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A0D" w:rsidRPr="003F477B" w:rsidRDefault="00CC4A0D" w:rsidP="00CC4A0D">
      <w:pPr>
        <w:rPr>
          <w:sz w:val="24"/>
        </w:rPr>
      </w:pPr>
      <w:bookmarkStart w:id="0" w:name="_GoBack"/>
      <w:bookmarkEnd w:id="0"/>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jc w:val="center"/>
        <w:rPr>
          <w:b/>
          <w:sz w:val="48"/>
          <w:szCs w:val="48"/>
        </w:rPr>
      </w:pPr>
      <w:r w:rsidRPr="003F477B">
        <w:rPr>
          <w:b/>
          <w:sz w:val="48"/>
          <w:szCs w:val="48"/>
        </w:rPr>
        <w:t>Plán péče</w:t>
      </w:r>
    </w:p>
    <w:p w:rsidR="00CC4A0D" w:rsidRPr="003F477B" w:rsidRDefault="00CC4A0D" w:rsidP="00CC4A0D">
      <w:pPr>
        <w:jc w:val="center"/>
        <w:rPr>
          <w:b/>
          <w:sz w:val="48"/>
          <w:szCs w:val="48"/>
        </w:rPr>
      </w:pPr>
      <w:r w:rsidRPr="003F477B">
        <w:rPr>
          <w:b/>
          <w:sz w:val="48"/>
          <w:szCs w:val="48"/>
        </w:rPr>
        <w:t>o</w:t>
      </w:r>
    </w:p>
    <w:p w:rsidR="00CC4A0D" w:rsidRDefault="00CC4A0D" w:rsidP="00CC4A0D">
      <w:pPr>
        <w:jc w:val="center"/>
        <w:rPr>
          <w:b/>
          <w:sz w:val="48"/>
          <w:szCs w:val="48"/>
        </w:rPr>
      </w:pPr>
      <w:r>
        <w:rPr>
          <w:b/>
          <w:sz w:val="48"/>
          <w:szCs w:val="48"/>
        </w:rPr>
        <w:t>NPR Drbákov</w:t>
      </w:r>
      <w:r w:rsidR="00226C8A">
        <w:rPr>
          <w:b/>
          <w:sz w:val="48"/>
          <w:szCs w:val="48"/>
        </w:rPr>
        <w:t xml:space="preserve"> </w:t>
      </w:r>
      <w:r>
        <w:rPr>
          <w:b/>
          <w:sz w:val="48"/>
          <w:szCs w:val="48"/>
        </w:rPr>
        <w:t>-</w:t>
      </w:r>
    </w:p>
    <w:p w:rsidR="00CC4A0D" w:rsidRPr="003F477B" w:rsidRDefault="00CC4A0D" w:rsidP="00CC4A0D">
      <w:pPr>
        <w:jc w:val="center"/>
        <w:rPr>
          <w:i/>
        </w:rPr>
      </w:pPr>
      <w:r>
        <w:rPr>
          <w:b/>
          <w:sz w:val="48"/>
          <w:szCs w:val="48"/>
        </w:rPr>
        <w:t>Albertovy skály</w:t>
      </w:r>
    </w:p>
    <w:p w:rsidR="00CC4A0D" w:rsidRPr="003F477B" w:rsidRDefault="00CC4A0D" w:rsidP="00CC4A0D">
      <w:pPr>
        <w:rPr>
          <w:sz w:val="24"/>
        </w:rPr>
      </w:pPr>
    </w:p>
    <w:p w:rsidR="00CC4A0D" w:rsidRPr="003F477B" w:rsidRDefault="00CC4A0D" w:rsidP="00CC4A0D">
      <w:pPr>
        <w:jc w:val="center"/>
        <w:rPr>
          <w:b/>
          <w:sz w:val="32"/>
          <w:szCs w:val="32"/>
        </w:rPr>
      </w:pPr>
      <w:r w:rsidRPr="003F477B">
        <w:rPr>
          <w:b/>
          <w:sz w:val="32"/>
          <w:szCs w:val="32"/>
        </w:rPr>
        <w:t>na období</w:t>
      </w:r>
    </w:p>
    <w:p w:rsidR="00CC4A0D" w:rsidRPr="003F477B" w:rsidRDefault="00CC4A0D" w:rsidP="00CC4A0D">
      <w:pPr>
        <w:jc w:val="center"/>
        <w:rPr>
          <w:b/>
          <w:sz w:val="32"/>
          <w:szCs w:val="32"/>
        </w:rPr>
      </w:pPr>
      <w:r>
        <w:rPr>
          <w:b/>
          <w:sz w:val="32"/>
          <w:szCs w:val="32"/>
        </w:rPr>
        <w:t>201</w:t>
      </w:r>
      <w:r w:rsidR="008041D7">
        <w:rPr>
          <w:b/>
          <w:sz w:val="32"/>
          <w:szCs w:val="32"/>
        </w:rPr>
        <w:t>3</w:t>
      </w:r>
      <w:r w:rsidR="00226C8A">
        <w:rPr>
          <w:b/>
          <w:sz w:val="32"/>
          <w:szCs w:val="32"/>
        </w:rPr>
        <w:t xml:space="preserve"> </w:t>
      </w:r>
      <w:r w:rsidR="00631362">
        <w:rPr>
          <w:b/>
          <w:sz w:val="32"/>
          <w:szCs w:val="32"/>
        </w:rPr>
        <w:t>–</w:t>
      </w:r>
      <w:r w:rsidR="00226C8A">
        <w:rPr>
          <w:b/>
          <w:sz w:val="32"/>
          <w:szCs w:val="32"/>
        </w:rPr>
        <w:t xml:space="preserve"> </w:t>
      </w:r>
      <w:r>
        <w:rPr>
          <w:b/>
          <w:sz w:val="32"/>
          <w:szCs w:val="32"/>
        </w:rPr>
        <w:t>2022</w:t>
      </w: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Default="00CC4A0D" w:rsidP="00CC4A0D">
      <w:pPr>
        <w:rPr>
          <w:sz w:val="24"/>
        </w:rPr>
      </w:pPr>
    </w:p>
    <w:p w:rsidR="00CC4A0D" w:rsidRPr="003F477B" w:rsidRDefault="00CC4A0D" w:rsidP="00CC4A0D">
      <w:pPr>
        <w:rPr>
          <w:sz w:val="24"/>
        </w:rPr>
      </w:pPr>
    </w:p>
    <w:p w:rsidR="00CC4A0D" w:rsidRPr="003F477B" w:rsidRDefault="00CC4A0D" w:rsidP="00CC4A0D">
      <w:pPr>
        <w:rPr>
          <w:sz w:val="24"/>
        </w:rPr>
      </w:pPr>
    </w:p>
    <w:p w:rsidR="00CC4A0D" w:rsidRDefault="00CC4A0D" w:rsidP="00CC4A0D">
      <w:pPr>
        <w:rPr>
          <w:sz w:val="24"/>
        </w:rPr>
      </w:pPr>
    </w:p>
    <w:p w:rsidR="00C67B34" w:rsidRPr="003F477B" w:rsidRDefault="00C67B34" w:rsidP="00CC4A0D">
      <w:pPr>
        <w:rPr>
          <w:sz w:val="24"/>
        </w:rPr>
      </w:pPr>
    </w:p>
    <w:p w:rsidR="00CC4A0D" w:rsidRDefault="00CC4A0D" w:rsidP="00CC4A0D">
      <w:pPr>
        <w:pStyle w:val="Nadpis11"/>
      </w:pPr>
      <w:bookmarkStart w:id="1" w:name="_Toc283912711"/>
      <w:bookmarkStart w:id="2" w:name="_Toc285443371"/>
    </w:p>
    <w:p w:rsidR="00CC4A0D" w:rsidRDefault="00CC4A0D" w:rsidP="00CC4A0D">
      <w:pPr>
        <w:pStyle w:val="Nadpis11"/>
      </w:pPr>
    </w:p>
    <w:p w:rsidR="00CC4A0D" w:rsidRDefault="00CC4A0D" w:rsidP="00CC4A0D">
      <w:pPr>
        <w:pStyle w:val="Nadpis11"/>
      </w:pPr>
    </w:p>
    <w:p w:rsidR="00CC4A0D" w:rsidRPr="00EC6DD4" w:rsidRDefault="00CC4A0D" w:rsidP="00EC6DD4">
      <w:pPr>
        <w:pStyle w:val="Nadpis1"/>
      </w:pPr>
      <w:bookmarkStart w:id="3" w:name="_Toc325228675"/>
      <w:bookmarkStart w:id="4" w:name="_Toc339614118"/>
      <w:r w:rsidRPr="00EC6DD4">
        <w:lastRenderedPageBreak/>
        <w:t>1. Základní údaje o zvláště chráněném území</w:t>
      </w:r>
      <w:bookmarkEnd w:id="1"/>
      <w:bookmarkEnd w:id="2"/>
      <w:bookmarkEnd w:id="3"/>
      <w:bookmarkEnd w:id="4"/>
    </w:p>
    <w:p w:rsidR="00CC4A0D" w:rsidRPr="004B240D" w:rsidRDefault="00CC4A0D" w:rsidP="00CC4A0D">
      <w:pPr>
        <w:rPr>
          <w:sz w:val="24"/>
        </w:rPr>
      </w:pPr>
    </w:p>
    <w:p w:rsidR="00CC4A0D" w:rsidRPr="00EC6DD4" w:rsidRDefault="00CC4A0D" w:rsidP="00EC6DD4">
      <w:pPr>
        <w:pStyle w:val="Nadpis2"/>
      </w:pPr>
      <w:bookmarkStart w:id="5" w:name="_Toc283912712"/>
      <w:bookmarkStart w:id="6" w:name="_Toc285443372"/>
      <w:bookmarkStart w:id="7" w:name="_Toc325228676"/>
      <w:bookmarkStart w:id="8" w:name="_Toc339614119"/>
      <w:r w:rsidRPr="00EC6DD4">
        <w:t>1.1 Základní identifikační údaje</w:t>
      </w:r>
      <w:bookmarkEnd w:id="5"/>
      <w:bookmarkEnd w:id="6"/>
      <w:bookmarkEnd w:id="7"/>
      <w:bookmarkEnd w:id="8"/>
      <w:r w:rsidRPr="00EC6DD4">
        <w:t xml:space="preserve"> </w:t>
      </w:r>
    </w:p>
    <w:p w:rsidR="00CC4A0D" w:rsidRPr="004B240D" w:rsidRDefault="00CC4A0D" w:rsidP="00CC4A0D">
      <w:pPr>
        <w:rPr>
          <w:sz w:val="24"/>
        </w:rPr>
      </w:pPr>
    </w:p>
    <w:p w:rsidR="00CC4A0D" w:rsidRPr="004B240D" w:rsidRDefault="00CC4A0D" w:rsidP="00CC4A0D">
      <w:pPr>
        <w:rPr>
          <w:sz w:val="24"/>
        </w:rPr>
      </w:pPr>
      <w:r w:rsidRPr="004B240D">
        <w:rPr>
          <w:sz w:val="24"/>
        </w:rPr>
        <w:t>evidenční číslo:</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Pr>
          <w:sz w:val="24"/>
        </w:rPr>
        <w:t>2484</w:t>
      </w:r>
    </w:p>
    <w:p w:rsidR="00CC4A0D" w:rsidRPr="004B240D" w:rsidRDefault="00CC4A0D" w:rsidP="00CC4A0D">
      <w:pPr>
        <w:rPr>
          <w:sz w:val="24"/>
        </w:rPr>
      </w:pPr>
      <w:r w:rsidRPr="004B240D">
        <w:rPr>
          <w:sz w:val="24"/>
        </w:rPr>
        <w:t>kategorie ochrany:</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Pr>
          <w:sz w:val="24"/>
        </w:rPr>
        <w:t>NPR</w:t>
      </w:r>
    </w:p>
    <w:p w:rsidR="00CC4A0D" w:rsidRPr="004B240D" w:rsidRDefault="00CC4A0D" w:rsidP="00CC4A0D">
      <w:pPr>
        <w:rPr>
          <w:sz w:val="24"/>
        </w:rPr>
      </w:pPr>
      <w:r w:rsidRPr="004B240D">
        <w:rPr>
          <w:sz w:val="24"/>
        </w:rPr>
        <w:t>název území:</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Pr>
          <w:sz w:val="24"/>
        </w:rPr>
        <w:t>Drbákov-Albertovy skály</w:t>
      </w:r>
    </w:p>
    <w:p w:rsidR="00CC4A0D" w:rsidRPr="004B240D" w:rsidRDefault="00CC4A0D" w:rsidP="00CC4A0D">
      <w:pPr>
        <w:rPr>
          <w:sz w:val="24"/>
        </w:rPr>
      </w:pPr>
      <w:r w:rsidRPr="004B240D">
        <w:rPr>
          <w:sz w:val="24"/>
        </w:rPr>
        <w:t>druh právního předpisu, kterým bylo území vyhlášeno:</w:t>
      </w:r>
      <w:r w:rsidRPr="004B240D">
        <w:rPr>
          <w:sz w:val="24"/>
        </w:rPr>
        <w:tab/>
      </w:r>
      <w:r>
        <w:rPr>
          <w:sz w:val="24"/>
        </w:rPr>
        <w:t>vyhláška</w:t>
      </w:r>
    </w:p>
    <w:p w:rsidR="00CC4A0D" w:rsidRPr="00B55798" w:rsidRDefault="00CC4A0D" w:rsidP="00CC4A0D">
      <w:pPr>
        <w:rPr>
          <w:sz w:val="24"/>
          <w:szCs w:val="24"/>
        </w:rPr>
      </w:pPr>
      <w:r w:rsidRPr="004B240D">
        <w:rPr>
          <w:sz w:val="24"/>
        </w:rPr>
        <w:t xml:space="preserve">orgán, který předpis vydal: </w:t>
      </w:r>
      <w:r w:rsidRPr="004B240D">
        <w:rPr>
          <w:sz w:val="24"/>
        </w:rPr>
        <w:tab/>
      </w:r>
      <w:r w:rsidRPr="004B240D">
        <w:rPr>
          <w:sz w:val="24"/>
        </w:rPr>
        <w:tab/>
      </w:r>
      <w:r w:rsidRPr="004B240D">
        <w:rPr>
          <w:sz w:val="24"/>
        </w:rPr>
        <w:tab/>
      </w:r>
      <w:r w:rsidRPr="004B240D">
        <w:rPr>
          <w:sz w:val="24"/>
        </w:rPr>
        <w:tab/>
      </w:r>
      <w:r w:rsidRPr="004B240D">
        <w:rPr>
          <w:sz w:val="24"/>
        </w:rPr>
        <w:tab/>
      </w:r>
      <w:r w:rsidRPr="00B55798">
        <w:rPr>
          <w:sz w:val="24"/>
          <w:szCs w:val="24"/>
        </w:rPr>
        <w:t>Ministerstvo životního prostředí</w:t>
      </w:r>
    </w:p>
    <w:p w:rsidR="00CC4A0D" w:rsidRPr="00B55798" w:rsidRDefault="00CC4A0D" w:rsidP="00CC4A0D">
      <w:pPr>
        <w:rPr>
          <w:sz w:val="24"/>
          <w:szCs w:val="24"/>
        </w:rPr>
      </w:pPr>
      <w:r w:rsidRPr="00B55798">
        <w:rPr>
          <w:sz w:val="24"/>
          <w:szCs w:val="24"/>
        </w:rPr>
        <w:t xml:space="preserve">číslo předpisu: </w:t>
      </w:r>
      <w:r w:rsidRPr="00B55798">
        <w:rPr>
          <w:sz w:val="24"/>
          <w:szCs w:val="24"/>
        </w:rPr>
        <w:tab/>
      </w:r>
      <w:r w:rsidRPr="00B55798">
        <w:rPr>
          <w:sz w:val="24"/>
          <w:szCs w:val="24"/>
        </w:rPr>
        <w:tab/>
      </w:r>
      <w:r w:rsidRPr="00B55798">
        <w:rPr>
          <w:sz w:val="24"/>
          <w:szCs w:val="24"/>
        </w:rPr>
        <w:tab/>
      </w:r>
      <w:r w:rsidRPr="00B55798">
        <w:rPr>
          <w:sz w:val="24"/>
          <w:szCs w:val="24"/>
        </w:rPr>
        <w:tab/>
      </w:r>
      <w:r w:rsidRPr="00B55798">
        <w:rPr>
          <w:sz w:val="24"/>
          <w:szCs w:val="24"/>
        </w:rPr>
        <w:tab/>
      </w:r>
      <w:r w:rsidRPr="00B55798">
        <w:rPr>
          <w:sz w:val="24"/>
          <w:szCs w:val="24"/>
        </w:rPr>
        <w:tab/>
        <w:t>72/2008 Sb.</w:t>
      </w:r>
    </w:p>
    <w:p w:rsidR="00CC4A0D" w:rsidRPr="00B55798" w:rsidRDefault="00CC4A0D" w:rsidP="00CC4A0D">
      <w:pPr>
        <w:rPr>
          <w:sz w:val="24"/>
          <w:szCs w:val="24"/>
        </w:rPr>
      </w:pPr>
      <w:r w:rsidRPr="00B55798">
        <w:rPr>
          <w:sz w:val="24"/>
          <w:szCs w:val="24"/>
        </w:rPr>
        <w:t>datum platnosti předpisu:</w:t>
      </w:r>
      <w:r w:rsidRPr="00B55798">
        <w:rPr>
          <w:sz w:val="24"/>
          <w:szCs w:val="24"/>
        </w:rPr>
        <w:tab/>
      </w:r>
      <w:r w:rsidRPr="00B55798">
        <w:rPr>
          <w:sz w:val="24"/>
          <w:szCs w:val="24"/>
        </w:rPr>
        <w:tab/>
      </w:r>
      <w:r w:rsidRPr="00B55798">
        <w:rPr>
          <w:sz w:val="24"/>
          <w:szCs w:val="24"/>
        </w:rPr>
        <w:tab/>
      </w:r>
      <w:r w:rsidRPr="00B55798">
        <w:rPr>
          <w:sz w:val="24"/>
          <w:szCs w:val="24"/>
        </w:rPr>
        <w:tab/>
      </w:r>
      <w:r w:rsidRPr="00B55798">
        <w:rPr>
          <w:sz w:val="24"/>
          <w:szCs w:val="24"/>
        </w:rPr>
        <w:tab/>
        <w:t>20. 2. 2008</w:t>
      </w:r>
    </w:p>
    <w:p w:rsidR="00CC4A0D" w:rsidRPr="00B55798" w:rsidRDefault="00CC4A0D" w:rsidP="00CC4A0D">
      <w:pPr>
        <w:rPr>
          <w:sz w:val="24"/>
          <w:szCs w:val="24"/>
        </w:rPr>
      </w:pPr>
      <w:r w:rsidRPr="00B55798">
        <w:rPr>
          <w:sz w:val="24"/>
          <w:szCs w:val="24"/>
        </w:rPr>
        <w:t xml:space="preserve">datum účinnosti předpisu: </w:t>
      </w:r>
      <w:r w:rsidRPr="00B55798">
        <w:rPr>
          <w:sz w:val="24"/>
          <w:szCs w:val="24"/>
        </w:rPr>
        <w:tab/>
      </w:r>
      <w:r w:rsidRPr="00B55798">
        <w:rPr>
          <w:sz w:val="24"/>
          <w:szCs w:val="24"/>
        </w:rPr>
        <w:tab/>
      </w:r>
      <w:r w:rsidRPr="00B55798">
        <w:rPr>
          <w:sz w:val="24"/>
          <w:szCs w:val="24"/>
        </w:rPr>
        <w:tab/>
      </w:r>
      <w:r w:rsidRPr="00B55798">
        <w:rPr>
          <w:sz w:val="24"/>
          <w:szCs w:val="24"/>
        </w:rPr>
        <w:tab/>
      </w:r>
      <w:r w:rsidRPr="00B55798">
        <w:rPr>
          <w:sz w:val="24"/>
          <w:szCs w:val="24"/>
        </w:rPr>
        <w:tab/>
        <w:t>1. 4. 2008</w:t>
      </w:r>
    </w:p>
    <w:p w:rsidR="00CC4A0D" w:rsidRPr="004B240D" w:rsidRDefault="00CC4A0D" w:rsidP="00CC4A0D">
      <w:pPr>
        <w:rPr>
          <w:sz w:val="24"/>
        </w:rPr>
      </w:pPr>
    </w:p>
    <w:p w:rsidR="00CC4A0D" w:rsidRPr="004B240D" w:rsidRDefault="00CC4A0D" w:rsidP="00CC4A0D">
      <w:pPr>
        <w:rPr>
          <w:sz w:val="24"/>
        </w:rPr>
      </w:pPr>
    </w:p>
    <w:p w:rsidR="00CC4A0D" w:rsidRPr="00EC6DD4" w:rsidRDefault="00CC4A0D" w:rsidP="00EC6DD4">
      <w:pPr>
        <w:pStyle w:val="Nadpis2"/>
      </w:pPr>
      <w:bookmarkStart w:id="9" w:name="_Toc283912713"/>
      <w:bookmarkStart w:id="10" w:name="_Toc285443373"/>
      <w:bookmarkStart w:id="11" w:name="_Toc325228677"/>
      <w:bookmarkStart w:id="12" w:name="_Toc339614120"/>
      <w:r w:rsidRPr="00EC6DD4">
        <w:t>1.2 Údaje o lokalizaci území</w:t>
      </w:r>
      <w:bookmarkEnd w:id="9"/>
      <w:bookmarkEnd w:id="10"/>
      <w:bookmarkEnd w:id="11"/>
      <w:bookmarkEnd w:id="12"/>
    </w:p>
    <w:p w:rsidR="00CC4A0D" w:rsidRPr="004B240D" w:rsidRDefault="00CC4A0D" w:rsidP="00CC4A0D">
      <w:pPr>
        <w:rPr>
          <w:sz w:val="24"/>
        </w:rPr>
      </w:pPr>
    </w:p>
    <w:p w:rsidR="00CC4A0D" w:rsidRPr="004B240D" w:rsidRDefault="00CC4A0D" w:rsidP="00CC4A0D">
      <w:pPr>
        <w:rPr>
          <w:sz w:val="24"/>
        </w:rPr>
      </w:pPr>
      <w:r w:rsidRPr="004B240D">
        <w:rPr>
          <w:sz w:val="24"/>
        </w:rPr>
        <w:t>kraj:</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Pr>
          <w:sz w:val="24"/>
        </w:rPr>
        <w:t>Středočeský</w:t>
      </w:r>
    </w:p>
    <w:p w:rsidR="00CC4A0D" w:rsidRPr="004B240D" w:rsidRDefault="00CC4A0D" w:rsidP="00CC4A0D">
      <w:pPr>
        <w:rPr>
          <w:sz w:val="24"/>
        </w:rPr>
      </w:pPr>
      <w:r w:rsidRPr="004B240D">
        <w:rPr>
          <w:sz w:val="24"/>
        </w:rPr>
        <w:t>okres:</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Pr>
          <w:sz w:val="24"/>
        </w:rPr>
        <w:t>Příbram</w:t>
      </w:r>
    </w:p>
    <w:p w:rsidR="00CC4A0D" w:rsidRPr="004B240D" w:rsidRDefault="00CC4A0D" w:rsidP="00CC4A0D">
      <w:pPr>
        <w:rPr>
          <w:sz w:val="24"/>
        </w:rPr>
      </w:pPr>
      <w:r w:rsidRPr="004B240D">
        <w:rPr>
          <w:sz w:val="24"/>
        </w:rPr>
        <w:t>obec s rozšířenou působností:</w:t>
      </w:r>
      <w:r w:rsidRPr="004B240D">
        <w:rPr>
          <w:sz w:val="24"/>
        </w:rPr>
        <w:tab/>
      </w:r>
      <w:r w:rsidRPr="004B240D">
        <w:rPr>
          <w:sz w:val="24"/>
        </w:rPr>
        <w:tab/>
      </w:r>
      <w:r w:rsidRPr="004B240D">
        <w:rPr>
          <w:sz w:val="24"/>
        </w:rPr>
        <w:tab/>
      </w:r>
      <w:r w:rsidRPr="004B240D">
        <w:rPr>
          <w:sz w:val="24"/>
        </w:rPr>
        <w:tab/>
      </w:r>
      <w:r w:rsidRPr="004B240D">
        <w:rPr>
          <w:sz w:val="24"/>
        </w:rPr>
        <w:tab/>
      </w:r>
      <w:r>
        <w:rPr>
          <w:sz w:val="24"/>
        </w:rPr>
        <w:t>Sedlčany</w:t>
      </w:r>
    </w:p>
    <w:p w:rsidR="00CC4A0D" w:rsidRPr="004B240D" w:rsidRDefault="00CC4A0D" w:rsidP="00CC4A0D">
      <w:pPr>
        <w:rPr>
          <w:sz w:val="24"/>
        </w:rPr>
      </w:pPr>
      <w:r w:rsidRPr="004B240D">
        <w:rPr>
          <w:sz w:val="24"/>
        </w:rPr>
        <w:t>obec s pověřeným obecním úřadem:</w:t>
      </w:r>
      <w:r w:rsidRPr="004B240D">
        <w:rPr>
          <w:sz w:val="24"/>
        </w:rPr>
        <w:tab/>
      </w:r>
      <w:r w:rsidRPr="004B240D">
        <w:rPr>
          <w:sz w:val="24"/>
        </w:rPr>
        <w:tab/>
      </w:r>
      <w:r w:rsidRPr="004B240D">
        <w:rPr>
          <w:sz w:val="24"/>
        </w:rPr>
        <w:tab/>
      </w:r>
      <w:r w:rsidRPr="004B240D">
        <w:rPr>
          <w:sz w:val="24"/>
        </w:rPr>
        <w:tab/>
      </w:r>
      <w:r w:rsidRPr="004B240D">
        <w:rPr>
          <w:sz w:val="24"/>
        </w:rPr>
        <w:tab/>
      </w:r>
      <w:r w:rsidR="000A23DF">
        <w:rPr>
          <w:sz w:val="24"/>
        </w:rPr>
        <w:t>Sedlčany</w:t>
      </w:r>
    </w:p>
    <w:p w:rsidR="00CC4A0D" w:rsidRPr="004B240D" w:rsidRDefault="00CC4A0D" w:rsidP="00CC4A0D">
      <w:pPr>
        <w:rPr>
          <w:sz w:val="24"/>
        </w:rPr>
      </w:pPr>
      <w:r w:rsidRPr="004B240D">
        <w:rPr>
          <w:sz w:val="24"/>
        </w:rPr>
        <w:t>obec:</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000A23DF">
        <w:rPr>
          <w:sz w:val="24"/>
        </w:rPr>
        <w:t>Nalžovice</w:t>
      </w:r>
    </w:p>
    <w:p w:rsidR="00CC4A0D" w:rsidRPr="004B240D" w:rsidRDefault="00CC4A0D" w:rsidP="00CC4A0D">
      <w:pPr>
        <w:rPr>
          <w:sz w:val="24"/>
        </w:rPr>
      </w:pPr>
      <w:r w:rsidRPr="004B240D">
        <w:rPr>
          <w:sz w:val="24"/>
        </w:rPr>
        <w:t>katastrální území:</w:t>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sidRPr="004B240D">
        <w:rPr>
          <w:sz w:val="24"/>
        </w:rPr>
        <w:tab/>
      </w:r>
      <w:r>
        <w:rPr>
          <w:sz w:val="24"/>
        </w:rPr>
        <w:t>Nalžovické Podhájí</w:t>
      </w:r>
    </w:p>
    <w:p w:rsidR="00CC4A0D" w:rsidRPr="004B240D" w:rsidRDefault="00CC4A0D" w:rsidP="00CC4A0D">
      <w:pPr>
        <w:rPr>
          <w:sz w:val="24"/>
        </w:rPr>
      </w:pPr>
    </w:p>
    <w:p w:rsidR="00CC4A0D" w:rsidRPr="00A76300" w:rsidRDefault="00CC4A0D" w:rsidP="00CC4A0D">
      <w:pPr>
        <w:pStyle w:val="Seznam"/>
        <w:rPr>
          <w:b/>
          <w:bCs/>
          <w:sz w:val="24"/>
          <w:u w:val="single"/>
        </w:rPr>
      </w:pPr>
      <w:bookmarkStart w:id="13" w:name="_Toc283910563"/>
      <w:r w:rsidRPr="00A76300">
        <w:rPr>
          <w:b/>
          <w:bCs/>
          <w:sz w:val="24"/>
          <w:u w:val="single"/>
        </w:rPr>
        <w:t>Příloha č. M1:</w:t>
      </w:r>
      <w:bookmarkEnd w:id="13"/>
      <w:r w:rsidRPr="00A76300">
        <w:rPr>
          <w:b/>
          <w:bCs/>
          <w:sz w:val="24"/>
          <w:u w:val="single"/>
        </w:rPr>
        <w:t xml:space="preserve"> </w:t>
      </w:r>
    </w:p>
    <w:p w:rsidR="00CC4A0D" w:rsidRPr="004B240D" w:rsidRDefault="0062614A" w:rsidP="00CC4A0D">
      <w:pPr>
        <w:rPr>
          <w:sz w:val="24"/>
        </w:rPr>
      </w:pPr>
      <w:r w:rsidRPr="0064229A">
        <w:rPr>
          <w:sz w:val="24"/>
        </w:rPr>
        <w:t>Lokalizace NP</w:t>
      </w:r>
      <w:r>
        <w:rPr>
          <w:sz w:val="24"/>
        </w:rPr>
        <w:t>R Drbákov-Albertovy skály</w:t>
      </w:r>
    </w:p>
    <w:p w:rsidR="00CC4A0D" w:rsidRPr="004B240D" w:rsidRDefault="00CC4A0D" w:rsidP="00CC4A0D">
      <w:pPr>
        <w:rPr>
          <w:sz w:val="24"/>
        </w:rPr>
      </w:pPr>
    </w:p>
    <w:p w:rsidR="00CC4A0D" w:rsidRPr="00EC6DD4" w:rsidRDefault="00CC4A0D" w:rsidP="00EC6DD4">
      <w:pPr>
        <w:pStyle w:val="Nadpis2"/>
      </w:pPr>
      <w:r w:rsidRPr="008D1825">
        <w:br w:type="page"/>
      </w:r>
      <w:bookmarkStart w:id="14" w:name="_Toc283912714"/>
      <w:bookmarkStart w:id="15" w:name="_Toc285443374"/>
      <w:bookmarkStart w:id="16" w:name="_Toc325228678"/>
      <w:bookmarkStart w:id="17" w:name="_Toc339614121"/>
      <w:r w:rsidRPr="00EC6DD4">
        <w:lastRenderedPageBreak/>
        <w:t>1.3 Vymezení území podle současného stavu katastru nemovitostí</w:t>
      </w:r>
      <w:bookmarkEnd w:id="14"/>
      <w:bookmarkEnd w:id="15"/>
      <w:bookmarkEnd w:id="16"/>
      <w:bookmarkEnd w:id="17"/>
    </w:p>
    <w:p w:rsidR="00CC4A0D" w:rsidRDefault="00CC4A0D" w:rsidP="00CC4A0D">
      <w:pPr>
        <w:rPr>
          <w:sz w:val="24"/>
        </w:rPr>
      </w:pPr>
    </w:p>
    <w:p w:rsidR="00CC4A0D" w:rsidRPr="007B4BAE" w:rsidRDefault="00CC4A0D" w:rsidP="00CC4A0D">
      <w:pPr>
        <w:rPr>
          <w:sz w:val="24"/>
        </w:rPr>
      </w:pPr>
    </w:p>
    <w:p w:rsidR="00CC4A0D" w:rsidRPr="00A76300" w:rsidRDefault="00CC4A0D" w:rsidP="00CC4A0D">
      <w:pPr>
        <w:rPr>
          <w:b/>
          <w:sz w:val="24"/>
        </w:rPr>
      </w:pPr>
      <w:r w:rsidRPr="00A76300">
        <w:rPr>
          <w:b/>
          <w:sz w:val="24"/>
        </w:rPr>
        <w:t>Zvláště chráněné území:</w:t>
      </w:r>
    </w:p>
    <w:p w:rsidR="00CC4A0D" w:rsidRPr="007B4BAE" w:rsidRDefault="00CC4A0D" w:rsidP="00CC4A0D">
      <w:pPr>
        <w:numPr>
          <w:ins w:id="18" w:author="Petr Stloukal" w:date="2008-09-04T08:19:00Z"/>
        </w:numPr>
        <w:rPr>
          <w:sz w:val="24"/>
        </w:rPr>
      </w:pPr>
    </w:p>
    <w:p w:rsidR="00CC4A0D" w:rsidRDefault="00CC4A0D" w:rsidP="00CC4A0D">
      <w:pPr>
        <w:jc w:val="both"/>
        <w:rPr>
          <w:i/>
          <w:iCs/>
          <w:sz w:val="24"/>
          <w:szCs w:val="24"/>
        </w:rPr>
      </w:pPr>
      <w:r>
        <w:rPr>
          <w:b/>
          <w:bCs/>
          <w:sz w:val="24"/>
          <w:szCs w:val="24"/>
        </w:rPr>
        <w:t xml:space="preserve">Katastrální území: </w:t>
      </w:r>
      <w:r w:rsidRPr="00EB7518">
        <w:rPr>
          <w:b/>
          <w:iCs/>
          <w:sz w:val="24"/>
          <w:szCs w:val="24"/>
        </w:rPr>
        <w:t>701505</w:t>
      </w:r>
      <w:r>
        <w:rPr>
          <w:b/>
          <w:iCs/>
          <w:sz w:val="24"/>
          <w:szCs w:val="24"/>
        </w:rPr>
        <w:t>,</w:t>
      </w:r>
      <w:r w:rsidRPr="00EB7518">
        <w:rPr>
          <w:b/>
          <w:iCs/>
          <w:sz w:val="24"/>
          <w:szCs w:val="24"/>
        </w:rPr>
        <w:t xml:space="preserve"> Nalžovické Podhájí</w:t>
      </w:r>
    </w:p>
    <w:tbl>
      <w:tblPr>
        <w:tblW w:w="0" w:type="auto"/>
        <w:tblInd w:w="7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851"/>
        <w:gridCol w:w="992"/>
        <w:gridCol w:w="1701"/>
        <w:gridCol w:w="1843"/>
        <w:gridCol w:w="850"/>
        <w:gridCol w:w="1418"/>
        <w:gridCol w:w="1417"/>
      </w:tblGrid>
      <w:tr w:rsidR="00CC4A0D">
        <w:trPr>
          <w:cantSplit/>
        </w:trPr>
        <w:tc>
          <w:tcPr>
            <w:tcW w:w="851" w:type="dxa"/>
            <w:tcBorders>
              <w:top w:val="single" w:sz="18" w:space="0" w:color="auto"/>
              <w:left w:val="single" w:sz="18" w:space="0" w:color="auto"/>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Číslo parcely podle KN</w:t>
            </w:r>
          </w:p>
        </w:tc>
        <w:tc>
          <w:tcPr>
            <w:tcW w:w="992"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Číslo parcely podle PK nebo jiných evidencí</w:t>
            </w:r>
          </w:p>
        </w:tc>
        <w:tc>
          <w:tcPr>
            <w:tcW w:w="1701"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Druh pozemku podle KN</w:t>
            </w:r>
          </w:p>
        </w:tc>
        <w:tc>
          <w:tcPr>
            <w:tcW w:w="1843"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Způsob využití pozemku podle KN</w:t>
            </w:r>
          </w:p>
        </w:tc>
        <w:tc>
          <w:tcPr>
            <w:tcW w:w="850"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pStyle w:val="Seznamsodrkami2"/>
            </w:pPr>
            <w:r>
              <w:t>Číslo listu vlastnictví</w:t>
            </w:r>
          </w:p>
          <w:p w:rsidR="00CC4A0D" w:rsidRDefault="00CC4A0D" w:rsidP="00CC4A0D">
            <w:pPr>
              <w:rPr>
                <w:b/>
                <w:bCs/>
                <w:sz w:val="16"/>
                <w:szCs w:val="16"/>
              </w:rPr>
            </w:pPr>
          </w:p>
        </w:tc>
        <w:tc>
          <w:tcPr>
            <w:tcW w:w="1418"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Výměra parcely</w:t>
            </w:r>
          </w:p>
          <w:p w:rsidR="00CC4A0D" w:rsidRDefault="00CC4A0D" w:rsidP="00CC4A0D">
            <w:pPr>
              <w:rPr>
                <w:b/>
                <w:bCs/>
                <w:sz w:val="16"/>
                <w:szCs w:val="16"/>
              </w:rPr>
            </w:pPr>
            <w:r>
              <w:rPr>
                <w:b/>
                <w:bCs/>
                <w:sz w:val="16"/>
                <w:szCs w:val="16"/>
              </w:rPr>
              <w:t>celková podle KN</w:t>
            </w:r>
          </w:p>
          <w:p w:rsidR="00CC4A0D" w:rsidRDefault="00CC4A0D" w:rsidP="00CC4A0D">
            <w:pPr>
              <w:rPr>
                <w:b/>
                <w:bCs/>
                <w:sz w:val="16"/>
                <w:szCs w:val="16"/>
              </w:rPr>
            </w:pPr>
            <w:r>
              <w:rPr>
                <w:b/>
                <w:bCs/>
                <w:sz w:val="16"/>
                <w:szCs w:val="16"/>
              </w:rPr>
              <w:t>(m</w:t>
            </w:r>
            <w:r>
              <w:rPr>
                <w:b/>
                <w:bCs/>
                <w:sz w:val="16"/>
                <w:szCs w:val="16"/>
                <w:vertAlign w:val="superscript"/>
              </w:rPr>
              <w:t>2</w:t>
            </w:r>
            <w:r>
              <w:rPr>
                <w:b/>
                <w:bCs/>
                <w:sz w:val="16"/>
                <w:szCs w:val="16"/>
              </w:rPr>
              <w:t>)</w:t>
            </w:r>
          </w:p>
        </w:tc>
        <w:tc>
          <w:tcPr>
            <w:tcW w:w="1417" w:type="dxa"/>
            <w:tcBorders>
              <w:top w:val="single" w:sz="18" w:space="0" w:color="auto"/>
              <w:left w:val="single" w:sz="6" w:space="0" w:color="000000"/>
              <w:bottom w:val="single" w:sz="6" w:space="0" w:color="000000"/>
              <w:right w:val="single" w:sz="18" w:space="0" w:color="auto"/>
            </w:tcBorders>
            <w:shd w:val="clear" w:color="auto" w:fill="C0C0C0"/>
          </w:tcPr>
          <w:p w:rsidR="00CC4A0D" w:rsidRDefault="00CC4A0D" w:rsidP="00CC4A0D">
            <w:pPr>
              <w:rPr>
                <w:b/>
                <w:bCs/>
                <w:sz w:val="16"/>
                <w:szCs w:val="16"/>
              </w:rPr>
            </w:pPr>
            <w:r>
              <w:rPr>
                <w:b/>
                <w:bCs/>
                <w:sz w:val="16"/>
                <w:szCs w:val="16"/>
              </w:rPr>
              <w:t>Výměra parcely</w:t>
            </w:r>
          </w:p>
          <w:p w:rsidR="00CC4A0D" w:rsidRDefault="00CC4A0D" w:rsidP="00CC4A0D">
            <w:pPr>
              <w:rPr>
                <w:b/>
                <w:bCs/>
                <w:sz w:val="16"/>
                <w:szCs w:val="16"/>
              </w:rPr>
            </w:pPr>
            <w:r>
              <w:rPr>
                <w:b/>
                <w:bCs/>
                <w:sz w:val="16"/>
                <w:szCs w:val="16"/>
              </w:rPr>
              <w:t>v ZCHÚ (m</w:t>
            </w:r>
            <w:r>
              <w:rPr>
                <w:b/>
                <w:bCs/>
                <w:sz w:val="16"/>
                <w:szCs w:val="16"/>
                <w:vertAlign w:val="superscript"/>
              </w:rPr>
              <w:t>2</w:t>
            </w:r>
            <w:r>
              <w:rPr>
                <w:b/>
                <w:bCs/>
                <w:sz w:val="16"/>
                <w:szCs w:val="16"/>
              </w:rPr>
              <w:t>)</w:t>
            </w:r>
          </w:p>
        </w:tc>
      </w:tr>
      <w:tr w:rsidR="00CC4A0D">
        <w:trPr>
          <w:cantSplit/>
        </w:trPr>
        <w:tc>
          <w:tcPr>
            <w:tcW w:w="851" w:type="dxa"/>
            <w:tcBorders>
              <w:top w:val="nil"/>
              <w:left w:val="single" w:sz="18" w:space="0" w:color="auto"/>
              <w:bottom w:val="single" w:sz="6" w:space="0" w:color="000000"/>
              <w:right w:val="single" w:sz="6" w:space="0" w:color="000000"/>
            </w:tcBorders>
          </w:tcPr>
          <w:p w:rsidR="00CC4A0D" w:rsidRPr="00E337F2" w:rsidRDefault="00CC4A0D" w:rsidP="00CC4A0D">
            <w:pPr>
              <w:jc w:val="center"/>
            </w:pPr>
            <w:r w:rsidRPr="00E337F2">
              <w:t>1622</w:t>
            </w:r>
          </w:p>
        </w:tc>
        <w:tc>
          <w:tcPr>
            <w:tcW w:w="992" w:type="dxa"/>
            <w:tcBorders>
              <w:top w:val="nil"/>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nil"/>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nil"/>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nil"/>
              <w:left w:val="single" w:sz="6" w:space="0" w:color="000000"/>
              <w:bottom w:val="single" w:sz="6" w:space="0" w:color="000000"/>
              <w:right w:val="single" w:sz="6" w:space="0" w:color="000000"/>
            </w:tcBorders>
          </w:tcPr>
          <w:p w:rsidR="00CC4A0D" w:rsidRPr="00E337F2" w:rsidRDefault="00CC4A0D" w:rsidP="00CC4A0D">
            <w:pPr>
              <w:jc w:val="center"/>
            </w:pPr>
            <w:r w:rsidRPr="00E337F2">
              <w:t>717</w:t>
            </w:r>
          </w:p>
        </w:tc>
        <w:tc>
          <w:tcPr>
            <w:tcW w:w="1418" w:type="dxa"/>
            <w:tcBorders>
              <w:top w:val="nil"/>
              <w:left w:val="single" w:sz="6" w:space="0" w:color="000000"/>
              <w:bottom w:val="single" w:sz="6" w:space="0" w:color="000000"/>
              <w:right w:val="single" w:sz="6" w:space="0" w:color="000000"/>
            </w:tcBorders>
          </w:tcPr>
          <w:p w:rsidR="00CC4A0D" w:rsidRPr="00E337F2" w:rsidRDefault="00CC4A0D" w:rsidP="00CC4A0D">
            <w:pPr>
              <w:jc w:val="right"/>
            </w:pPr>
            <w:r w:rsidRPr="00E337F2">
              <w:t>221742</w:t>
            </w:r>
          </w:p>
        </w:tc>
        <w:tc>
          <w:tcPr>
            <w:tcW w:w="1417" w:type="dxa"/>
            <w:tcBorders>
              <w:top w:val="nil"/>
              <w:left w:val="single" w:sz="6" w:space="0" w:color="000000"/>
              <w:bottom w:val="single" w:sz="6" w:space="0" w:color="000000"/>
              <w:right w:val="single" w:sz="18" w:space="0" w:color="auto"/>
            </w:tcBorders>
          </w:tcPr>
          <w:p w:rsidR="00CC4A0D" w:rsidRPr="00E337F2" w:rsidRDefault="00CC4A0D" w:rsidP="00CC4A0D">
            <w:pPr>
              <w:jc w:val="right"/>
            </w:pPr>
            <w:r w:rsidRPr="00E337F2">
              <w:t>221683</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1652</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trvalý travní porost</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547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159669</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259</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1653</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trvalý travní porost</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547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2221</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1668</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10744</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859</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1669</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284</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11876</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1388</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1670</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330</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13859</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736</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1671</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16</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136387</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8</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1672</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347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10587</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43</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1674</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582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4273</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4</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1675</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289</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17716</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11646</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1676</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331</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7893</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7893</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1677</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657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1828</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1828</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1678</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292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2749</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2749</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1679</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321</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2964</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2964</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1680</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582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3372</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3372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1681</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16</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6009</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6009</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1682</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717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3976</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3974</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1683</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335</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3312</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3302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1684</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13</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3781</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3763</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1685</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332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3097</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3085</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1686</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284</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3883</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3875</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1687</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321</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3938</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3890</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1688</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717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8427</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8388</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1689</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322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5519</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5501</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1690</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760</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4291</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4265</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1691</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292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12976</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12976</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1692</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175</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7141</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6466</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1693</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717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13066</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13066</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1694</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347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4461</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4461</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1695</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153</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4351</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4351</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1696</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717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7162</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6622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1697</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977880" w:rsidP="00CC4A0D">
            <w:pPr>
              <w:jc w:val="center"/>
            </w:pPr>
            <w:r>
              <w:t>717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127772</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127552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1698</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vodní plocha</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vodní nádrž umělá</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38</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59985</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48675</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1699</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189</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6097</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202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1700</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541</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7622</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512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1701</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717</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71873</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71872</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1702</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29685</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t>74</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1704</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lesní pozemek</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52</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64715</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148</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1945</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vodní plocha</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vodní nádrž umělá</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38</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1212328</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t>11799</w:t>
            </w:r>
          </w:p>
        </w:tc>
      </w:tr>
      <w:tr w:rsidR="00CC4A0D">
        <w:trPr>
          <w:cantSplit/>
        </w:trPr>
        <w:tc>
          <w:tcPr>
            <w:tcW w:w="851" w:type="dxa"/>
            <w:tcBorders>
              <w:top w:val="single" w:sz="6" w:space="0" w:color="000000"/>
              <w:left w:val="single" w:sz="18" w:space="0" w:color="auto"/>
              <w:bottom w:val="single" w:sz="6" w:space="0" w:color="000000"/>
              <w:right w:val="single" w:sz="6" w:space="0" w:color="000000"/>
            </w:tcBorders>
          </w:tcPr>
          <w:p w:rsidR="00CC4A0D" w:rsidRPr="00E337F2" w:rsidRDefault="00CC4A0D" w:rsidP="00CC4A0D">
            <w:pPr>
              <w:jc w:val="center"/>
            </w:pPr>
            <w:r w:rsidRPr="00E337F2">
              <w:t>1985</w:t>
            </w:r>
          </w:p>
        </w:tc>
        <w:tc>
          <w:tcPr>
            <w:tcW w:w="992"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w:t>
            </w:r>
          </w:p>
        </w:tc>
        <w:tc>
          <w:tcPr>
            <w:tcW w:w="1701"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ostatní plocha</w:t>
            </w:r>
          </w:p>
        </w:tc>
        <w:tc>
          <w:tcPr>
            <w:tcW w:w="1843"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zeleň</w:t>
            </w:r>
          </w:p>
        </w:tc>
        <w:tc>
          <w:tcPr>
            <w:tcW w:w="850"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center"/>
            </w:pPr>
            <w:r w:rsidRPr="00E337F2">
              <w:t>585</w:t>
            </w:r>
          </w:p>
        </w:tc>
        <w:tc>
          <w:tcPr>
            <w:tcW w:w="1418" w:type="dxa"/>
            <w:tcBorders>
              <w:top w:val="single" w:sz="6" w:space="0" w:color="000000"/>
              <w:left w:val="single" w:sz="6" w:space="0" w:color="000000"/>
              <w:bottom w:val="single" w:sz="6" w:space="0" w:color="000000"/>
              <w:right w:val="single" w:sz="6" w:space="0" w:color="000000"/>
            </w:tcBorders>
          </w:tcPr>
          <w:p w:rsidR="00CC4A0D" w:rsidRPr="00E337F2" w:rsidRDefault="00CC4A0D" w:rsidP="00CC4A0D">
            <w:pPr>
              <w:jc w:val="right"/>
            </w:pPr>
            <w:r w:rsidRPr="00E337F2">
              <w:t>193</w:t>
            </w:r>
          </w:p>
        </w:tc>
        <w:tc>
          <w:tcPr>
            <w:tcW w:w="1417" w:type="dxa"/>
            <w:tcBorders>
              <w:top w:val="single" w:sz="6" w:space="0" w:color="000000"/>
              <w:left w:val="single" w:sz="6" w:space="0" w:color="000000"/>
              <w:bottom w:val="single" w:sz="6" w:space="0" w:color="000000"/>
              <w:right w:val="single" w:sz="18" w:space="0" w:color="auto"/>
            </w:tcBorders>
          </w:tcPr>
          <w:p w:rsidR="00CC4A0D" w:rsidRPr="00E337F2" w:rsidRDefault="00CC4A0D" w:rsidP="00CC4A0D">
            <w:pPr>
              <w:jc w:val="right"/>
            </w:pPr>
            <w:r w:rsidRPr="00E337F2">
              <w:t>59</w:t>
            </w:r>
          </w:p>
        </w:tc>
      </w:tr>
      <w:tr w:rsidR="00CC4A0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30" w:type="dxa"/>
            <w:right w:w="30" w:type="dxa"/>
          </w:tblCellMar>
        </w:tblPrEx>
        <w:trPr>
          <w:cantSplit/>
          <w:trHeight w:val="247"/>
        </w:trPr>
        <w:tc>
          <w:tcPr>
            <w:tcW w:w="1843" w:type="dxa"/>
            <w:gridSpan w:val="2"/>
            <w:tcBorders>
              <w:top w:val="single" w:sz="4" w:space="0" w:color="auto"/>
              <w:left w:val="single" w:sz="18" w:space="0" w:color="auto"/>
              <w:bottom w:val="single" w:sz="18" w:space="0" w:color="auto"/>
              <w:right w:val="single" w:sz="4" w:space="0" w:color="auto"/>
            </w:tcBorders>
            <w:shd w:val="clear" w:color="auto" w:fill="C0C0C0"/>
          </w:tcPr>
          <w:p w:rsidR="00CC4A0D" w:rsidRDefault="00CC4A0D" w:rsidP="00CC4A0D">
            <w:pPr>
              <w:jc w:val="center"/>
              <w:rPr>
                <w:b/>
                <w:bCs/>
                <w:snapToGrid w:val="0"/>
              </w:rPr>
            </w:pPr>
            <w:r>
              <w:rPr>
                <w:b/>
                <w:bCs/>
                <w:snapToGrid w:val="0"/>
              </w:rPr>
              <w:t>Celkem</w:t>
            </w:r>
          </w:p>
        </w:tc>
        <w:tc>
          <w:tcPr>
            <w:tcW w:w="5812" w:type="dxa"/>
            <w:gridSpan w:val="4"/>
            <w:tcBorders>
              <w:top w:val="single" w:sz="4" w:space="0" w:color="auto"/>
              <w:left w:val="single" w:sz="4" w:space="0" w:color="auto"/>
              <w:bottom w:val="single" w:sz="18" w:space="0" w:color="auto"/>
              <w:right w:val="single" w:sz="4" w:space="0" w:color="auto"/>
            </w:tcBorders>
            <w:shd w:val="clear" w:color="auto" w:fill="C0C0C0"/>
          </w:tcPr>
          <w:p w:rsidR="00CC4A0D" w:rsidRDefault="00CC4A0D" w:rsidP="00CC4A0D">
            <w:pPr>
              <w:jc w:val="center"/>
              <w:rPr>
                <w:b/>
                <w:bCs/>
                <w:snapToGrid w:val="0"/>
              </w:rPr>
            </w:pPr>
          </w:p>
        </w:tc>
        <w:tc>
          <w:tcPr>
            <w:tcW w:w="1417" w:type="dxa"/>
            <w:tcBorders>
              <w:top w:val="single" w:sz="4" w:space="0" w:color="auto"/>
              <w:left w:val="single" w:sz="4" w:space="0" w:color="auto"/>
              <w:bottom w:val="single" w:sz="18" w:space="0" w:color="auto"/>
              <w:right w:val="single" w:sz="18" w:space="0" w:color="auto"/>
            </w:tcBorders>
          </w:tcPr>
          <w:p w:rsidR="00CC4A0D" w:rsidRDefault="00CC4A0D" w:rsidP="00CC4A0D">
            <w:pPr>
              <w:jc w:val="right"/>
              <w:rPr>
                <w:b/>
                <w:bCs/>
                <w:snapToGrid w:val="0"/>
              </w:rPr>
            </w:pPr>
            <w:r>
              <w:rPr>
                <w:b/>
                <w:bCs/>
                <w:snapToGrid w:val="0"/>
              </w:rPr>
              <w:t>610320</w:t>
            </w:r>
          </w:p>
        </w:tc>
      </w:tr>
    </w:tbl>
    <w:p w:rsidR="00CC4A0D" w:rsidRDefault="00CC4A0D" w:rsidP="00CC4A0D">
      <w:pPr>
        <w:jc w:val="both"/>
        <w:rPr>
          <w:sz w:val="24"/>
        </w:rPr>
      </w:pPr>
    </w:p>
    <w:p w:rsidR="00CC4A0D" w:rsidRPr="007B4BAE" w:rsidRDefault="00980C16" w:rsidP="00CC4A0D">
      <w:pPr>
        <w:rPr>
          <w:sz w:val="24"/>
        </w:rPr>
      </w:pPr>
      <w:r>
        <w:rPr>
          <w:sz w:val="24"/>
        </w:rPr>
        <w:t>U částí parcel v ZCHÚ byla výměra zjištěna z GIS (Topol).</w:t>
      </w:r>
    </w:p>
    <w:p w:rsidR="00CC4A0D" w:rsidRDefault="00CC4A0D" w:rsidP="00CC4A0D">
      <w:pPr>
        <w:rPr>
          <w:sz w:val="24"/>
        </w:rPr>
      </w:pPr>
    </w:p>
    <w:p w:rsidR="00CC4A0D" w:rsidRPr="007B4BAE" w:rsidRDefault="00CC4A0D" w:rsidP="00CC4A0D">
      <w:pPr>
        <w:rPr>
          <w:sz w:val="24"/>
        </w:rPr>
      </w:pPr>
    </w:p>
    <w:p w:rsidR="00CC4A0D" w:rsidRPr="00A76300" w:rsidRDefault="00CC4A0D" w:rsidP="00CC4A0D">
      <w:pPr>
        <w:rPr>
          <w:b/>
          <w:sz w:val="24"/>
        </w:rPr>
      </w:pPr>
      <w:r w:rsidRPr="00A76300">
        <w:rPr>
          <w:b/>
          <w:sz w:val="24"/>
        </w:rPr>
        <w:lastRenderedPageBreak/>
        <w:t>Ochranné pásmo:</w:t>
      </w:r>
    </w:p>
    <w:p w:rsidR="00CC4A0D" w:rsidRDefault="00CC4A0D" w:rsidP="00CC4A0D">
      <w:pPr>
        <w:pStyle w:val="Seznamsodrkami2"/>
        <w:numPr>
          <w:ins w:id="19" w:author="Petr Stloukal" w:date="2008-09-04T08:19:00Z"/>
        </w:numPr>
        <w:jc w:val="both"/>
        <w:rPr>
          <w:sz w:val="24"/>
        </w:rPr>
      </w:pPr>
    </w:p>
    <w:p w:rsidR="00CC4A0D" w:rsidRPr="00EB7518" w:rsidRDefault="00CC4A0D" w:rsidP="00CC4A0D">
      <w:pPr>
        <w:jc w:val="both"/>
        <w:rPr>
          <w:b/>
          <w:iCs/>
          <w:sz w:val="24"/>
          <w:szCs w:val="24"/>
        </w:rPr>
      </w:pPr>
      <w:r>
        <w:rPr>
          <w:b/>
          <w:bCs/>
          <w:sz w:val="24"/>
          <w:szCs w:val="24"/>
        </w:rPr>
        <w:t xml:space="preserve">Katastrální území: </w:t>
      </w:r>
      <w:r w:rsidRPr="00EB7518">
        <w:rPr>
          <w:b/>
          <w:iCs/>
          <w:sz w:val="24"/>
          <w:szCs w:val="24"/>
        </w:rPr>
        <w:t>701505</w:t>
      </w:r>
      <w:r>
        <w:rPr>
          <w:b/>
          <w:iCs/>
          <w:sz w:val="24"/>
          <w:szCs w:val="24"/>
        </w:rPr>
        <w:t>,</w:t>
      </w:r>
      <w:r w:rsidRPr="00EB7518">
        <w:rPr>
          <w:b/>
          <w:iCs/>
          <w:sz w:val="24"/>
          <w:szCs w:val="24"/>
        </w:rPr>
        <w:t xml:space="preserve"> Nalžovické Podhájí</w:t>
      </w:r>
    </w:p>
    <w:tbl>
      <w:tblPr>
        <w:tblW w:w="0" w:type="auto"/>
        <w:tblInd w:w="7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851"/>
        <w:gridCol w:w="992"/>
        <w:gridCol w:w="1701"/>
        <w:gridCol w:w="1843"/>
        <w:gridCol w:w="850"/>
        <w:gridCol w:w="1418"/>
        <w:gridCol w:w="1417"/>
      </w:tblGrid>
      <w:tr w:rsidR="00CC4A0D">
        <w:trPr>
          <w:cantSplit/>
        </w:trPr>
        <w:tc>
          <w:tcPr>
            <w:tcW w:w="851" w:type="dxa"/>
            <w:tcBorders>
              <w:top w:val="single" w:sz="18" w:space="0" w:color="auto"/>
              <w:left w:val="single" w:sz="18" w:space="0" w:color="auto"/>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Číslo parcely podle KN</w:t>
            </w:r>
          </w:p>
        </w:tc>
        <w:tc>
          <w:tcPr>
            <w:tcW w:w="992"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Číslo parcely podle PK nebo jiných evidencí</w:t>
            </w:r>
          </w:p>
        </w:tc>
        <w:tc>
          <w:tcPr>
            <w:tcW w:w="1701"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Druh pozemku podle KN</w:t>
            </w:r>
          </w:p>
        </w:tc>
        <w:tc>
          <w:tcPr>
            <w:tcW w:w="1843"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Způsob využití pozemku podle KN</w:t>
            </w:r>
          </w:p>
        </w:tc>
        <w:tc>
          <w:tcPr>
            <w:tcW w:w="850"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pStyle w:val="Seznamsodrkami2"/>
            </w:pPr>
            <w:r>
              <w:t>Číslo listu vlastnictví</w:t>
            </w:r>
          </w:p>
          <w:p w:rsidR="00CC4A0D" w:rsidRDefault="00CC4A0D" w:rsidP="00CC4A0D">
            <w:pPr>
              <w:jc w:val="both"/>
              <w:rPr>
                <w:b/>
                <w:bCs/>
                <w:sz w:val="16"/>
                <w:szCs w:val="16"/>
              </w:rPr>
            </w:pPr>
          </w:p>
        </w:tc>
        <w:tc>
          <w:tcPr>
            <w:tcW w:w="1418" w:type="dxa"/>
            <w:tcBorders>
              <w:top w:val="single" w:sz="18" w:space="0" w:color="auto"/>
              <w:left w:val="single" w:sz="6" w:space="0" w:color="000000"/>
              <w:bottom w:val="single" w:sz="6" w:space="0" w:color="000000"/>
              <w:right w:val="single" w:sz="6" w:space="0" w:color="000000"/>
            </w:tcBorders>
            <w:shd w:val="clear" w:color="auto" w:fill="C0C0C0"/>
          </w:tcPr>
          <w:p w:rsidR="00CC4A0D" w:rsidRDefault="00CC4A0D" w:rsidP="00CC4A0D">
            <w:pPr>
              <w:rPr>
                <w:b/>
                <w:bCs/>
                <w:sz w:val="16"/>
                <w:szCs w:val="16"/>
              </w:rPr>
            </w:pPr>
            <w:r>
              <w:rPr>
                <w:b/>
                <w:bCs/>
                <w:sz w:val="16"/>
                <w:szCs w:val="16"/>
              </w:rPr>
              <w:t>Výměra parcely</w:t>
            </w:r>
          </w:p>
          <w:p w:rsidR="00CC4A0D" w:rsidRDefault="00CC4A0D" w:rsidP="00CC4A0D">
            <w:pPr>
              <w:rPr>
                <w:b/>
                <w:bCs/>
                <w:sz w:val="16"/>
                <w:szCs w:val="16"/>
              </w:rPr>
            </w:pPr>
            <w:r>
              <w:rPr>
                <w:b/>
                <w:bCs/>
                <w:sz w:val="16"/>
                <w:szCs w:val="16"/>
              </w:rPr>
              <w:t>celková podle KN</w:t>
            </w:r>
          </w:p>
          <w:p w:rsidR="00CC4A0D" w:rsidRDefault="00CC4A0D" w:rsidP="00CC4A0D">
            <w:pPr>
              <w:rPr>
                <w:b/>
                <w:bCs/>
                <w:sz w:val="16"/>
                <w:szCs w:val="16"/>
              </w:rPr>
            </w:pPr>
            <w:r>
              <w:rPr>
                <w:b/>
                <w:bCs/>
                <w:sz w:val="16"/>
                <w:szCs w:val="16"/>
              </w:rPr>
              <w:t>(m</w:t>
            </w:r>
            <w:r>
              <w:rPr>
                <w:b/>
                <w:bCs/>
                <w:sz w:val="16"/>
                <w:szCs w:val="16"/>
                <w:vertAlign w:val="superscript"/>
              </w:rPr>
              <w:t>2</w:t>
            </w:r>
            <w:r>
              <w:rPr>
                <w:b/>
                <w:bCs/>
                <w:sz w:val="16"/>
                <w:szCs w:val="16"/>
              </w:rPr>
              <w:t>)</w:t>
            </w:r>
          </w:p>
        </w:tc>
        <w:tc>
          <w:tcPr>
            <w:tcW w:w="1417" w:type="dxa"/>
            <w:tcBorders>
              <w:top w:val="single" w:sz="18" w:space="0" w:color="auto"/>
              <w:left w:val="single" w:sz="6" w:space="0" w:color="000000"/>
              <w:bottom w:val="single" w:sz="6" w:space="0" w:color="000000"/>
              <w:right w:val="single" w:sz="18" w:space="0" w:color="auto"/>
            </w:tcBorders>
            <w:shd w:val="clear" w:color="auto" w:fill="C0C0C0"/>
          </w:tcPr>
          <w:p w:rsidR="00CC4A0D" w:rsidRDefault="00CC4A0D" w:rsidP="00CC4A0D">
            <w:pPr>
              <w:rPr>
                <w:b/>
                <w:bCs/>
                <w:sz w:val="16"/>
                <w:szCs w:val="16"/>
              </w:rPr>
            </w:pPr>
            <w:r>
              <w:rPr>
                <w:b/>
                <w:bCs/>
                <w:sz w:val="16"/>
                <w:szCs w:val="16"/>
              </w:rPr>
              <w:t>Výměra parcely</w:t>
            </w:r>
          </w:p>
          <w:p w:rsidR="00CC4A0D" w:rsidRDefault="00CC4A0D" w:rsidP="00CC4A0D">
            <w:pPr>
              <w:rPr>
                <w:b/>
                <w:bCs/>
                <w:sz w:val="16"/>
                <w:szCs w:val="16"/>
              </w:rPr>
            </w:pPr>
            <w:r>
              <w:rPr>
                <w:b/>
                <w:bCs/>
                <w:sz w:val="16"/>
                <w:szCs w:val="16"/>
              </w:rPr>
              <w:t>v OP (m</w:t>
            </w:r>
            <w:r>
              <w:rPr>
                <w:b/>
                <w:bCs/>
                <w:sz w:val="16"/>
                <w:szCs w:val="16"/>
                <w:vertAlign w:val="superscript"/>
              </w:rPr>
              <w:t>2</w:t>
            </w:r>
            <w:r>
              <w:rPr>
                <w:b/>
                <w:bCs/>
                <w:sz w:val="16"/>
                <w:szCs w:val="16"/>
              </w:rPr>
              <w:t>)</w:t>
            </w:r>
          </w:p>
        </w:tc>
      </w:tr>
      <w:tr w:rsidR="00CC4A0D" w:rsidRPr="00EB7518">
        <w:trPr>
          <w:cantSplit/>
        </w:trPr>
        <w:tc>
          <w:tcPr>
            <w:tcW w:w="851" w:type="dxa"/>
            <w:tcBorders>
              <w:top w:val="nil"/>
              <w:left w:val="single" w:sz="18" w:space="0" w:color="auto"/>
              <w:bottom w:val="single" w:sz="6" w:space="0" w:color="000000"/>
              <w:right w:val="single" w:sz="6" w:space="0" w:color="000000"/>
            </w:tcBorders>
            <w:vAlign w:val="bottom"/>
          </w:tcPr>
          <w:p w:rsidR="00CC4A0D" w:rsidRPr="00EB7518" w:rsidRDefault="00CC4A0D" w:rsidP="00CC4A0D">
            <w:pPr>
              <w:jc w:val="center"/>
            </w:pPr>
            <w:r w:rsidRPr="00EB7518">
              <w:t>1698</w:t>
            </w:r>
          </w:p>
        </w:tc>
        <w:tc>
          <w:tcPr>
            <w:tcW w:w="992" w:type="dxa"/>
            <w:tcBorders>
              <w:top w:val="nil"/>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w:t>
            </w:r>
          </w:p>
        </w:tc>
        <w:tc>
          <w:tcPr>
            <w:tcW w:w="1701" w:type="dxa"/>
            <w:tcBorders>
              <w:top w:val="nil"/>
              <w:left w:val="single" w:sz="6" w:space="0" w:color="000000"/>
              <w:bottom w:val="single" w:sz="6" w:space="0" w:color="000000"/>
              <w:right w:val="single" w:sz="6" w:space="0" w:color="000000"/>
            </w:tcBorders>
            <w:vAlign w:val="bottom"/>
          </w:tcPr>
          <w:p w:rsidR="00CC4A0D" w:rsidRPr="00EB7518" w:rsidRDefault="00CC4A0D" w:rsidP="00CC4A0D">
            <w:pPr>
              <w:jc w:val="center"/>
            </w:pPr>
            <w:r w:rsidRPr="00EB7518">
              <w:t>vodní plocha</w:t>
            </w:r>
          </w:p>
        </w:tc>
        <w:tc>
          <w:tcPr>
            <w:tcW w:w="1843" w:type="dxa"/>
            <w:tcBorders>
              <w:top w:val="nil"/>
              <w:left w:val="single" w:sz="6" w:space="0" w:color="000000"/>
              <w:bottom w:val="single" w:sz="6" w:space="0" w:color="000000"/>
              <w:right w:val="single" w:sz="6" w:space="0" w:color="000000"/>
            </w:tcBorders>
            <w:vAlign w:val="center"/>
          </w:tcPr>
          <w:p w:rsidR="00CC4A0D" w:rsidRPr="00EB7518" w:rsidRDefault="00CC4A0D" w:rsidP="00CC4A0D">
            <w:pPr>
              <w:jc w:val="center"/>
            </w:pPr>
            <w:r>
              <w:t>vodní nádrž umělá</w:t>
            </w:r>
          </w:p>
        </w:tc>
        <w:tc>
          <w:tcPr>
            <w:tcW w:w="850" w:type="dxa"/>
            <w:tcBorders>
              <w:top w:val="nil"/>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38</w:t>
            </w:r>
          </w:p>
        </w:tc>
        <w:tc>
          <w:tcPr>
            <w:tcW w:w="1418" w:type="dxa"/>
            <w:tcBorders>
              <w:top w:val="nil"/>
              <w:left w:val="single" w:sz="6" w:space="0" w:color="000000"/>
              <w:bottom w:val="single" w:sz="6" w:space="0" w:color="000000"/>
              <w:right w:val="single" w:sz="6" w:space="0" w:color="000000"/>
            </w:tcBorders>
            <w:vAlign w:val="bottom"/>
          </w:tcPr>
          <w:p w:rsidR="00CC4A0D" w:rsidRPr="00EB7518" w:rsidRDefault="00CC4A0D" w:rsidP="00CC4A0D">
            <w:pPr>
              <w:jc w:val="right"/>
            </w:pPr>
            <w:r>
              <w:t>59985</w:t>
            </w:r>
          </w:p>
        </w:tc>
        <w:tc>
          <w:tcPr>
            <w:tcW w:w="1417" w:type="dxa"/>
            <w:tcBorders>
              <w:top w:val="nil"/>
              <w:left w:val="single" w:sz="6" w:space="0" w:color="000000"/>
              <w:bottom w:val="single" w:sz="6" w:space="0" w:color="000000"/>
              <w:right w:val="single" w:sz="18" w:space="0" w:color="auto"/>
            </w:tcBorders>
            <w:vAlign w:val="bottom"/>
          </w:tcPr>
          <w:p w:rsidR="00CC4A0D" w:rsidRPr="00EB7518" w:rsidRDefault="00CC4A0D" w:rsidP="00CC4A0D">
            <w:pPr>
              <w:jc w:val="right"/>
            </w:pPr>
            <w:r w:rsidRPr="00EB7518">
              <w:t>7196</w:t>
            </w:r>
          </w:p>
        </w:tc>
      </w:tr>
      <w:tr w:rsidR="00CC4A0D" w:rsidRPr="00EB7518">
        <w:trPr>
          <w:cantSplit/>
        </w:trPr>
        <w:tc>
          <w:tcPr>
            <w:tcW w:w="851" w:type="dxa"/>
            <w:tcBorders>
              <w:top w:val="single" w:sz="6" w:space="0" w:color="000000"/>
              <w:left w:val="single" w:sz="18" w:space="0" w:color="auto"/>
              <w:bottom w:val="single" w:sz="6" w:space="0" w:color="000000"/>
              <w:right w:val="single" w:sz="6" w:space="0" w:color="000000"/>
            </w:tcBorders>
            <w:vAlign w:val="bottom"/>
          </w:tcPr>
          <w:p w:rsidR="00CC4A0D" w:rsidRPr="00EB7518" w:rsidRDefault="00CC4A0D" w:rsidP="00CC4A0D">
            <w:pPr>
              <w:jc w:val="center"/>
            </w:pPr>
            <w:r w:rsidRPr="00EB7518">
              <w:t>1702</w:t>
            </w:r>
          </w:p>
        </w:tc>
        <w:tc>
          <w:tcPr>
            <w:tcW w:w="992"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w:t>
            </w:r>
          </w:p>
        </w:tc>
        <w:tc>
          <w:tcPr>
            <w:tcW w:w="1701" w:type="dxa"/>
            <w:tcBorders>
              <w:top w:val="single" w:sz="6" w:space="0" w:color="000000"/>
              <w:left w:val="single" w:sz="6" w:space="0" w:color="000000"/>
              <w:bottom w:val="single" w:sz="6" w:space="0" w:color="000000"/>
              <w:right w:val="single" w:sz="6" w:space="0" w:color="000000"/>
            </w:tcBorders>
            <w:vAlign w:val="bottom"/>
          </w:tcPr>
          <w:p w:rsidR="00CC4A0D" w:rsidRPr="00EB7518" w:rsidRDefault="00CC4A0D" w:rsidP="00CC4A0D">
            <w:pPr>
              <w:jc w:val="center"/>
            </w:pPr>
            <w:r w:rsidRPr="00EB7518">
              <w:t>lesní pozemek</w:t>
            </w:r>
          </w:p>
        </w:tc>
        <w:tc>
          <w:tcPr>
            <w:tcW w:w="1843"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w:t>
            </w:r>
          </w:p>
        </w:tc>
        <w:tc>
          <w:tcPr>
            <w:tcW w:w="850"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52</w:t>
            </w:r>
          </w:p>
        </w:tc>
        <w:tc>
          <w:tcPr>
            <w:tcW w:w="1418" w:type="dxa"/>
            <w:tcBorders>
              <w:top w:val="single" w:sz="6" w:space="0" w:color="000000"/>
              <w:left w:val="single" w:sz="6" w:space="0" w:color="000000"/>
              <w:bottom w:val="single" w:sz="6" w:space="0" w:color="000000"/>
              <w:right w:val="single" w:sz="6" w:space="0" w:color="000000"/>
            </w:tcBorders>
            <w:vAlign w:val="bottom"/>
          </w:tcPr>
          <w:p w:rsidR="00CC4A0D" w:rsidRPr="00EB7518" w:rsidRDefault="00CC4A0D" w:rsidP="00CC4A0D">
            <w:pPr>
              <w:jc w:val="right"/>
            </w:pPr>
            <w:r>
              <w:t>29685</w:t>
            </w:r>
          </w:p>
        </w:tc>
        <w:tc>
          <w:tcPr>
            <w:tcW w:w="1417" w:type="dxa"/>
            <w:tcBorders>
              <w:top w:val="single" w:sz="6" w:space="0" w:color="000000"/>
              <w:left w:val="single" w:sz="6" w:space="0" w:color="000000"/>
              <w:bottom w:val="single" w:sz="6" w:space="0" w:color="000000"/>
              <w:right w:val="single" w:sz="18" w:space="0" w:color="auto"/>
            </w:tcBorders>
            <w:vAlign w:val="bottom"/>
          </w:tcPr>
          <w:p w:rsidR="00CC4A0D" w:rsidRPr="00EB7518" w:rsidRDefault="00CC4A0D" w:rsidP="00CC4A0D">
            <w:pPr>
              <w:jc w:val="right"/>
            </w:pPr>
            <w:r>
              <w:t>14672</w:t>
            </w:r>
          </w:p>
        </w:tc>
      </w:tr>
      <w:tr w:rsidR="00CC4A0D" w:rsidRPr="00EB7518">
        <w:trPr>
          <w:cantSplit/>
        </w:trPr>
        <w:tc>
          <w:tcPr>
            <w:tcW w:w="851" w:type="dxa"/>
            <w:tcBorders>
              <w:top w:val="single" w:sz="6" w:space="0" w:color="000000"/>
              <w:left w:val="single" w:sz="18" w:space="0" w:color="auto"/>
              <w:bottom w:val="single" w:sz="6" w:space="0" w:color="000000"/>
              <w:right w:val="single" w:sz="6" w:space="0" w:color="000000"/>
            </w:tcBorders>
            <w:vAlign w:val="bottom"/>
          </w:tcPr>
          <w:p w:rsidR="00CC4A0D" w:rsidRPr="00EB7518" w:rsidRDefault="00CC4A0D" w:rsidP="00CC4A0D">
            <w:pPr>
              <w:jc w:val="center"/>
            </w:pPr>
            <w:r w:rsidRPr="00EB7518">
              <w:t>1703</w:t>
            </w:r>
          </w:p>
        </w:tc>
        <w:tc>
          <w:tcPr>
            <w:tcW w:w="992"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w:t>
            </w:r>
          </w:p>
        </w:tc>
        <w:tc>
          <w:tcPr>
            <w:tcW w:w="1701" w:type="dxa"/>
            <w:tcBorders>
              <w:top w:val="single" w:sz="6" w:space="0" w:color="000000"/>
              <w:left w:val="single" w:sz="6" w:space="0" w:color="000000"/>
              <w:bottom w:val="single" w:sz="6" w:space="0" w:color="000000"/>
              <w:right w:val="single" w:sz="6" w:space="0" w:color="000000"/>
            </w:tcBorders>
            <w:vAlign w:val="bottom"/>
          </w:tcPr>
          <w:p w:rsidR="00CC4A0D" w:rsidRPr="00EB7518" w:rsidRDefault="00CC4A0D" w:rsidP="00CC4A0D">
            <w:pPr>
              <w:jc w:val="center"/>
            </w:pPr>
            <w:r w:rsidRPr="00EB7518">
              <w:t>lesní pozemek</w:t>
            </w:r>
          </w:p>
        </w:tc>
        <w:tc>
          <w:tcPr>
            <w:tcW w:w="1843"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w:t>
            </w:r>
          </w:p>
        </w:tc>
        <w:tc>
          <w:tcPr>
            <w:tcW w:w="850"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717</w:t>
            </w:r>
          </w:p>
        </w:tc>
        <w:tc>
          <w:tcPr>
            <w:tcW w:w="1418" w:type="dxa"/>
            <w:tcBorders>
              <w:top w:val="single" w:sz="6" w:space="0" w:color="000000"/>
              <w:left w:val="single" w:sz="6" w:space="0" w:color="000000"/>
              <w:bottom w:val="single" w:sz="6" w:space="0" w:color="000000"/>
              <w:right w:val="single" w:sz="6" w:space="0" w:color="000000"/>
            </w:tcBorders>
            <w:vAlign w:val="bottom"/>
          </w:tcPr>
          <w:p w:rsidR="00CC4A0D" w:rsidRPr="00EB7518" w:rsidRDefault="00CC4A0D" w:rsidP="00CC4A0D">
            <w:pPr>
              <w:jc w:val="right"/>
            </w:pPr>
            <w:r>
              <w:t>11137</w:t>
            </w:r>
          </w:p>
        </w:tc>
        <w:tc>
          <w:tcPr>
            <w:tcW w:w="1417" w:type="dxa"/>
            <w:tcBorders>
              <w:top w:val="single" w:sz="6" w:space="0" w:color="000000"/>
              <w:left w:val="single" w:sz="6" w:space="0" w:color="000000"/>
              <w:bottom w:val="single" w:sz="6" w:space="0" w:color="000000"/>
              <w:right w:val="single" w:sz="18" w:space="0" w:color="auto"/>
            </w:tcBorders>
            <w:vAlign w:val="bottom"/>
          </w:tcPr>
          <w:p w:rsidR="00CC4A0D" w:rsidRPr="00EB7518" w:rsidRDefault="00CC4A0D" w:rsidP="00CC4A0D">
            <w:pPr>
              <w:jc w:val="right"/>
            </w:pPr>
            <w:r>
              <w:t>1</w:t>
            </w:r>
            <w:r w:rsidRPr="00EB7518">
              <w:t>1137</w:t>
            </w:r>
          </w:p>
        </w:tc>
      </w:tr>
      <w:tr w:rsidR="00CC4A0D" w:rsidRPr="00EB7518">
        <w:trPr>
          <w:cantSplit/>
        </w:trPr>
        <w:tc>
          <w:tcPr>
            <w:tcW w:w="851" w:type="dxa"/>
            <w:tcBorders>
              <w:top w:val="single" w:sz="6" w:space="0" w:color="000000"/>
              <w:left w:val="single" w:sz="18" w:space="0" w:color="auto"/>
              <w:bottom w:val="single" w:sz="6" w:space="0" w:color="000000"/>
              <w:right w:val="single" w:sz="6" w:space="0" w:color="000000"/>
            </w:tcBorders>
            <w:vAlign w:val="bottom"/>
          </w:tcPr>
          <w:p w:rsidR="00CC4A0D" w:rsidRPr="00EB7518" w:rsidRDefault="00CC4A0D" w:rsidP="00CC4A0D">
            <w:pPr>
              <w:jc w:val="center"/>
            </w:pPr>
            <w:r w:rsidRPr="00EB7518">
              <w:t>1945</w:t>
            </w:r>
          </w:p>
        </w:tc>
        <w:tc>
          <w:tcPr>
            <w:tcW w:w="992"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w:t>
            </w:r>
          </w:p>
        </w:tc>
        <w:tc>
          <w:tcPr>
            <w:tcW w:w="1701" w:type="dxa"/>
            <w:tcBorders>
              <w:top w:val="single" w:sz="6" w:space="0" w:color="000000"/>
              <w:left w:val="single" w:sz="6" w:space="0" w:color="000000"/>
              <w:bottom w:val="single" w:sz="6" w:space="0" w:color="000000"/>
              <w:right w:val="single" w:sz="6" w:space="0" w:color="000000"/>
            </w:tcBorders>
            <w:vAlign w:val="bottom"/>
          </w:tcPr>
          <w:p w:rsidR="00CC4A0D" w:rsidRPr="00EB7518" w:rsidRDefault="00CC4A0D" w:rsidP="00CC4A0D">
            <w:pPr>
              <w:jc w:val="center"/>
            </w:pPr>
            <w:r w:rsidRPr="00EB7518">
              <w:t>vodní plocha</w:t>
            </w:r>
          </w:p>
        </w:tc>
        <w:tc>
          <w:tcPr>
            <w:tcW w:w="1843"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3C100A">
              <w:t>vodní nádrž umělá</w:t>
            </w:r>
          </w:p>
        </w:tc>
        <w:tc>
          <w:tcPr>
            <w:tcW w:w="850" w:type="dxa"/>
            <w:tcBorders>
              <w:top w:val="single" w:sz="6" w:space="0" w:color="000000"/>
              <w:left w:val="single" w:sz="6" w:space="0" w:color="000000"/>
              <w:bottom w:val="single" w:sz="6" w:space="0" w:color="000000"/>
              <w:right w:val="single" w:sz="6" w:space="0" w:color="000000"/>
            </w:tcBorders>
            <w:vAlign w:val="center"/>
          </w:tcPr>
          <w:p w:rsidR="00CC4A0D" w:rsidRPr="00EB7518" w:rsidRDefault="00CC4A0D" w:rsidP="00CC4A0D">
            <w:pPr>
              <w:jc w:val="center"/>
            </w:pPr>
            <w:r w:rsidRPr="00EB7518">
              <w:t>38</w:t>
            </w:r>
          </w:p>
        </w:tc>
        <w:tc>
          <w:tcPr>
            <w:tcW w:w="1418" w:type="dxa"/>
            <w:tcBorders>
              <w:top w:val="single" w:sz="6" w:space="0" w:color="000000"/>
              <w:left w:val="single" w:sz="6" w:space="0" w:color="000000"/>
              <w:bottom w:val="single" w:sz="6" w:space="0" w:color="000000"/>
              <w:right w:val="single" w:sz="6" w:space="0" w:color="000000"/>
            </w:tcBorders>
            <w:vAlign w:val="bottom"/>
          </w:tcPr>
          <w:p w:rsidR="00CC4A0D" w:rsidRPr="00EB7518" w:rsidRDefault="00CC4A0D" w:rsidP="00CC4A0D">
            <w:pPr>
              <w:jc w:val="right"/>
            </w:pPr>
            <w:r>
              <w:t>1212328</w:t>
            </w:r>
          </w:p>
        </w:tc>
        <w:tc>
          <w:tcPr>
            <w:tcW w:w="1417" w:type="dxa"/>
            <w:tcBorders>
              <w:top w:val="single" w:sz="6" w:space="0" w:color="000000"/>
              <w:left w:val="single" w:sz="6" w:space="0" w:color="000000"/>
              <w:bottom w:val="single" w:sz="6" w:space="0" w:color="000000"/>
              <w:right w:val="single" w:sz="18" w:space="0" w:color="auto"/>
            </w:tcBorders>
            <w:vAlign w:val="bottom"/>
          </w:tcPr>
          <w:p w:rsidR="00CC4A0D" w:rsidRPr="00EB7518" w:rsidRDefault="00CC4A0D" w:rsidP="00CC4A0D">
            <w:pPr>
              <w:jc w:val="right"/>
            </w:pPr>
            <w:r>
              <w:t>1702</w:t>
            </w:r>
          </w:p>
        </w:tc>
      </w:tr>
      <w:tr w:rsidR="00CC4A0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30" w:type="dxa"/>
            <w:right w:w="30" w:type="dxa"/>
          </w:tblCellMar>
        </w:tblPrEx>
        <w:trPr>
          <w:cantSplit/>
          <w:trHeight w:val="247"/>
        </w:trPr>
        <w:tc>
          <w:tcPr>
            <w:tcW w:w="1843" w:type="dxa"/>
            <w:gridSpan w:val="2"/>
            <w:tcBorders>
              <w:top w:val="single" w:sz="4" w:space="0" w:color="auto"/>
              <w:left w:val="single" w:sz="18" w:space="0" w:color="auto"/>
              <w:bottom w:val="single" w:sz="18" w:space="0" w:color="auto"/>
              <w:right w:val="single" w:sz="4" w:space="0" w:color="auto"/>
            </w:tcBorders>
            <w:shd w:val="clear" w:color="auto" w:fill="C0C0C0"/>
          </w:tcPr>
          <w:p w:rsidR="00CC4A0D" w:rsidRDefault="00CC4A0D" w:rsidP="00CC4A0D">
            <w:pPr>
              <w:jc w:val="center"/>
              <w:rPr>
                <w:b/>
                <w:bCs/>
                <w:snapToGrid w:val="0"/>
              </w:rPr>
            </w:pPr>
            <w:r>
              <w:rPr>
                <w:b/>
                <w:bCs/>
                <w:snapToGrid w:val="0"/>
              </w:rPr>
              <w:t>Celkem</w:t>
            </w:r>
          </w:p>
        </w:tc>
        <w:tc>
          <w:tcPr>
            <w:tcW w:w="5812" w:type="dxa"/>
            <w:gridSpan w:val="4"/>
            <w:tcBorders>
              <w:top w:val="single" w:sz="4" w:space="0" w:color="auto"/>
              <w:left w:val="single" w:sz="4" w:space="0" w:color="auto"/>
              <w:bottom w:val="single" w:sz="18" w:space="0" w:color="auto"/>
              <w:right w:val="single" w:sz="4" w:space="0" w:color="auto"/>
            </w:tcBorders>
            <w:shd w:val="clear" w:color="auto" w:fill="C0C0C0"/>
          </w:tcPr>
          <w:p w:rsidR="00CC4A0D" w:rsidRDefault="00CC4A0D" w:rsidP="00CC4A0D">
            <w:pPr>
              <w:jc w:val="center"/>
              <w:rPr>
                <w:b/>
                <w:bCs/>
                <w:snapToGrid w:val="0"/>
              </w:rPr>
            </w:pPr>
          </w:p>
        </w:tc>
        <w:tc>
          <w:tcPr>
            <w:tcW w:w="1417" w:type="dxa"/>
            <w:tcBorders>
              <w:top w:val="single" w:sz="4" w:space="0" w:color="auto"/>
              <w:left w:val="single" w:sz="4" w:space="0" w:color="auto"/>
              <w:bottom w:val="single" w:sz="18" w:space="0" w:color="auto"/>
              <w:right w:val="single" w:sz="18" w:space="0" w:color="auto"/>
            </w:tcBorders>
          </w:tcPr>
          <w:p w:rsidR="00CC4A0D" w:rsidRDefault="00CC4A0D" w:rsidP="00CC4A0D">
            <w:pPr>
              <w:jc w:val="right"/>
              <w:rPr>
                <w:b/>
                <w:bCs/>
                <w:snapToGrid w:val="0"/>
              </w:rPr>
            </w:pPr>
            <w:r>
              <w:rPr>
                <w:b/>
                <w:bCs/>
                <w:snapToGrid w:val="0"/>
              </w:rPr>
              <w:t>34707</w:t>
            </w:r>
          </w:p>
        </w:tc>
      </w:tr>
    </w:tbl>
    <w:p w:rsidR="00CC4A0D" w:rsidRDefault="00CC4A0D" w:rsidP="00CC4A0D">
      <w:pPr>
        <w:pStyle w:val="Seznamsodrkami2"/>
        <w:jc w:val="both"/>
        <w:rPr>
          <w:sz w:val="24"/>
        </w:rPr>
      </w:pPr>
    </w:p>
    <w:p w:rsidR="00980C16" w:rsidRPr="007B4BAE" w:rsidRDefault="00980C16" w:rsidP="00980C16">
      <w:pPr>
        <w:rPr>
          <w:sz w:val="24"/>
        </w:rPr>
      </w:pPr>
      <w:r>
        <w:rPr>
          <w:sz w:val="24"/>
        </w:rPr>
        <w:t>U částí parcel v ochranném pásmu byla výměra zjištěna z GIS (Topol).</w:t>
      </w:r>
    </w:p>
    <w:p w:rsidR="00980C16" w:rsidRPr="007B4BAE" w:rsidRDefault="00980C16" w:rsidP="00CC4A0D">
      <w:pPr>
        <w:rPr>
          <w:sz w:val="24"/>
        </w:rPr>
      </w:pPr>
    </w:p>
    <w:p w:rsidR="00CC4A0D" w:rsidRPr="00974409" w:rsidRDefault="00CC4A0D" w:rsidP="00CC4A0D">
      <w:pPr>
        <w:pStyle w:val="Seznam"/>
        <w:rPr>
          <w:b/>
          <w:bCs/>
          <w:sz w:val="24"/>
          <w:u w:val="single"/>
        </w:rPr>
      </w:pPr>
      <w:bookmarkStart w:id="20" w:name="_Toc283910565"/>
      <w:r w:rsidRPr="00974409">
        <w:rPr>
          <w:b/>
          <w:bCs/>
          <w:sz w:val="24"/>
          <w:u w:val="single"/>
        </w:rPr>
        <w:t>Příloha č. M2:</w:t>
      </w:r>
      <w:bookmarkEnd w:id="20"/>
      <w:r w:rsidRPr="00974409">
        <w:rPr>
          <w:b/>
          <w:bCs/>
          <w:sz w:val="24"/>
          <w:u w:val="single"/>
        </w:rPr>
        <w:t xml:space="preserve"> </w:t>
      </w:r>
    </w:p>
    <w:p w:rsidR="00CC4A0D" w:rsidRPr="007B4BAE" w:rsidRDefault="00CC4A0D" w:rsidP="00CC4A0D">
      <w:pPr>
        <w:rPr>
          <w:sz w:val="24"/>
        </w:rPr>
      </w:pPr>
      <w:r w:rsidRPr="007B4BAE">
        <w:rPr>
          <w:sz w:val="24"/>
        </w:rPr>
        <w:t>Katastrální mapa se zákresem ZCHÚ a jeho ochranného pásma</w:t>
      </w:r>
    </w:p>
    <w:p w:rsidR="00CC4A0D" w:rsidRPr="007B4BAE" w:rsidRDefault="00CC4A0D" w:rsidP="00CC4A0D">
      <w:pPr>
        <w:rPr>
          <w:sz w:val="24"/>
        </w:rPr>
      </w:pPr>
    </w:p>
    <w:p w:rsidR="00CC4A0D" w:rsidRPr="00E13C5A" w:rsidRDefault="00CC4A0D" w:rsidP="00CC4A0D">
      <w:pPr>
        <w:ind w:firstLine="708"/>
        <w:jc w:val="both"/>
        <w:rPr>
          <w:sz w:val="24"/>
        </w:rPr>
      </w:pPr>
      <w:r w:rsidRPr="00E13C5A">
        <w:rPr>
          <w:sz w:val="24"/>
        </w:rPr>
        <w:t>V katastrálním území proběhla komplexní pozemková úprava, do které byla zahrnuta i plocha NPR. Nově vzniklé hranice nerespektovaly vymezení hranice NPR, a proto se do NPR např. dostaly i malé plochy kulturních trvalých travních porostů, které s předmětem ochrany nesouvisí. Řada parcel KN leží v NPR pouze částečně.</w:t>
      </w:r>
    </w:p>
    <w:p w:rsidR="00CC4A0D" w:rsidRPr="00E13C5A" w:rsidRDefault="00CC4A0D" w:rsidP="00CC4A0D">
      <w:pPr>
        <w:ind w:firstLine="708"/>
        <w:jc w:val="both"/>
        <w:rPr>
          <w:sz w:val="24"/>
        </w:rPr>
      </w:pPr>
      <w:r w:rsidRPr="00E13C5A">
        <w:rPr>
          <w:sz w:val="24"/>
        </w:rPr>
        <w:t>Současně byla upravena výměra jednotlivých pozemků, uvedená v Katastru nemovitostí. Tento fakt je také důvodem, proč je výměra NPR i ochranného pásma odlišná od výměr uvedených v předchozím plánu péče (NPR 60,2651 ha a ochranné pásmo 3,2844 ha).</w:t>
      </w:r>
    </w:p>
    <w:p w:rsidR="00CC4A0D" w:rsidRPr="00E13C5A" w:rsidRDefault="00CC4A0D" w:rsidP="00CC4A0D">
      <w:pPr>
        <w:ind w:firstLine="708"/>
        <w:jc w:val="both"/>
        <w:rPr>
          <w:sz w:val="24"/>
        </w:rPr>
      </w:pPr>
      <w:r w:rsidRPr="00E13C5A">
        <w:rPr>
          <w:sz w:val="24"/>
        </w:rPr>
        <w:t>Zásadní změnou, provedenou v rámci komplexní pozemkové úpravy, byla změna druhu pozemku u pozemku p.č.1697 (dříve p.č.</w:t>
      </w:r>
      <w:r w:rsidR="00685B40">
        <w:rPr>
          <w:sz w:val="24"/>
        </w:rPr>
        <w:t xml:space="preserve"> </w:t>
      </w:r>
      <w:r w:rsidRPr="00E13C5A">
        <w:rPr>
          <w:sz w:val="24"/>
        </w:rPr>
        <w:t xml:space="preserve">656/1), kde došlo k změně z kategorie „ostatní plocha“ na „lesní pozemek“. </w:t>
      </w:r>
    </w:p>
    <w:p w:rsidR="00CC4A0D" w:rsidRPr="008D1825" w:rsidRDefault="00CC4A0D" w:rsidP="00EC6DD4">
      <w:pPr>
        <w:pStyle w:val="Nadpis2"/>
      </w:pPr>
      <w:r w:rsidRPr="00FD2141">
        <w:br w:type="page"/>
      </w:r>
      <w:bookmarkStart w:id="21" w:name="_Toc283912715"/>
      <w:bookmarkStart w:id="22" w:name="_Toc285443375"/>
      <w:bookmarkStart w:id="23" w:name="_Toc325228679"/>
      <w:bookmarkStart w:id="24" w:name="_Toc339614122"/>
      <w:r w:rsidRPr="008D1825">
        <w:lastRenderedPageBreak/>
        <w:t>1.4 Výměra území a jeho ochranného pásma</w:t>
      </w:r>
      <w:bookmarkEnd w:id="21"/>
      <w:bookmarkEnd w:id="22"/>
      <w:bookmarkEnd w:id="23"/>
      <w:bookmarkEnd w:id="24"/>
      <w:r w:rsidRPr="008D1825">
        <w:t xml:space="preserve"> </w:t>
      </w:r>
    </w:p>
    <w:p w:rsidR="00CC4A0D" w:rsidRPr="00F6594F" w:rsidRDefault="00CC4A0D" w:rsidP="00CC4A0D">
      <w:pPr>
        <w:rPr>
          <w:sz w:val="24"/>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8"/>
        <w:gridCol w:w="1849"/>
        <w:gridCol w:w="1849"/>
        <w:gridCol w:w="1849"/>
        <w:gridCol w:w="1849"/>
      </w:tblGrid>
      <w:tr w:rsidR="00CC4A0D">
        <w:trPr>
          <w:cantSplit/>
          <w:trHeight w:val="483"/>
        </w:trPr>
        <w:tc>
          <w:tcPr>
            <w:tcW w:w="1848"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t>Druh pozemku</w:t>
            </w:r>
          </w:p>
        </w:tc>
        <w:tc>
          <w:tcPr>
            <w:tcW w:w="1849"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rPr>
                <w:b/>
                <w:bCs/>
              </w:rPr>
              <w:t>ZCHÚ</w:t>
            </w:r>
            <w:r>
              <w:t xml:space="preserve"> </w:t>
            </w:r>
          </w:p>
          <w:p w:rsidR="00CC4A0D" w:rsidRDefault="00CC4A0D" w:rsidP="00CC4A0D">
            <w:r>
              <w:t>plocha v ha</w:t>
            </w:r>
          </w:p>
        </w:tc>
        <w:tc>
          <w:tcPr>
            <w:tcW w:w="1849" w:type="dxa"/>
            <w:tcBorders>
              <w:top w:val="single" w:sz="18" w:space="0" w:color="auto"/>
              <w:left w:val="single" w:sz="18" w:space="0" w:color="auto"/>
              <w:bottom w:val="single" w:sz="18" w:space="0" w:color="auto"/>
              <w:right w:val="thinThickThinSmallGap" w:sz="24" w:space="0" w:color="auto"/>
            </w:tcBorders>
            <w:shd w:val="clear" w:color="auto" w:fill="C0C0C0"/>
          </w:tcPr>
          <w:p w:rsidR="00CC4A0D" w:rsidRDefault="00CC4A0D" w:rsidP="00CC4A0D">
            <w:pPr>
              <w:rPr>
                <w:b/>
                <w:bCs/>
              </w:rPr>
            </w:pPr>
            <w:r>
              <w:rPr>
                <w:b/>
                <w:bCs/>
              </w:rPr>
              <w:t>OP</w:t>
            </w:r>
          </w:p>
          <w:p w:rsidR="00CC4A0D" w:rsidRDefault="00CC4A0D" w:rsidP="00CC4A0D">
            <w:r>
              <w:t>plocha v ha</w:t>
            </w:r>
          </w:p>
        </w:tc>
        <w:tc>
          <w:tcPr>
            <w:tcW w:w="1849" w:type="dxa"/>
            <w:tcBorders>
              <w:top w:val="single" w:sz="18" w:space="0" w:color="auto"/>
              <w:left w:val="thinThickThinSmallGap" w:sz="24" w:space="0" w:color="auto"/>
              <w:bottom w:val="single" w:sz="18" w:space="0" w:color="auto"/>
              <w:right w:val="single" w:sz="18" w:space="0" w:color="auto"/>
            </w:tcBorders>
            <w:shd w:val="clear" w:color="auto" w:fill="C0C0C0"/>
          </w:tcPr>
          <w:p w:rsidR="00CC4A0D" w:rsidRDefault="00CC4A0D" w:rsidP="00CC4A0D">
            <w:r>
              <w:t>Způsob využití pozemku</w:t>
            </w:r>
          </w:p>
        </w:tc>
        <w:tc>
          <w:tcPr>
            <w:tcW w:w="1849"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rPr>
                <w:b/>
                <w:bCs/>
              </w:rPr>
              <w:t>ZCHÚ</w:t>
            </w:r>
            <w:r>
              <w:t xml:space="preserve"> </w:t>
            </w:r>
          </w:p>
          <w:p w:rsidR="00CC4A0D" w:rsidRDefault="00CC4A0D" w:rsidP="00CC4A0D">
            <w:r>
              <w:t>plocha v ha</w:t>
            </w:r>
          </w:p>
        </w:tc>
      </w:tr>
      <w:tr w:rsidR="00CC4A0D">
        <w:trPr>
          <w:cantSplit/>
          <w:trHeight w:val="330"/>
        </w:trPr>
        <w:tc>
          <w:tcPr>
            <w:tcW w:w="1848"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t>lesní pozemky</w:t>
            </w:r>
          </w:p>
        </w:tc>
        <w:tc>
          <w:tcPr>
            <w:tcW w:w="1849" w:type="dxa"/>
            <w:tcBorders>
              <w:top w:val="single" w:sz="18" w:space="0" w:color="auto"/>
              <w:left w:val="single" w:sz="18" w:space="0" w:color="auto"/>
              <w:bottom w:val="single" w:sz="18" w:space="0" w:color="auto"/>
              <w:right w:val="single" w:sz="18" w:space="0" w:color="auto"/>
            </w:tcBorders>
            <w:vAlign w:val="center"/>
          </w:tcPr>
          <w:p w:rsidR="00CC4A0D" w:rsidRDefault="00CC4A0D" w:rsidP="00CC4A0D">
            <w:pPr>
              <w:jc w:val="center"/>
            </w:pPr>
            <w:r>
              <w:t>54,95</w:t>
            </w:r>
          </w:p>
        </w:tc>
        <w:tc>
          <w:tcPr>
            <w:tcW w:w="1849" w:type="dxa"/>
            <w:tcBorders>
              <w:top w:val="single" w:sz="18"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r>
              <w:t>2,58</w:t>
            </w:r>
          </w:p>
        </w:tc>
        <w:tc>
          <w:tcPr>
            <w:tcW w:w="3698" w:type="dxa"/>
            <w:gridSpan w:val="2"/>
            <w:tcBorders>
              <w:top w:val="single" w:sz="18" w:space="0" w:color="auto"/>
              <w:left w:val="thinThickThinSmallGap" w:sz="24" w:space="0" w:color="auto"/>
              <w:bottom w:val="single" w:sz="18" w:space="0" w:color="auto"/>
              <w:right w:val="single" w:sz="18" w:space="0" w:color="auto"/>
            </w:tcBorders>
            <w:shd w:val="clear" w:color="auto" w:fill="808080"/>
          </w:tcPr>
          <w:p w:rsidR="00CC4A0D" w:rsidRDefault="00CC4A0D" w:rsidP="00CC4A0D"/>
        </w:tc>
      </w:tr>
      <w:tr w:rsidR="00CC4A0D">
        <w:trPr>
          <w:cantSplit/>
          <w:trHeight w:val="330"/>
        </w:trPr>
        <w:tc>
          <w:tcPr>
            <w:tcW w:w="1848" w:type="dxa"/>
            <w:vMerge w:val="restart"/>
            <w:tcBorders>
              <w:top w:val="single" w:sz="18" w:space="0" w:color="auto"/>
              <w:left w:val="single" w:sz="18" w:space="0" w:color="auto"/>
              <w:bottom w:val="single" w:sz="4" w:space="0" w:color="auto"/>
              <w:right w:val="single" w:sz="18" w:space="0" w:color="auto"/>
            </w:tcBorders>
            <w:shd w:val="clear" w:color="auto" w:fill="C0C0C0"/>
          </w:tcPr>
          <w:p w:rsidR="00CC4A0D" w:rsidRDefault="00CC4A0D" w:rsidP="00CC4A0D">
            <w:r>
              <w:t>vodní plochy</w:t>
            </w:r>
          </w:p>
        </w:tc>
        <w:tc>
          <w:tcPr>
            <w:tcW w:w="1849" w:type="dxa"/>
            <w:vMerge w:val="restart"/>
            <w:tcBorders>
              <w:top w:val="single" w:sz="18" w:space="0" w:color="auto"/>
              <w:left w:val="single" w:sz="18" w:space="0" w:color="auto"/>
              <w:bottom w:val="single" w:sz="4" w:space="0" w:color="auto"/>
              <w:right w:val="single" w:sz="18" w:space="0" w:color="auto"/>
            </w:tcBorders>
            <w:vAlign w:val="center"/>
          </w:tcPr>
          <w:p w:rsidR="00CC4A0D" w:rsidRDefault="00CC4A0D" w:rsidP="00CC4A0D">
            <w:pPr>
              <w:jc w:val="center"/>
            </w:pPr>
            <w:r>
              <w:t>6,05</w:t>
            </w:r>
          </w:p>
        </w:tc>
        <w:tc>
          <w:tcPr>
            <w:tcW w:w="1849" w:type="dxa"/>
            <w:vMerge w:val="restart"/>
            <w:tcBorders>
              <w:top w:val="single" w:sz="18" w:space="0" w:color="auto"/>
              <w:left w:val="single" w:sz="18" w:space="0" w:color="auto"/>
              <w:bottom w:val="single" w:sz="4" w:space="0" w:color="auto"/>
              <w:right w:val="thinThickThinSmallGap" w:sz="24" w:space="0" w:color="auto"/>
            </w:tcBorders>
            <w:vAlign w:val="center"/>
          </w:tcPr>
          <w:p w:rsidR="00CC4A0D" w:rsidRDefault="00CC4A0D" w:rsidP="00CC4A0D">
            <w:pPr>
              <w:jc w:val="center"/>
            </w:pPr>
            <w:r>
              <w:t>0,89</w:t>
            </w:r>
          </w:p>
        </w:tc>
        <w:tc>
          <w:tcPr>
            <w:tcW w:w="1849" w:type="dxa"/>
            <w:tcBorders>
              <w:top w:val="single" w:sz="18" w:space="0" w:color="auto"/>
              <w:left w:val="thinThickThinSmallGap" w:sz="24" w:space="0" w:color="auto"/>
              <w:bottom w:val="single" w:sz="4" w:space="0" w:color="auto"/>
              <w:right w:val="single" w:sz="18" w:space="0" w:color="auto"/>
            </w:tcBorders>
          </w:tcPr>
          <w:p w:rsidR="00CC4A0D" w:rsidRDefault="00CC4A0D" w:rsidP="00CC4A0D">
            <w:r>
              <w:t>zamokřená plocha</w:t>
            </w:r>
          </w:p>
        </w:tc>
        <w:tc>
          <w:tcPr>
            <w:tcW w:w="1849" w:type="dxa"/>
            <w:tcBorders>
              <w:top w:val="single" w:sz="18" w:space="0" w:color="auto"/>
              <w:left w:val="single" w:sz="18" w:space="0" w:color="auto"/>
              <w:bottom w:val="single" w:sz="4" w:space="0" w:color="auto"/>
              <w:right w:val="single" w:sz="18" w:space="0" w:color="auto"/>
            </w:tcBorders>
            <w:vAlign w:val="center"/>
          </w:tcPr>
          <w:p w:rsidR="00CC4A0D" w:rsidRDefault="00CC4A0D" w:rsidP="00CC4A0D">
            <w:pPr>
              <w:jc w:val="center"/>
            </w:pPr>
            <w:r>
              <w:t>-</w:t>
            </w:r>
          </w:p>
        </w:tc>
      </w:tr>
      <w:tr w:rsidR="00CC4A0D">
        <w:trPr>
          <w:cantSplit/>
          <w:trHeight w:val="330"/>
        </w:trPr>
        <w:tc>
          <w:tcPr>
            <w:tcW w:w="1848" w:type="dxa"/>
            <w:vMerge/>
            <w:tcBorders>
              <w:top w:val="single" w:sz="4" w:space="0" w:color="auto"/>
              <w:left w:val="single" w:sz="18" w:space="0" w:color="auto"/>
              <w:bottom w:val="single" w:sz="4" w:space="0" w:color="auto"/>
              <w:right w:val="single" w:sz="18" w:space="0" w:color="auto"/>
            </w:tcBorders>
            <w:shd w:val="clear" w:color="auto" w:fill="C0C0C0"/>
          </w:tcPr>
          <w:p w:rsidR="00CC4A0D" w:rsidRDefault="00CC4A0D" w:rsidP="00CC4A0D"/>
        </w:tc>
        <w:tc>
          <w:tcPr>
            <w:tcW w:w="1849" w:type="dxa"/>
            <w:vMerge/>
            <w:tcBorders>
              <w:top w:val="single" w:sz="4" w:space="0" w:color="auto"/>
              <w:left w:val="single" w:sz="18" w:space="0" w:color="auto"/>
              <w:bottom w:val="single" w:sz="4" w:space="0" w:color="auto"/>
              <w:right w:val="single" w:sz="18" w:space="0" w:color="auto"/>
            </w:tcBorders>
            <w:vAlign w:val="center"/>
          </w:tcPr>
          <w:p w:rsidR="00CC4A0D" w:rsidRDefault="00CC4A0D" w:rsidP="00CC4A0D">
            <w:pPr>
              <w:jc w:val="center"/>
            </w:pPr>
          </w:p>
        </w:tc>
        <w:tc>
          <w:tcPr>
            <w:tcW w:w="1849" w:type="dxa"/>
            <w:vMerge/>
            <w:tcBorders>
              <w:top w:val="single" w:sz="4" w:space="0" w:color="auto"/>
              <w:left w:val="single" w:sz="18" w:space="0" w:color="auto"/>
              <w:bottom w:val="single" w:sz="4" w:space="0" w:color="auto"/>
              <w:right w:val="thinThickThinSmallGap" w:sz="24" w:space="0" w:color="auto"/>
            </w:tcBorders>
            <w:vAlign w:val="center"/>
          </w:tcPr>
          <w:p w:rsidR="00CC4A0D" w:rsidRDefault="00CC4A0D" w:rsidP="00CC4A0D">
            <w:pPr>
              <w:jc w:val="center"/>
            </w:pPr>
          </w:p>
        </w:tc>
        <w:tc>
          <w:tcPr>
            <w:tcW w:w="1849" w:type="dxa"/>
            <w:tcBorders>
              <w:top w:val="single" w:sz="4" w:space="0" w:color="auto"/>
              <w:left w:val="thinThickThinSmallGap" w:sz="24" w:space="0" w:color="auto"/>
              <w:bottom w:val="single" w:sz="4" w:space="0" w:color="auto"/>
              <w:right w:val="single" w:sz="18" w:space="0" w:color="auto"/>
            </w:tcBorders>
          </w:tcPr>
          <w:p w:rsidR="00CC4A0D" w:rsidRDefault="00CC4A0D" w:rsidP="00CC4A0D">
            <w:r>
              <w:t>rybník nebo nádrž</w:t>
            </w:r>
          </w:p>
        </w:tc>
        <w:tc>
          <w:tcPr>
            <w:tcW w:w="1849" w:type="dxa"/>
            <w:tcBorders>
              <w:top w:val="single" w:sz="4" w:space="0" w:color="auto"/>
              <w:left w:val="single" w:sz="18" w:space="0" w:color="auto"/>
              <w:bottom w:val="single" w:sz="4" w:space="0" w:color="auto"/>
              <w:right w:val="single" w:sz="18" w:space="0" w:color="auto"/>
            </w:tcBorders>
            <w:vAlign w:val="center"/>
          </w:tcPr>
          <w:p w:rsidR="00CC4A0D" w:rsidRDefault="00CC4A0D" w:rsidP="00CC4A0D">
            <w:pPr>
              <w:jc w:val="center"/>
            </w:pPr>
            <w:r>
              <w:t>6,05</w:t>
            </w:r>
          </w:p>
        </w:tc>
      </w:tr>
      <w:tr w:rsidR="00CC4A0D">
        <w:trPr>
          <w:cantSplit/>
          <w:trHeight w:val="330"/>
        </w:trPr>
        <w:tc>
          <w:tcPr>
            <w:tcW w:w="1848" w:type="dxa"/>
            <w:vMerge/>
            <w:tcBorders>
              <w:top w:val="single" w:sz="4" w:space="0" w:color="auto"/>
              <w:left w:val="single" w:sz="18" w:space="0" w:color="auto"/>
              <w:bottom w:val="single" w:sz="18" w:space="0" w:color="auto"/>
              <w:right w:val="single" w:sz="18" w:space="0" w:color="auto"/>
            </w:tcBorders>
            <w:shd w:val="clear" w:color="auto" w:fill="C0C0C0"/>
          </w:tcPr>
          <w:p w:rsidR="00CC4A0D" w:rsidRDefault="00CC4A0D" w:rsidP="00CC4A0D"/>
        </w:tc>
        <w:tc>
          <w:tcPr>
            <w:tcW w:w="1849" w:type="dxa"/>
            <w:vMerge/>
            <w:tcBorders>
              <w:top w:val="single" w:sz="4" w:space="0" w:color="auto"/>
              <w:left w:val="single" w:sz="18" w:space="0" w:color="auto"/>
              <w:bottom w:val="single" w:sz="18" w:space="0" w:color="auto"/>
              <w:right w:val="single" w:sz="18" w:space="0" w:color="auto"/>
            </w:tcBorders>
            <w:vAlign w:val="center"/>
          </w:tcPr>
          <w:p w:rsidR="00CC4A0D" w:rsidRDefault="00CC4A0D" w:rsidP="00CC4A0D">
            <w:pPr>
              <w:jc w:val="center"/>
            </w:pPr>
          </w:p>
        </w:tc>
        <w:tc>
          <w:tcPr>
            <w:tcW w:w="1849" w:type="dxa"/>
            <w:vMerge/>
            <w:tcBorders>
              <w:top w:val="single" w:sz="4"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p>
        </w:tc>
        <w:tc>
          <w:tcPr>
            <w:tcW w:w="1849" w:type="dxa"/>
            <w:tcBorders>
              <w:top w:val="single" w:sz="4" w:space="0" w:color="auto"/>
              <w:left w:val="thinThickThinSmallGap" w:sz="24" w:space="0" w:color="auto"/>
              <w:bottom w:val="single" w:sz="18" w:space="0" w:color="auto"/>
              <w:right w:val="single" w:sz="18" w:space="0" w:color="auto"/>
            </w:tcBorders>
          </w:tcPr>
          <w:p w:rsidR="00CC4A0D" w:rsidRDefault="00CC4A0D" w:rsidP="00CC4A0D">
            <w:r>
              <w:t xml:space="preserve">vodní tok </w:t>
            </w:r>
          </w:p>
        </w:tc>
        <w:tc>
          <w:tcPr>
            <w:tcW w:w="1849" w:type="dxa"/>
            <w:tcBorders>
              <w:top w:val="single" w:sz="4" w:space="0" w:color="auto"/>
              <w:left w:val="single" w:sz="18" w:space="0" w:color="auto"/>
              <w:bottom w:val="single" w:sz="18" w:space="0" w:color="auto"/>
              <w:right w:val="single" w:sz="18" w:space="0" w:color="auto"/>
            </w:tcBorders>
            <w:vAlign w:val="center"/>
          </w:tcPr>
          <w:p w:rsidR="00CC4A0D" w:rsidRDefault="00CC4A0D" w:rsidP="00CC4A0D">
            <w:pPr>
              <w:jc w:val="center"/>
            </w:pPr>
            <w:r>
              <w:t>-</w:t>
            </w:r>
          </w:p>
        </w:tc>
      </w:tr>
      <w:tr w:rsidR="00CC4A0D">
        <w:trPr>
          <w:cantSplit/>
          <w:trHeight w:val="515"/>
        </w:trPr>
        <w:tc>
          <w:tcPr>
            <w:tcW w:w="1848"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t>trvalé travní porosty</w:t>
            </w:r>
          </w:p>
        </w:tc>
        <w:tc>
          <w:tcPr>
            <w:tcW w:w="1849" w:type="dxa"/>
            <w:tcBorders>
              <w:top w:val="single" w:sz="18" w:space="0" w:color="auto"/>
              <w:left w:val="single" w:sz="18" w:space="0" w:color="auto"/>
              <w:bottom w:val="single" w:sz="18" w:space="0" w:color="auto"/>
              <w:right w:val="single" w:sz="18" w:space="0" w:color="auto"/>
            </w:tcBorders>
            <w:vAlign w:val="center"/>
          </w:tcPr>
          <w:p w:rsidR="00CC4A0D" w:rsidRDefault="00CC4A0D" w:rsidP="00CC4A0D">
            <w:pPr>
              <w:jc w:val="center"/>
            </w:pPr>
            <w:r>
              <w:t>0,03</w:t>
            </w:r>
          </w:p>
        </w:tc>
        <w:tc>
          <w:tcPr>
            <w:tcW w:w="1849" w:type="dxa"/>
            <w:tcBorders>
              <w:top w:val="single" w:sz="18"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r>
              <w:t>-</w:t>
            </w:r>
          </w:p>
        </w:tc>
        <w:tc>
          <w:tcPr>
            <w:tcW w:w="3698" w:type="dxa"/>
            <w:gridSpan w:val="2"/>
            <w:vMerge w:val="restart"/>
            <w:tcBorders>
              <w:top w:val="single" w:sz="18" w:space="0" w:color="auto"/>
              <w:left w:val="thinThickThinSmallGap" w:sz="24" w:space="0" w:color="auto"/>
              <w:bottom w:val="single" w:sz="4" w:space="0" w:color="auto"/>
              <w:right w:val="single" w:sz="18" w:space="0" w:color="auto"/>
            </w:tcBorders>
            <w:shd w:val="clear" w:color="auto" w:fill="808080"/>
          </w:tcPr>
          <w:p w:rsidR="00CC4A0D" w:rsidRDefault="00CC4A0D" w:rsidP="00CC4A0D"/>
        </w:tc>
      </w:tr>
      <w:tr w:rsidR="00CC4A0D">
        <w:trPr>
          <w:cantSplit/>
          <w:trHeight w:val="444"/>
        </w:trPr>
        <w:tc>
          <w:tcPr>
            <w:tcW w:w="1848"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t>orná půda</w:t>
            </w:r>
          </w:p>
        </w:tc>
        <w:tc>
          <w:tcPr>
            <w:tcW w:w="1849" w:type="dxa"/>
            <w:tcBorders>
              <w:top w:val="single" w:sz="18" w:space="0" w:color="auto"/>
              <w:left w:val="single" w:sz="18" w:space="0" w:color="auto"/>
              <w:bottom w:val="single" w:sz="18" w:space="0" w:color="auto"/>
              <w:right w:val="single" w:sz="18" w:space="0" w:color="auto"/>
            </w:tcBorders>
            <w:vAlign w:val="center"/>
          </w:tcPr>
          <w:p w:rsidR="00CC4A0D" w:rsidRDefault="00CC4A0D" w:rsidP="00CC4A0D">
            <w:pPr>
              <w:jc w:val="center"/>
            </w:pPr>
            <w:r>
              <w:t>-</w:t>
            </w:r>
          </w:p>
        </w:tc>
        <w:tc>
          <w:tcPr>
            <w:tcW w:w="1849" w:type="dxa"/>
            <w:tcBorders>
              <w:top w:val="single" w:sz="18"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r>
              <w:t>-</w:t>
            </w:r>
          </w:p>
        </w:tc>
        <w:tc>
          <w:tcPr>
            <w:tcW w:w="3698" w:type="dxa"/>
            <w:gridSpan w:val="2"/>
            <w:vMerge/>
            <w:tcBorders>
              <w:top w:val="single" w:sz="4" w:space="0" w:color="auto"/>
              <w:left w:val="thinThickThinSmallGap" w:sz="24" w:space="0" w:color="auto"/>
              <w:bottom w:val="single" w:sz="4" w:space="0" w:color="auto"/>
              <w:right w:val="single" w:sz="18" w:space="0" w:color="auto"/>
            </w:tcBorders>
            <w:shd w:val="clear" w:color="auto" w:fill="808080"/>
          </w:tcPr>
          <w:p w:rsidR="00CC4A0D" w:rsidRDefault="00CC4A0D" w:rsidP="00CC4A0D"/>
        </w:tc>
      </w:tr>
      <w:tr w:rsidR="00CC4A0D">
        <w:trPr>
          <w:cantSplit/>
          <w:trHeight w:val="330"/>
        </w:trPr>
        <w:tc>
          <w:tcPr>
            <w:tcW w:w="1848" w:type="dxa"/>
            <w:tcBorders>
              <w:top w:val="single" w:sz="8" w:space="0" w:color="auto"/>
              <w:left w:val="single" w:sz="18" w:space="0" w:color="auto"/>
              <w:bottom w:val="single" w:sz="18" w:space="0" w:color="auto"/>
              <w:right w:val="single" w:sz="18" w:space="0" w:color="auto"/>
            </w:tcBorders>
            <w:shd w:val="clear" w:color="auto" w:fill="C0C0C0"/>
          </w:tcPr>
          <w:p w:rsidR="00CC4A0D" w:rsidRDefault="00CC4A0D" w:rsidP="00CC4A0D">
            <w:r>
              <w:t>ostatní zemědělské pozemky</w:t>
            </w:r>
          </w:p>
        </w:tc>
        <w:tc>
          <w:tcPr>
            <w:tcW w:w="1849" w:type="dxa"/>
            <w:tcBorders>
              <w:top w:val="single" w:sz="8" w:space="0" w:color="auto"/>
              <w:left w:val="single" w:sz="18" w:space="0" w:color="auto"/>
              <w:bottom w:val="single" w:sz="18" w:space="0" w:color="auto"/>
              <w:right w:val="single" w:sz="18" w:space="0" w:color="auto"/>
            </w:tcBorders>
            <w:vAlign w:val="center"/>
          </w:tcPr>
          <w:p w:rsidR="00CC4A0D" w:rsidRDefault="00CC4A0D" w:rsidP="00CC4A0D">
            <w:pPr>
              <w:jc w:val="center"/>
            </w:pPr>
            <w:r>
              <w:t>-</w:t>
            </w:r>
          </w:p>
        </w:tc>
        <w:tc>
          <w:tcPr>
            <w:tcW w:w="1849" w:type="dxa"/>
            <w:tcBorders>
              <w:top w:val="single" w:sz="8"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r>
              <w:t>-</w:t>
            </w:r>
          </w:p>
        </w:tc>
        <w:tc>
          <w:tcPr>
            <w:tcW w:w="3698" w:type="dxa"/>
            <w:gridSpan w:val="2"/>
            <w:vMerge/>
            <w:tcBorders>
              <w:top w:val="single" w:sz="4" w:space="0" w:color="auto"/>
              <w:left w:val="thinThickThinSmallGap" w:sz="24" w:space="0" w:color="auto"/>
              <w:bottom w:val="single" w:sz="18" w:space="0" w:color="auto"/>
              <w:right w:val="single" w:sz="18" w:space="0" w:color="auto"/>
            </w:tcBorders>
            <w:shd w:val="clear" w:color="auto" w:fill="808080"/>
          </w:tcPr>
          <w:p w:rsidR="00CC4A0D" w:rsidRDefault="00CC4A0D" w:rsidP="00CC4A0D"/>
        </w:tc>
      </w:tr>
      <w:tr w:rsidR="00CC4A0D">
        <w:trPr>
          <w:cantSplit/>
          <w:trHeight w:val="330"/>
        </w:trPr>
        <w:tc>
          <w:tcPr>
            <w:tcW w:w="1848" w:type="dxa"/>
            <w:vMerge w:val="restart"/>
            <w:tcBorders>
              <w:top w:val="single" w:sz="18" w:space="0" w:color="auto"/>
              <w:left w:val="single" w:sz="18" w:space="0" w:color="auto"/>
              <w:bottom w:val="single" w:sz="4" w:space="0" w:color="auto"/>
              <w:right w:val="single" w:sz="18" w:space="0" w:color="auto"/>
            </w:tcBorders>
            <w:shd w:val="clear" w:color="auto" w:fill="C0C0C0"/>
          </w:tcPr>
          <w:p w:rsidR="00CC4A0D" w:rsidRDefault="00CC4A0D" w:rsidP="00CC4A0D">
            <w:r>
              <w:t>ostatní plochy</w:t>
            </w:r>
          </w:p>
        </w:tc>
        <w:tc>
          <w:tcPr>
            <w:tcW w:w="1849" w:type="dxa"/>
            <w:vMerge w:val="restart"/>
            <w:tcBorders>
              <w:top w:val="single" w:sz="18" w:space="0" w:color="auto"/>
              <w:left w:val="single" w:sz="18" w:space="0" w:color="auto"/>
              <w:bottom w:val="single" w:sz="4" w:space="0" w:color="auto"/>
              <w:right w:val="single" w:sz="18" w:space="0" w:color="auto"/>
            </w:tcBorders>
            <w:vAlign w:val="center"/>
          </w:tcPr>
          <w:p w:rsidR="00CC4A0D" w:rsidRDefault="00CC4A0D" w:rsidP="00CC4A0D">
            <w:pPr>
              <w:jc w:val="center"/>
            </w:pPr>
            <w:r>
              <w:t>0,01</w:t>
            </w:r>
          </w:p>
        </w:tc>
        <w:tc>
          <w:tcPr>
            <w:tcW w:w="1849" w:type="dxa"/>
            <w:vMerge w:val="restart"/>
            <w:tcBorders>
              <w:top w:val="single" w:sz="18" w:space="0" w:color="auto"/>
              <w:left w:val="single" w:sz="18" w:space="0" w:color="auto"/>
              <w:bottom w:val="single" w:sz="4" w:space="0" w:color="auto"/>
              <w:right w:val="thinThickThinSmallGap" w:sz="24" w:space="0" w:color="auto"/>
            </w:tcBorders>
            <w:vAlign w:val="center"/>
          </w:tcPr>
          <w:p w:rsidR="00CC4A0D" w:rsidRDefault="00CC4A0D" w:rsidP="00CC4A0D">
            <w:pPr>
              <w:jc w:val="center"/>
            </w:pPr>
            <w:r>
              <w:t>-</w:t>
            </w:r>
          </w:p>
        </w:tc>
        <w:tc>
          <w:tcPr>
            <w:tcW w:w="1849" w:type="dxa"/>
            <w:tcBorders>
              <w:top w:val="single" w:sz="18" w:space="0" w:color="auto"/>
              <w:left w:val="thinThickThinSmallGap" w:sz="24" w:space="0" w:color="auto"/>
              <w:bottom w:val="single" w:sz="4" w:space="0" w:color="auto"/>
              <w:right w:val="single" w:sz="18" w:space="0" w:color="auto"/>
            </w:tcBorders>
          </w:tcPr>
          <w:p w:rsidR="00CC4A0D" w:rsidRDefault="00CC4A0D" w:rsidP="00CC4A0D">
            <w:r>
              <w:t>neplodná půda</w:t>
            </w:r>
          </w:p>
        </w:tc>
        <w:tc>
          <w:tcPr>
            <w:tcW w:w="1849" w:type="dxa"/>
            <w:tcBorders>
              <w:top w:val="single" w:sz="18" w:space="0" w:color="auto"/>
              <w:left w:val="single" w:sz="18" w:space="0" w:color="auto"/>
              <w:bottom w:val="single" w:sz="4" w:space="0" w:color="auto"/>
              <w:right w:val="single" w:sz="18" w:space="0" w:color="auto"/>
            </w:tcBorders>
            <w:vAlign w:val="center"/>
          </w:tcPr>
          <w:p w:rsidR="00CC4A0D" w:rsidRDefault="00CC4A0D" w:rsidP="00CC4A0D">
            <w:pPr>
              <w:jc w:val="center"/>
            </w:pPr>
            <w:r>
              <w:t>-</w:t>
            </w:r>
          </w:p>
        </w:tc>
      </w:tr>
      <w:tr w:rsidR="00CC4A0D">
        <w:trPr>
          <w:cantSplit/>
          <w:trHeight w:val="330"/>
        </w:trPr>
        <w:tc>
          <w:tcPr>
            <w:tcW w:w="1848" w:type="dxa"/>
            <w:vMerge/>
            <w:tcBorders>
              <w:top w:val="single" w:sz="4" w:space="0" w:color="auto"/>
              <w:left w:val="single" w:sz="18" w:space="0" w:color="auto"/>
              <w:bottom w:val="single" w:sz="18" w:space="0" w:color="auto"/>
              <w:right w:val="single" w:sz="18" w:space="0" w:color="auto"/>
            </w:tcBorders>
            <w:shd w:val="clear" w:color="auto" w:fill="C0C0C0"/>
          </w:tcPr>
          <w:p w:rsidR="00CC4A0D" w:rsidRDefault="00CC4A0D" w:rsidP="00CC4A0D"/>
        </w:tc>
        <w:tc>
          <w:tcPr>
            <w:tcW w:w="1849" w:type="dxa"/>
            <w:vMerge/>
            <w:tcBorders>
              <w:top w:val="single" w:sz="4" w:space="0" w:color="auto"/>
              <w:left w:val="single" w:sz="18" w:space="0" w:color="auto"/>
              <w:bottom w:val="single" w:sz="18" w:space="0" w:color="auto"/>
              <w:right w:val="single" w:sz="18" w:space="0" w:color="auto"/>
            </w:tcBorders>
            <w:vAlign w:val="center"/>
          </w:tcPr>
          <w:p w:rsidR="00CC4A0D" w:rsidRDefault="00CC4A0D" w:rsidP="00CC4A0D">
            <w:pPr>
              <w:jc w:val="center"/>
            </w:pPr>
          </w:p>
        </w:tc>
        <w:tc>
          <w:tcPr>
            <w:tcW w:w="1849" w:type="dxa"/>
            <w:vMerge/>
            <w:tcBorders>
              <w:top w:val="single" w:sz="4"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p>
        </w:tc>
        <w:tc>
          <w:tcPr>
            <w:tcW w:w="1849" w:type="dxa"/>
            <w:tcBorders>
              <w:top w:val="single" w:sz="4" w:space="0" w:color="auto"/>
              <w:left w:val="thinThickThinSmallGap" w:sz="24" w:space="0" w:color="auto"/>
              <w:bottom w:val="single" w:sz="18" w:space="0" w:color="auto"/>
              <w:right w:val="single" w:sz="18" w:space="0" w:color="auto"/>
            </w:tcBorders>
          </w:tcPr>
          <w:p w:rsidR="00CC4A0D" w:rsidRDefault="00CC4A0D" w:rsidP="00CC4A0D">
            <w:r>
              <w:t>ostatní způsoby využití</w:t>
            </w:r>
          </w:p>
        </w:tc>
        <w:tc>
          <w:tcPr>
            <w:tcW w:w="1849" w:type="dxa"/>
            <w:tcBorders>
              <w:top w:val="single" w:sz="4" w:space="0" w:color="auto"/>
              <w:left w:val="single" w:sz="18" w:space="0" w:color="auto"/>
              <w:bottom w:val="single" w:sz="18" w:space="0" w:color="auto"/>
              <w:right w:val="single" w:sz="18" w:space="0" w:color="auto"/>
            </w:tcBorders>
            <w:vAlign w:val="center"/>
          </w:tcPr>
          <w:p w:rsidR="00CC4A0D" w:rsidRDefault="00CC4A0D" w:rsidP="00CC4A0D">
            <w:pPr>
              <w:jc w:val="center"/>
            </w:pPr>
            <w:r>
              <w:t>0,01</w:t>
            </w:r>
          </w:p>
        </w:tc>
      </w:tr>
      <w:tr w:rsidR="00CC4A0D">
        <w:trPr>
          <w:cantSplit/>
          <w:trHeight w:val="330"/>
        </w:trPr>
        <w:tc>
          <w:tcPr>
            <w:tcW w:w="1848"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t>zastavěné</w:t>
            </w:r>
          </w:p>
          <w:p w:rsidR="00CC4A0D" w:rsidRDefault="00CC4A0D" w:rsidP="00CC4A0D">
            <w:r>
              <w:t>plochy a nádvoří</w:t>
            </w:r>
          </w:p>
        </w:tc>
        <w:tc>
          <w:tcPr>
            <w:tcW w:w="1849" w:type="dxa"/>
            <w:tcBorders>
              <w:top w:val="single" w:sz="18" w:space="0" w:color="auto"/>
              <w:left w:val="single" w:sz="18" w:space="0" w:color="auto"/>
              <w:bottom w:val="single" w:sz="18" w:space="0" w:color="auto"/>
              <w:right w:val="single" w:sz="18" w:space="0" w:color="auto"/>
            </w:tcBorders>
            <w:vAlign w:val="center"/>
          </w:tcPr>
          <w:p w:rsidR="00CC4A0D" w:rsidRDefault="00CC4A0D" w:rsidP="00CC4A0D">
            <w:pPr>
              <w:jc w:val="center"/>
            </w:pPr>
            <w:r>
              <w:t>-</w:t>
            </w:r>
          </w:p>
        </w:tc>
        <w:tc>
          <w:tcPr>
            <w:tcW w:w="1849" w:type="dxa"/>
            <w:tcBorders>
              <w:top w:val="single" w:sz="18"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r>
              <w:t>-</w:t>
            </w:r>
          </w:p>
        </w:tc>
        <w:tc>
          <w:tcPr>
            <w:tcW w:w="3698" w:type="dxa"/>
            <w:gridSpan w:val="2"/>
            <w:vMerge w:val="restart"/>
            <w:tcBorders>
              <w:top w:val="single" w:sz="18" w:space="0" w:color="auto"/>
              <w:left w:val="thinThickThinSmallGap" w:sz="24" w:space="0" w:color="auto"/>
              <w:bottom w:val="single" w:sz="4" w:space="0" w:color="auto"/>
              <w:right w:val="single" w:sz="18" w:space="0" w:color="auto"/>
            </w:tcBorders>
            <w:shd w:val="clear" w:color="auto" w:fill="808080"/>
          </w:tcPr>
          <w:p w:rsidR="00CC4A0D" w:rsidRDefault="00CC4A0D" w:rsidP="00CC4A0D"/>
        </w:tc>
      </w:tr>
      <w:tr w:rsidR="00CC4A0D">
        <w:trPr>
          <w:cantSplit/>
          <w:trHeight w:val="330"/>
        </w:trPr>
        <w:tc>
          <w:tcPr>
            <w:tcW w:w="1848" w:type="dxa"/>
            <w:tcBorders>
              <w:top w:val="single" w:sz="18" w:space="0" w:color="auto"/>
              <w:left w:val="single" w:sz="18" w:space="0" w:color="auto"/>
              <w:bottom w:val="single" w:sz="18" w:space="0" w:color="auto"/>
              <w:right w:val="single" w:sz="18" w:space="0" w:color="auto"/>
            </w:tcBorders>
            <w:shd w:val="clear" w:color="auto" w:fill="C0C0C0"/>
          </w:tcPr>
          <w:p w:rsidR="00CC4A0D" w:rsidRDefault="00CC4A0D" w:rsidP="00CC4A0D">
            <w:r>
              <w:t xml:space="preserve">plocha celkem </w:t>
            </w:r>
          </w:p>
        </w:tc>
        <w:tc>
          <w:tcPr>
            <w:tcW w:w="1849" w:type="dxa"/>
            <w:tcBorders>
              <w:top w:val="single" w:sz="18" w:space="0" w:color="auto"/>
              <w:left w:val="single" w:sz="18" w:space="0" w:color="auto"/>
              <w:bottom w:val="single" w:sz="18" w:space="0" w:color="auto"/>
              <w:right w:val="single" w:sz="18" w:space="0" w:color="auto"/>
            </w:tcBorders>
            <w:vAlign w:val="center"/>
          </w:tcPr>
          <w:p w:rsidR="00CC4A0D" w:rsidRDefault="00CC4A0D" w:rsidP="00CC4A0D">
            <w:pPr>
              <w:jc w:val="center"/>
            </w:pPr>
            <w:r>
              <w:t>61,04</w:t>
            </w:r>
          </w:p>
        </w:tc>
        <w:tc>
          <w:tcPr>
            <w:tcW w:w="1849" w:type="dxa"/>
            <w:tcBorders>
              <w:top w:val="single" w:sz="18" w:space="0" w:color="auto"/>
              <w:left w:val="single" w:sz="18" w:space="0" w:color="auto"/>
              <w:bottom w:val="single" w:sz="18" w:space="0" w:color="auto"/>
              <w:right w:val="thinThickThinSmallGap" w:sz="24" w:space="0" w:color="auto"/>
            </w:tcBorders>
            <w:vAlign w:val="center"/>
          </w:tcPr>
          <w:p w:rsidR="00CC4A0D" w:rsidRDefault="00CC4A0D" w:rsidP="00CC4A0D">
            <w:pPr>
              <w:jc w:val="center"/>
            </w:pPr>
            <w:r>
              <w:t>3,47</w:t>
            </w:r>
          </w:p>
        </w:tc>
        <w:tc>
          <w:tcPr>
            <w:tcW w:w="3698" w:type="dxa"/>
            <w:gridSpan w:val="2"/>
            <w:vMerge/>
            <w:tcBorders>
              <w:top w:val="single" w:sz="4" w:space="0" w:color="auto"/>
              <w:left w:val="thinThickThinSmallGap" w:sz="24" w:space="0" w:color="auto"/>
              <w:bottom w:val="single" w:sz="18" w:space="0" w:color="auto"/>
              <w:right w:val="single" w:sz="18" w:space="0" w:color="auto"/>
            </w:tcBorders>
            <w:shd w:val="clear" w:color="auto" w:fill="808080"/>
          </w:tcPr>
          <w:p w:rsidR="00CC4A0D" w:rsidRDefault="00CC4A0D" w:rsidP="00CC4A0D"/>
        </w:tc>
      </w:tr>
    </w:tbl>
    <w:p w:rsidR="00CC4A0D" w:rsidRDefault="00CC4A0D" w:rsidP="00CC4A0D"/>
    <w:p w:rsidR="00CC4A0D" w:rsidRPr="008D1825" w:rsidRDefault="00CC4A0D" w:rsidP="00CC4A0D">
      <w:r w:rsidRPr="008D1825">
        <w:tab/>
      </w:r>
    </w:p>
    <w:p w:rsidR="00CC4A0D" w:rsidRPr="008D1825" w:rsidRDefault="00CC4A0D" w:rsidP="00EC6DD4">
      <w:pPr>
        <w:pStyle w:val="Nadpis2"/>
      </w:pPr>
      <w:bookmarkStart w:id="25" w:name="_Toc283912716"/>
      <w:bookmarkStart w:id="26" w:name="_Toc285443376"/>
      <w:bookmarkStart w:id="27" w:name="_Toc325228680"/>
      <w:bookmarkStart w:id="28" w:name="_Toc339614123"/>
      <w:r w:rsidRPr="008D1825">
        <w:t>1.5 Překryv území s jinými chráněnými územími</w:t>
      </w:r>
      <w:bookmarkEnd w:id="25"/>
      <w:bookmarkEnd w:id="26"/>
      <w:bookmarkEnd w:id="27"/>
      <w:bookmarkEnd w:id="28"/>
    </w:p>
    <w:p w:rsidR="00CC4A0D" w:rsidRPr="00F6594F" w:rsidRDefault="00CC4A0D" w:rsidP="00CC4A0D">
      <w:pPr>
        <w:rPr>
          <w:sz w:val="24"/>
        </w:rPr>
      </w:pPr>
    </w:p>
    <w:p w:rsidR="00CC4A0D" w:rsidRPr="00F6594F" w:rsidRDefault="00CC4A0D" w:rsidP="00CC4A0D">
      <w:pPr>
        <w:rPr>
          <w:sz w:val="24"/>
        </w:rPr>
      </w:pPr>
      <w:r w:rsidRPr="00F6594F">
        <w:rPr>
          <w:sz w:val="24"/>
        </w:rPr>
        <w:t>národní park:</w:t>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Pr>
          <w:sz w:val="24"/>
        </w:rPr>
        <w:t>-</w:t>
      </w:r>
    </w:p>
    <w:p w:rsidR="00CC4A0D" w:rsidRPr="00F6594F" w:rsidRDefault="00CC4A0D" w:rsidP="00CC4A0D">
      <w:pPr>
        <w:rPr>
          <w:sz w:val="24"/>
        </w:rPr>
      </w:pPr>
      <w:r w:rsidRPr="00F6594F">
        <w:rPr>
          <w:sz w:val="24"/>
        </w:rPr>
        <w:t>chráněná krajinná oblast:</w:t>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Pr>
          <w:sz w:val="24"/>
        </w:rPr>
        <w:t>-</w:t>
      </w:r>
    </w:p>
    <w:p w:rsidR="00CC4A0D" w:rsidRPr="00F6594F" w:rsidRDefault="00CC4A0D" w:rsidP="00CC4A0D">
      <w:pPr>
        <w:rPr>
          <w:sz w:val="24"/>
        </w:rPr>
      </w:pPr>
      <w:r w:rsidRPr="00F6594F">
        <w:rPr>
          <w:sz w:val="24"/>
        </w:rPr>
        <w:t>jiný typ chráněného území:</w:t>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Pr>
          <w:sz w:val="24"/>
        </w:rPr>
        <w:t>-</w:t>
      </w:r>
    </w:p>
    <w:p w:rsidR="00CC4A0D" w:rsidRPr="00F6594F" w:rsidRDefault="00CC4A0D" w:rsidP="00CC4A0D">
      <w:pPr>
        <w:rPr>
          <w:sz w:val="24"/>
        </w:rPr>
      </w:pPr>
    </w:p>
    <w:p w:rsidR="00CC4A0D" w:rsidRPr="005D7E82" w:rsidRDefault="00CC4A0D" w:rsidP="00CC4A0D">
      <w:pPr>
        <w:rPr>
          <w:sz w:val="24"/>
          <w:u w:val="single"/>
        </w:rPr>
      </w:pPr>
      <w:r w:rsidRPr="005D7E82">
        <w:rPr>
          <w:sz w:val="24"/>
          <w:u w:val="single"/>
        </w:rPr>
        <w:t>Natura 2000</w:t>
      </w:r>
    </w:p>
    <w:p w:rsidR="00CC4A0D" w:rsidRPr="00F6594F" w:rsidRDefault="00CC4A0D" w:rsidP="00CC4A0D">
      <w:pPr>
        <w:rPr>
          <w:sz w:val="24"/>
        </w:rPr>
      </w:pPr>
      <w:r w:rsidRPr="00F6594F">
        <w:rPr>
          <w:sz w:val="24"/>
        </w:rPr>
        <w:t>ptačí oblast:</w:t>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sidRPr="00F6594F">
        <w:rPr>
          <w:sz w:val="24"/>
        </w:rPr>
        <w:tab/>
      </w:r>
      <w:r>
        <w:rPr>
          <w:sz w:val="24"/>
        </w:rPr>
        <w:t>-</w:t>
      </w:r>
    </w:p>
    <w:p w:rsidR="00CC4A0D" w:rsidRPr="00F6594F" w:rsidRDefault="00CC4A0D" w:rsidP="00CC4A0D">
      <w:pPr>
        <w:rPr>
          <w:sz w:val="24"/>
        </w:rPr>
      </w:pPr>
      <w:r w:rsidRPr="00F6594F">
        <w:rPr>
          <w:sz w:val="24"/>
        </w:rPr>
        <w:t>evropsky významná lokalita:</w:t>
      </w:r>
      <w:r w:rsidRPr="00F6594F">
        <w:rPr>
          <w:sz w:val="24"/>
        </w:rPr>
        <w:tab/>
      </w:r>
      <w:r w:rsidRPr="00715A35">
        <w:rPr>
          <w:sz w:val="24"/>
        </w:rPr>
        <w:t>CZ0210053</w:t>
      </w:r>
      <w:r>
        <w:rPr>
          <w:sz w:val="24"/>
        </w:rPr>
        <w:t xml:space="preserve"> </w:t>
      </w:r>
      <w:r w:rsidRPr="00715A35">
        <w:rPr>
          <w:sz w:val="24"/>
        </w:rPr>
        <w:t>Střední Povltaví u Drbákova</w:t>
      </w:r>
    </w:p>
    <w:p w:rsidR="00CC4A0D" w:rsidRPr="00F6594F" w:rsidRDefault="00CC4A0D" w:rsidP="00CC4A0D">
      <w:pPr>
        <w:rPr>
          <w:sz w:val="24"/>
        </w:rPr>
      </w:pPr>
    </w:p>
    <w:p w:rsidR="00CC4A0D" w:rsidRPr="005D7E82" w:rsidRDefault="00CC4A0D" w:rsidP="00CC4A0D">
      <w:pPr>
        <w:pStyle w:val="Seznam"/>
        <w:rPr>
          <w:b/>
          <w:bCs/>
          <w:sz w:val="24"/>
          <w:u w:val="single"/>
        </w:rPr>
      </w:pPr>
      <w:bookmarkStart w:id="29" w:name="_Toc283910568"/>
      <w:r w:rsidRPr="005D7E82">
        <w:rPr>
          <w:b/>
          <w:bCs/>
          <w:sz w:val="24"/>
          <w:u w:val="single"/>
        </w:rPr>
        <w:t>Příloha č. M1:</w:t>
      </w:r>
      <w:bookmarkEnd w:id="29"/>
      <w:r w:rsidRPr="005D7E82">
        <w:rPr>
          <w:b/>
          <w:bCs/>
          <w:sz w:val="24"/>
          <w:u w:val="single"/>
        </w:rPr>
        <w:t xml:space="preserve"> </w:t>
      </w:r>
    </w:p>
    <w:p w:rsidR="00CC4A0D" w:rsidRDefault="0062614A" w:rsidP="00CC4A0D">
      <w:pPr>
        <w:rPr>
          <w:sz w:val="24"/>
        </w:rPr>
      </w:pPr>
      <w:r w:rsidRPr="0064229A">
        <w:rPr>
          <w:sz w:val="24"/>
        </w:rPr>
        <w:t>Lokalizace NP</w:t>
      </w:r>
      <w:r>
        <w:rPr>
          <w:sz w:val="24"/>
        </w:rPr>
        <w:t>R Drbákov-Albertovy skály</w:t>
      </w:r>
    </w:p>
    <w:p w:rsidR="0062614A" w:rsidRPr="00F6594F" w:rsidRDefault="0062614A" w:rsidP="00CC4A0D">
      <w:pPr>
        <w:rPr>
          <w:sz w:val="24"/>
        </w:rPr>
      </w:pPr>
    </w:p>
    <w:p w:rsidR="00CC4A0D" w:rsidRPr="00F6594F" w:rsidRDefault="00CC4A0D" w:rsidP="00CC4A0D">
      <w:pPr>
        <w:rPr>
          <w:sz w:val="24"/>
        </w:rPr>
      </w:pPr>
    </w:p>
    <w:p w:rsidR="00CC4A0D" w:rsidRPr="008D1825" w:rsidRDefault="00CC4A0D" w:rsidP="00EC6DD4">
      <w:pPr>
        <w:pStyle w:val="Nadpis2"/>
      </w:pPr>
      <w:bookmarkStart w:id="30" w:name="_Toc283912717"/>
      <w:bookmarkStart w:id="31" w:name="_Toc285443377"/>
      <w:bookmarkStart w:id="32" w:name="_Toc325228681"/>
      <w:bookmarkStart w:id="33" w:name="_Toc339614124"/>
      <w:r w:rsidRPr="008D1825">
        <w:t>1.6 Kategorie IUCN</w:t>
      </w:r>
      <w:bookmarkEnd w:id="30"/>
      <w:bookmarkEnd w:id="31"/>
      <w:bookmarkEnd w:id="32"/>
      <w:bookmarkEnd w:id="33"/>
    </w:p>
    <w:p w:rsidR="00CC4A0D" w:rsidRPr="00F6594F" w:rsidRDefault="00CC4A0D" w:rsidP="00CC4A0D">
      <w:pPr>
        <w:rPr>
          <w:sz w:val="24"/>
        </w:rPr>
      </w:pPr>
    </w:p>
    <w:p w:rsidR="00CC4A0D" w:rsidRDefault="00980C16" w:rsidP="00CC4A0D">
      <w:pPr>
        <w:rPr>
          <w:sz w:val="24"/>
          <w:szCs w:val="24"/>
        </w:rPr>
      </w:pPr>
      <w:r>
        <w:rPr>
          <w:sz w:val="24"/>
          <w:szCs w:val="24"/>
        </w:rPr>
        <w:t>IV - řízená rezervace</w:t>
      </w:r>
    </w:p>
    <w:p w:rsidR="00980C16" w:rsidRPr="00F6594F" w:rsidRDefault="00980C16" w:rsidP="00CC4A0D">
      <w:pPr>
        <w:rPr>
          <w:sz w:val="24"/>
        </w:rPr>
      </w:pPr>
    </w:p>
    <w:p w:rsidR="00CC4A0D" w:rsidRPr="008D1825" w:rsidRDefault="00CC4A0D" w:rsidP="00EC6DD4">
      <w:pPr>
        <w:pStyle w:val="Nadpis2"/>
      </w:pPr>
      <w:bookmarkStart w:id="34" w:name="_Toc283912718"/>
      <w:bookmarkStart w:id="35" w:name="_Toc285443378"/>
      <w:bookmarkStart w:id="36" w:name="_Toc325228682"/>
      <w:bookmarkStart w:id="37" w:name="_Toc339614125"/>
      <w:r w:rsidRPr="008D1825">
        <w:t>1.7 Předmět ochrany ZCHÚ</w:t>
      </w:r>
      <w:bookmarkEnd w:id="34"/>
      <w:bookmarkEnd w:id="35"/>
      <w:bookmarkEnd w:id="36"/>
      <w:bookmarkEnd w:id="37"/>
    </w:p>
    <w:p w:rsidR="00CC4A0D" w:rsidRPr="00F6594F" w:rsidRDefault="00CC4A0D" w:rsidP="00CC4A0D">
      <w:pPr>
        <w:rPr>
          <w:sz w:val="24"/>
        </w:rPr>
      </w:pPr>
    </w:p>
    <w:p w:rsidR="00CC4A0D" w:rsidRPr="00EC6DD4" w:rsidRDefault="00CC4A0D" w:rsidP="00EC6DD4">
      <w:pPr>
        <w:pStyle w:val="Nadpis3"/>
      </w:pPr>
      <w:bookmarkStart w:id="38" w:name="_Toc283912719"/>
      <w:bookmarkStart w:id="39" w:name="_Toc325228683"/>
      <w:bookmarkStart w:id="40" w:name="_Toc339614126"/>
      <w:r w:rsidRPr="00EC6DD4">
        <w:t>1.7.1 Předmět ochrany ZCHÚ podle zřizovacího předpisu</w:t>
      </w:r>
      <w:bookmarkEnd w:id="38"/>
      <w:bookmarkEnd w:id="39"/>
      <w:bookmarkEnd w:id="40"/>
    </w:p>
    <w:p w:rsidR="00CC4A0D" w:rsidRDefault="00CC4A0D" w:rsidP="00CC4A0D">
      <w:pPr>
        <w:rPr>
          <w:sz w:val="24"/>
        </w:rPr>
      </w:pPr>
    </w:p>
    <w:p w:rsidR="00CC4A0D" w:rsidRDefault="00A035BA" w:rsidP="00CC4A0D">
      <w:pPr>
        <w:jc w:val="both"/>
        <w:rPr>
          <w:sz w:val="24"/>
        </w:rPr>
      </w:pPr>
      <w:r>
        <w:rPr>
          <w:sz w:val="24"/>
        </w:rPr>
        <w:t>Význačná přirozená společenstva skalnatých úbočí ve Středním Povltaví.</w:t>
      </w:r>
    </w:p>
    <w:p w:rsidR="00A035BA" w:rsidRDefault="00A035BA" w:rsidP="00CC4A0D">
      <w:pPr>
        <w:jc w:val="both"/>
        <w:rPr>
          <w:sz w:val="24"/>
        </w:rPr>
      </w:pPr>
    </w:p>
    <w:p w:rsidR="00A035BA" w:rsidRPr="00715A35" w:rsidRDefault="00A035BA" w:rsidP="00CC4A0D">
      <w:pPr>
        <w:jc w:val="both"/>
        <w:rPr>
          <w:sz w:val="24"/>
        </w:rPr>
      </w:pPr>
    </w:p>
    <w:p w:rsidR="00CC4A0D" w:rsidRDefault="00CC4A0D" w:rsidP="00CC4A0D">
      <w:pPr>
        <w:rPr>
          <w:sz w:val="24"/>
        </w:rPr>
      </w:pPr>
    </w:p>
    <w:p w:rsidR="00CC4A0D" w:rsidRPr="00F6594F" w:rsidRDefault="00CC4A0D" w:rsidP="00CC4A0D">
      <w:pPr>
        <w:rPr>
          <w:sz w:val="24"/>
        </w:rPr>
      </w:pPr>
    </w:p>
    <w:p w:rsidR="00CC4A0D" w:rsidRPr="008D1825" w:rsidRDefault="00CC4A0D" w:rsidP="00EC6DD4">
      <w:pPr>
        <w:pStyle w:val="Nadpis3"/>
      </w:pPr>
      <w:bookmarkStart w:id="41" w:name="_Toc283912720"/>
      <w:bookmarkStart w:id="42" w:name="_Toc325228684"/>
      <w:bookmarkStart w:id="43" w:name="_Toc339614127"/>
      <w:r w:rsidRPr="008D1825">
        <w:lastRenderedPageBreak/>
        <w:t>1.7.2 Hlavní předmět ochrany ZCHÚ – současný stav</w:t>
      </w:r>
      <w:bookmarkEnd w:id="41"/>
      <w:bookmarkEnd w:id="42"/>
      <w:bookmarkEnd w:id="43"/>
    </w:p>
    <w:p w:rsidR="00CC4A0D" w:rsidRPr="00F6594F" w:rsidRDefault="00CC4A0D" w:rsidP="00CC4A0D">
      <w:pPr>
        <w:rPr>
          <w:sz w:val="24"/>
        </w:rPr>
      </w:pPr>
    </w:p>
    <w:p w:rsidR="00CC4A0D" w:rsidRPr="005D7E82" w:rsidRDefault="00CC4A0D" w:rsidP="00CC4A0D">
      <w:pPr>
        <w:rPr>
          <w:b/>
          <w:sz w:val="24"/>
        </w:rPr>
      </w:pPr>
      <w:r w:rsidRPr="005D7E82">
        <w:rPr>
          <w:b/>
          <w:sz w:val="24"/>
        </w:rPr>
        <w:t>A. ekosystémy</w:t>
      </w:r>
    </w:p>
    <w:p w:rsidR="00CC4A0D" w:rsidRDefault="00CC4A0D" w:rsidP="00CC4A0D">
      <w:pPr>
        <w:rPr>
          <w:sz w:val="24"/>
        </w:rPr>
      </w:pPr>
    </w:p>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216"/>
        <w:gridCol w:w="1560"/>
        <w:gridCol w:w="5244"/>
      </w:tblGrid>
      <w:tr w:rsidR="00CC4A0D" w:rsidRPr="008D1825">
        <w:trPr>
          <w:cantSplit/>
          <w:trHeight w:val="270"/>
        </w:trPr>
        <w:tc>
          <w:tcPr>
            <w:tcW w:w="2216" w:type="dxa"/>
            <w:tcBorders>
              <w:top w:val="single" w:sz="18" w:space="0" w:color="auto"/>
              <w:left w:val="single" w:sz="18" w:space="0" w:color="auto"/>
              <w:bottom w:val="single" w:sz="18" w:space="0" w:color="auto"/>
              <w:right w:val="single" w:sz="12" w:space="0" w:color="auto"/>
            </w:tcBorders>
            <w:shd w:val="clear" w:color="auto" w:fill="C0C0C0"/>
          </w:tcPr>
          <w:p w:rsidR="00CC4A0D" w:rsidRPr="008D1825" w:rsidRDefault="00CC4A0D" w:rsidP="00CC4A0D">
            <w:r w:rsidRPr="008D1825">
              <w:t>název ekosystému</w:t>
            </w:r>
          </w:p>
        </w:tc>
        <w:tc>
          <w:tcPr>
            <w:tcW w:w="1560" w:type="dxa"/>
            <w:tcBorders>
              <w:top w:val="single" w:sz="18" w:space="0" w:color="auto"/>
              <w:left w:val="single" w:sz="12" w:space="0" w:color="auto"/>
              <w:bottom w:val="single" w:sz="18" w:space="0" w:color="auto"/>
              <w:right w:val="single" w:sz="4" w:space="0" w:color="auto"/>
            </w:tcBorders>
            <w:shd w:val="clear" w:color="auto" w:fill="C0C0C0"/>
          </w:tcPr>
          <w:p w:rsidR="00CC4A0D" w:rsidRPr="008D1825" w:rsidRDefault="00CC4A0D" w:rsidP="00CC4A0D">
            <w:r w:rsidRPr="008D1825">
              <w:t>podíl plochy v ZCHÚ (%)</w:t>
            </w:r>
          </w:p>
        </w:tc>
        <w:tc>
          <w:tcPr>
            <w:tcW w:w="5244" w:type="dxa"/>
            <w:tcBorders>
              <w:top w:val="single" w:sz="18" w:space="0" w:color="auto"/>
              <w:left w:val="single" w:sz="4" w:space="0" w:color="auto"/>
              <w:bottom w:val="single" w:sz="18" w:space="0" w:color="auto"/>
              <w:right w:val="single" w:sz="18" w:space="0" w:color="auto"/>
            </w:tcBorders>
            <w:shd w:val="clear" w:color="auto" w:fill="C0C0C0"/>
          </w:tcPr>
          <w:p w:rsidR="00CC4A0D" w:rsidRPr="008D1825" w:rsidRDefault="00CC4A0D" w:rsidP="00CC4A0D">
            <w:r w:rsidRPr="008D1825">
              <w:t>popis ekosystému</w:t>
            </w:r>
          </w:p>
        </w:tc>
      </w:tr>
      <w:tr w:rsidR="00CC4A0D" w:rsidRPr="008D1825">
        <w:trPr>
          <w:cantSplit/>
          <w:trHeight w:val="257"/>
        </w:trPr>
        <w:tc>
          <w:tcPr>
            <w:tcW w:w="2216" w:type="dxa"/>
            <w:tcBorders>
              <w:top w:val="single" w:sz="18" w:space="0" w:color="auto"/>
              <w:left w:val="single" w:sz="18" w:space="0" w:color="auto"/>
              <w:bottom w:val="single" w:sz="4" w:space="0" w:color="auto"/>
              <w:right w:val="single" w:sz="12" w:space="0" w:color="auto"/>
            </w:tcBorders>
          </w:tcPr>
          <w:p w:rsidR="00CC4A0D" w:rsidRPr="008D1825" w:rsidRDefault="00CC4A0D" w:rsidP="00CC4A0D">
            <w:r>
              <w:t>skalní stepi</w:t>
            </w:r>
          </w:p>
        </w:tc>
        <w:tc>
          <w:tcPr>
            <w:tcW w:w="1560" w:type="dxa"/>
            <w:tcBorders>
              <w:top w:val="single" w:sz="18" w:space="0" w:color="auto"/>
              <w:left w:val="single" w:sz="12" w:space="0" w:color="auto"/>
              <w:bottom w:val="single" w:sz="4" w:space="0" w:color="auto"/>
              <w:right w:val="single" w:sz="4" w:space="0" w:color="auto"/>
            </w:tcBorders>
          </w:tcPr>
          <w:p w:rsidR="00CC4A0D" w:rsidRPr="008D1825" w:rsidRDefault="00CC4A0D" w:rsidP="00CC4A0D">
            <w:r>
              <w:t>cca 25 %</w:t>
            </w:r>
          </w:p>
        </w:tc>
        <w:tc>
          <w:tcPr>
            <w:tcW w:w="5244" w:type="dxa"/>
            <w:tcBorders>
              <w:top w:val="single" w:sz="18" w:space="0" w:color="auto"/>
              <w:left w:val="single" w:sz="4" w:space="0" w:color="auto"/>
              <w:bottom w:val="single" w:sz="4" w:space="0" w:color="auto"/>
              <w:right w:val="single" w:sz="18" w:space="0" w:color="auto"/>
            </w:tcBorders>
          </w:tcPr>
          <w:p w:rsidR="00CC4A0D" w:rsidRPr="008D1825" w:rsidRDefault="00CC4A0D" w:rsidP="00CC4A0D">
            <w:r>
              <w:t>plochy prolínajících se teplomilných trávníků</w:t>
            </w:r>
            <w:r w:rsidR="00E4556F">
              <w:t xml:space="preserve"> a</w:t>
            </w:r>
            <w:r>
              <w:t xml:space="preserve"> skal</w:t>
            </w:r>
            <w:r w:rsidR="00E4556F">
              <w:t xml:space="preserve"> </w:t>
            </w:r>
            <w:r>
              <w:t>na kyselých až bazických substrátech, velmi druhově bohaté se zastoupením řady vzácných a chráněných druhů</w:t>
            </w:r>
            <w:r w:rsidR="00E4556F">
              <w:t>, v současnosti tvoří mozaiku s teplomilnými doubravami</w:t>
            </w:r>
          </w:p>
        </w:tc>
      </w:tr>
      <w:tr w:rsidR="00CC4A0D" w:rsidRPr="008D1825">
        <w:trPr>
          <w:cantSplit/>
          <w:trHeight w:val="247"/>
        </w:trPr>
        <w:tc>
          <w:tcPr>
            <w:tcW w:w="2216" w:type="dxa"/>
            <w:tcBorders>
              <w:top w:val="single" w:sz="4" w:space="0" w:color="auto"/>
              <w:left w:val="single" w:sz="18" w:space="0" w:color="auto"/>
              <w:bottom w:val="single" w:sz="18" w:space="0" w:color="auto"/>
              <w:right w:val="single" w:sz="12" w:space="0" w:color="auto"/>
            </w:tcBorders>
          </w:tcPr>
          <w:p w:rsidR="00CC4A0D" w:rsidRPr="008D1825" w:rsidRDefault="00CC4A0D" w:rsidP="00CC4A0D">
            <w:r>
              <w:t>suťové lesy</w:t>
            </w:r>
          </w:p>
        </w:tc>
        <w:tc>
          <w:tcPr>
            <w:tcW w:w="1560" w:type="dxa"/>
            <w:tcBorders>
              <w:top w:val="single" w:sz="4" w:space="0" w:color="auto"/>
              <w:left w:val="single" w:sz="12" w:space="0" w:color="auto"/>
              <w:bottom w:val="single" w:sz="18" w:space="0" w:color="auto"/>
              <w:right w:val="single" w:sz="4" w:space="0" w:color="auto"/>
            </w:tcBorders>
          </w:tcPr>
          <w:p w:rsidR="00CC4A0D" w:rsidRPr="008D1825" w:rsidRDefault="00CC4A0D" w:rsidP="00CC4A0D">
            <w:r>
              <w:t>cca 30 %</w:t>
            </w:r>
          </w:p>
        </w:tc>
        <w:tc>
          <w:tcPr>
            <w:tcW w:w="5244" w:type="dxa"/>
            <w:tcBorders>
              <w:top w:val="single" w:sz="4" w:space="0" w:color="auto"/>
              <w:left w:val="single" w:sz="4" w:space="0" w:color="auto"/>
              <w:bottom w:val="single" w:sz="18" w:space="0" w:color="auto"/>
              <w:right w:val="single" w:sz="18" w:space="0" w:color="auto"/>
            </w:tcBorders>
          </w:tcPr>
          <w:p w:rsidR="00CC4A0D" w:rsidRPr="008D1825" w:rsidRDefault="00CC4A0D" w:rsidP="00CC4A0D">
            <w:r>
              <w:t>druhově pestré lesy na strmých S až SZ orientovaných svazích s bohatým podrostem a dostatkem tlejícího dřeva</w:t>
            </w:r>
          </w:p>
        </w:tc>
      </w:tr>
    </w:tbl>
    <w:p w:rsidR="00CC4A0D" w:rsidRPr="00F6594F" w:rsidRDefault="00CC4A0D" w:rsidP="00CC4A0D">
      <w:pPr>
        <w:rPr>
          <w:sz w:val="24"/>
        </w:rPr>
      </w:pPr>
    </w:p>
    <w:p w:rsidR="00CC4A0D" w:rsidRPr="005D7E82" w:rsidRDefault="00CC4A0D" w:rsidP="00CC4A0D">
      <w:pPr>
        <w:rPr>
          <w:b/>
          <w:sz w:val="24"/>
        </w:rPr>
      </w:pPr>
      <w:r w:rsidRPr="005D7E82">
        <w:rPr>
          <w:b/>
          <w:sz w:val="24"/>
        </w:rPr>
        <w:t>B. druhy</w:t>
      </w:r>
    </w:p>
    <w:p w:rsidR="00CC4A0D" w:rsidRDefault="00CC4A0D" w:rsidP="00CC4A0D">
      <w:pPr>
        <w:rPr>
          <w:sz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58"/>
        <w:gridCol w:w="1843"/>
        <w:gridCol w:w="1134"/>
        <w:gridCol w:w="3685"/>
      </w:tblGrid>
      <w:tr w:rsidR="00CC4A0D" w:rsidRPr="008D1825">
        <w:trPr>
          <w:cantSplit/>
          <w:trHeight w:val="270"/>
        </w:trPr>
        <w:tc>
          <w:tcPr>
            <w:tcW w:w="2358" w:type="dxa"/>
            <w:tcBorders>
              <w:top w:val="single" w:sz="18" w:space="0" w:color="auto"/>
              <w:left w:val="single" w:sz="18" w:space="0" w:color="auto"/>
            </w:tcBorders>
            <w:shd w:val="clear" w:color="auto" w:fill="C0C0C0"/>
          </w:tcPr>
          <w:p w:rsidR="00CC4A0D" w:rsidRPr="008D1825" w:rsidRDefault="00CC4A0D" w:rsidP="00CC4A0D">
            <w:r w:rsidRPr="008D1825">
              <w:t xml:space="preserve">název druhu </w:t>
            </w:r>
          </w:p>
        </w:tc>
        <w:tc>
          <w:tcPr>
            <w:tcW w:w="1843" w:type="dxa"/>
            <w:tcBorders>
              <w:top w:val="single" w:sz="18" w:space="0" w:color="auto"/>
            </w:tcBorders>
            <w:shd w:val="clear" w:color="auto" w:fill="C0C0C0"/>
          </w:tcPr>
          <w:p w:rsidR="00CC4A0D" w:rsidRPr="008D1825" w:rsidRDefault="00CC4A0D" w:rsidP="00CC4A0D">
            <w:r w:rsidRPr="008D1825">
              <w:t>aktuální početnost nebo vitalita populace v ZCHÚ</w:t>
            </w:r>
          </w:p>
        </w:tc>
        <w:tc>
          <w:tcPr>
            <w:tcW w:w="1134" w:type="dxa"/>
            <w:tcBorders>
              <w:top w:val="single" w:sz="18" w:space="0" w:color="auto"/>
            </w:tcBorders>
            <w:shd w:val="clear" w:color="auto" w:fill="C0C0C0"/>
          </w:tcPr>
          <w:p w:rsidR="00CC4A0D" w:rsidRPr="008D1825" w:rsidRDefault="00CC4A0D" w:rsidP="00CC4A0D">
            <w:r>
              <w:t>stupeň ohrožení*</w:t>
            </w:r>
          </w:p>
        </w:tc>
        <w:tc>
          <w:tcPr>
            <w:tcW w:w="3685" w:type="dxa"/>
            <w:tcBorders>
              <w:top w:val="single" w:sz="18" w:space="0" w:color="auto"/>
              <w:right w:val="single" w:sz="18" w:space="0" w:color="auto"/>
            </w:tcBorders>
            <w:shd w:val="clear" w:color="auto" w:fill="C0C0C0"/>
          </w:tcPr>
          <w:p w:rsidR="00CC4A0D" w:rsidRPr="008D1825" w:rsidRDefault="00CC4A0D" w:rsidP="00CC4A0D">
            <w:r w:rsidRPr="008D1825">
              <w:t>popis biotopu druhu</w:t>
            </w:r>
          </w:p>
        </w:tc>
      </w:tr>
      <w:tr w:rsidR="00CC4A0D" w:rsidRPr="008D1825">
        <w:trPr>
          <w:cantSplit/>
          <w:trHeight w:val="257"/>
        </w:trPr>
        <w:tc>
          <w:tcPr>
            <w:tcW w:w="2358" w:type="dxa"/>
            <w:tcBorders>
              <w:left w:val="single" w:sz="18" w:space="0" w:color="auto"/>
            </w:tcBorders>
          </w:tcPr>
          <w:p w:rsidR="00CC4A0D" w:rsidRPr="006B1FF8" w:rsidRDefault="00A65777" w:rsidP="00CC4A0D">
            <w:pPr>
              <w:rPr>
                <w:i/>
              </w:rPr>
            </w:pPr>
            <w:r w:rsidRPr="00A65777">
              <w:t>tis červený</w:t>
            </w:r>
            <w:r>
              <w:rPr>
                <w:i/>
              </w:rPr>
              <w:t xml:space="preserve"> (</w:t>
            </w:r>
            <w:r w:rsidR="00CC4A0D" w:rsidRPr="006B1FF8">
              <w:rPr>
                <w:i/>
              </w:rPr>
              <w:t>Taxus baccata</w:t>
            </w:r>
            <w:r>
              <w:rPr>
                <w:i/>
              </w:rPr>
              <w:t>)</w:t>
            </w:r>
          </w:p>
        </w:tc>
        <w:tc>
          <w:tcPr>
            <w:tcW w:w="1843" w:type="dxa"/>
          </w:tcPr>
          <w:p w:rsidR="00CC4A0D" w:rsidRPr="008D1825" w:rsidRDefault="00CC4A0D" w:rsidP="00CC4A0D">
            <w:r>
              <w:t>cca 1000 jedinců</w:t>
            </w:r>
          </w:p>
        </w:tc>
        <w:tc>
          <w:tcPr>
            <w:tcW w:w="1134" w:type="dxa"/>
          </w:tcPr>
          <w:p w:rsidR="00CC4A0D" w:rsidRPr="008D1825" w:rsidRDefault="00CC4A0D" w:rsidP="00CC4A0D">
            <w:r>
              <w:t>ohrožený</w:t>
            </w:r>
          </w:p>
        </w:tc>
        <w:tc>
          <w:tcPr>
            <w:tcW w:w="3685" w:type="dxa"/>
            <w:tcBorders>
              <w:right w:val="single" w:sz="18" w:space="0" w:color="auto"/>
            </w:tcBorders>
          </w:tcPr>
          <w:p w:rsidR="00CC4A0D" w:rsidRPr="008D1825" w:rsidRDefault="00CC4A0D" w:rsidP="00CC4A0D">
            <w:r>
              <w:t>suťové lesy na vrchu Drbákov</w:t>
            </w:r>
          </w:p>
        </w:tc>
      </w:tr>
      <w:tr w:rsidR="00A65777" w:rsidRPr="008D1825">
        <w:trPr>
          <w:cantSplit/>
          <w:trHeight w:val="257"/>
        </w:trPr>
        <w:tc>
          <w:tcPr>
            <w:tcW w:w="2358" w:type="dxa"/>
            <w:tcBorders>
              <w:left w:val="single" w:sz="18" w:space="0" w:color="auto"/>
              <w:bottom w:val="single" w:sz="18" w:space="0" w:color="auto"/>
            </w:tcBorders>
          </w:tcPr>
          <w:p w:rsidR="00A65777" w:rsidRPr="006B1FF8" w:rsidRDefault="00A65777" w:rsidP="00CC4A0D">
            <w:pPr>
              <w:rPr>
                <w:i/>
              </w:rPr>
            </w:pPr>
            <w:r>
              <w:t>okáč bělopásný (</w:t>
            </w:r>
            <w:r>
              <w:rPr>
                <w:i/>
              </w:rPr>
              <w:t>Hipparchia alcyone)</w:t>
            </w:r>
          </w:p>
        </w:tc>
        <w:tc>
          <w:tcPr>
            <w:tcW w:w="1843" w:type="dxa"/>
            <w:tcBorders>
              <w:bottom w:val="single" w:sz="18" w:space="0" w:color="auto"/>
            </w:tcBorders>
          </w:tcPr>
          <w:p w:rsidR="00A65777" w:rsidRDefault="0055613B" w:rsidP="00CC4A0D">
            <w:r>
              <w:t>stovky jedinců</w:t>
            </w:r>
          </w:p>
        </w:tc>
        <w:tc>
          <w:tcPr>
            <w:tcW w:w="1134" w:type="dxa"/>
            <w:tcBorders>
              <w:bottom w:val="single" w:sz="18" w:space="0" w:color="auto"/>
            </w:tcBorders>
          </w:tcPr>
          <w:p w:rsidR="00A65777" w:rsidRDefault="0055613B" w:rsidP="00CC4A0D">
            <w:r>
              <w:t>kriticky ohrožený</w:t>
            </w:r>
          </w:p>
        </w:tc>
        <w:tc>
          <w:tcPr>
            <w:tcW w:w="3685" w:type="dxa"/>
            <w:tcBorders>
              <w:bottom w:val="single" w:sz="18" w:space="0" w:color="auto"/>
              <w:right w:val="single" w:sz="18" w:space="0" w:color="auto"/>
            </w:tcBorders>
          </w:tcPr>
          <w:p w:rsidR="00A65777" w:rsidRDefault="0055613B" w:rsidP="00CC4A0D">
            <w:r>
              <w:t xml:space="preserve">Rozvolněné osluněné doubravy a bory na mírných až strmých svazích s řídkým zápojem bylin a převažující kostřavou </w:t>
            </w:r>
            <w:r>
              <w:rPr>
                <w:i/>
              </w:rPr>
              <w:t xml:space="preserve">Festuca </w:t>
            </w:r>
            <w:r w:rsidRPr="00F27970">
              <w:t>spp</w:t>
            </w:r>
            <w:r>
              <w:rPr>
                <w:i/>
              </w:rPr>
              <w:t xml:space="preserve">. </w:t>
            </w:r>
            <w:r>
              <w:t>V bylinném patře</w:t>
            </w:r>
          </w:p>
        </w:tc>
      </w:tr>
    </w:tbl>
    <w:p w:rsidR="00CC4A0D" w:rsidRPr="00F6594F" w:rsidRDefault="00CC4A0D" w:rsidP="00CC4A0D">
      <w:pPr>
        <w:rPr>
          <w:sz w:val="24"/>
        </w:rPr>
      </w:pPr>
    </w:p>
    <w:p w:rsidR="00CC4A0D" w:rsidRPr="00A3708F" w:rsidRDefault="00CC4A0D" w:rsidP="00CC4A0D">
      <w:r w:rsidRPr="00A3708F">
        <w:t>* dle červených seznamů ČR</w:t>
      </w:r>
    </w:p>
    <w:p w:rsidR="00CC4A0D" w:rsidRPr="00F6594F" w:rsidRDefault="00CC4A0D" w:rsidP="00CC4A0D">
      <w:pPr>
        <w:rPr>
          <w:sz w:val="24"/>
        </w:rPr>
      </w:pPr>
    </w:p>
    <w:p w:rsidR="00CC4A0D" w:rsidRPr="005D7E82" w:rsidRDefault="00CC4A0D" w:rsidP="00CC4A0D">
      <w:pPr>
        <w:rPr>
          <w:b/>
          <w:sz w:val="24"/>
        </w:rPr>
      </w:pPr>
      <w:r w:rsidRPr="005D7E82">
        <w:rPr>
          <w:b/>
          <w:sz w:val="24"/>
        </w:rPr>
        <w:t xml:space="preserve">C. útvary neživé přírody </w:t>
      </w:r>
    </w:p>
    <w:p w:rsidR="00CC4A0D" w:rsidRPr="00F6594F" w:rsidRDefault="00CC4A0D" w:rsidP="00CC4A0D">
      <w:pPr>
        <w:rPr>
          <w:sz w:val="24"/>
        </w:rPr>
      </w:pPr>
    </w:p>
    <w:p w:rsidR="00CC4A0D" w:rsidRPr="00F6594F" w:rsidRDefault="00CC4A0D" w:rsidP="00CC4A0D">
      <w:pPr>
        <w:rPr>
          <w:sz w:val="24"/>
        </w:rPr>
      </w:pPr>
      <w:r>
        <w:rPr>
          <w:sz w:val="24"/>
        </w:rPr>
        <w:t>- - -</w:t>
      </w:r>
    </w:p>
    <w:p w:rsidR="00CC4A0D" w:rsidRPr="00F6594F" w:rsidRDefault="00CC4A0D" w:rsidP="00CC4A0D">
      <w:pPr>
        <w:rPr>
          <w:sz w:val="24"/>
        </w:rPr>
      </w:pPr>
    </w:p>
    <w:p w:rsidR="00CC4A0D" w:rsidRPr="008D1825" w:rsidRDefault="00CC4A0D" w:rsidP="00EC6DD4">
      <w:pPr>
        <w:pStyle w:val="Nadpis2"/>
      </w:pPr>
      <w:r w:rsidRPr="008D1825">
        <w:br w:type="page"/>
      </w:r>
      <w:bookmarkStart w:id="44" w:name="_Toc283912721"/>
      <w:bookmarkStart w:id="45" w:name="_Toc285443379"/>
      <w:bookmarkStart w:id="46" w:name="_Toc325228685"/>
      <w:bookmarkStart w:id="47" w:name="_Toc339614128"/>
      <w:r w:rsidRPr="008D1825">
        <w:lastRenderedPageBreak/>
        <w:t>1.8 Předmět ochrany EVL anebo PO, s kterými je ZCHÚ v překryvu</w:t>
      </w:r>
      <w:bookmarkEnd w:id="44"/>
      <w:bookmarkEnd w:id="45"/>
      <w:bookmarkEnd w:id="46"/>
      <w:bookmarkEnd w:id="47"/>
    </w:p>
    <w:p w:rsidR="00CC4A0D" w:rsidRPr="00F6594F" w:rsidRDefault="00CC4A0D" w:rsidP="00CC4A0D">
      <w:pPr>
        <w:rPr>
          <w:sz w:val="24"/>
        </w:rPr>
      </w:pPr>
    </w:p>
    <w:p w:rsidR="00CC4A0D" w:rsidRPr="005D7E82" w:rsidRDefault="00CC4A0D" w:rsidP="00CC4A0D">
      <w:pPr>
        <w:rPr>
          <w:b/>
          <w:sz w:val="24"/>
        </w:rPr>
      </w:pPr>
      <w:r w:rsidRPr="005D7E82">
        <w:rPr>
          <w:b/>
          <w:sz w:val="24"/>
        </w:rPr>
        <w:t>A. typy přírodních stanovišť</w:t>
      </w:r>
    </w:p>
    <w:p w:rsidR="00CC4A0D" w:rsidRDefault="00CC4A0D" w:rsidP="00CC4A0D">
      <w:pPr>
        <w:rPr>
          <w:sz w:val="24"/>
        </w:rPr>
      </w:pPr>
    </w:p>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350"/>
        <w:gridCol w:w="1276"/>
        <w:gridCol w:w="4394"/>
      </w:tblGrid>
      <w:tr w:rsidR="00CC4A0D" w:rsidRPr="008D1825">
        <w:trPr>
          <w:cantSplit/>
          <w:trHeight w:val="270"/>
        </w:trPr>
        <w:tc>
          <w:tcPr>
            <w:tcW w:w="3350" w:type="dxa"/>
            <w:tcBorders>
              <w:top w:val="single" w:sz="18" w:space="0" w:color="auto"/>
              <w:left w:val="single" w:sz="18" w:space="0" w:color="auto"/>
              <w:bottom w:val="single" w:sz="18" w:space="0" w:color="auto"/>
              <w:right w:val="single" w:sz="12" w:space="0" w:color="auto"/>
            </w:tcBorders>
            <w:shd w:val="clear" w:color="auto" w:fill="C0C0C0"/>
          </w:tcPr>
          <w:p w:rsidR="00CC4A0D" w:rsidRPr="008D1825" w:rsidRDefault="00CC4A0D" w:rsidP="00CC4A0D">
            <w:r w:rsidRPr="008D1825">
              <w:t xml:space="preserve">kód a název typu přírodního stanoviště </w:t>
            </w:r>
          </w:p>
        </w:tc>
        <w:tc>
          <w:tcPr>
            <w:tcW w:w="1276" w:type="dxa"/>
            <w:tcBorders>
              <w:top w:val="single" w:sz="18" w:space="0" w:color="auto"/>
              <w:left w:val="single" w:sz="12" w:space="0" w:color="auto"/>
              <w:bottom w:val="single" w:sz="18" w:space="0" w:color="auto"/>
              <w:right w:val="single" w:sz="4" w:space="0" w:color="auto"/>
            </w:tcBorders>
            <w:shd w:val="clear" w:color="auto" w:fill="C0C0C0"/>
          </w:tcPr>
          <w:p w:rsidR="00CC4A0D" w:rsidRPr="008D1825" w:rsidRDefault="00CC4A0D" w:rsidP="00CC4A0D">
            <w:r w:rsidRPr="008D1825">
              <w:t>podíl plochy v ZCHÚ (%)</w:t>
            </w:r>
          </w:p>
        </w:tc>
        <w:tc>
          <w:tcPr>
            <w:tcW w:w="4394" w:type="dxa"/>
            <w:tcBorders>
              <w:top w:val="single" w:sz="18" w:space="0" w:color="auto"/>
              <w:left w:val="single" w:sz="4" w:space="0" w:color="auto"/>
              <w:bottom w:val="single" w:sz="18" w:space="0" w:color="auto"/>
              <w:right w:val="single" w:sz="18" w:space="0" w:color="auto"/>
            </w:tcBorders>
            <w:shd w:val="clear" w:color="auto" w:fill="C0C0C0"/>
          </w:tcPr>
          <w:p w:rsidR="00CC4A0D" w:rsidRPr="008D1825" w:rsidRDefault="00CC4A0D" w:rsidP="00CC4A0D">
            <w:r w:rsidRPr="008D1825">
              <w:t>popis biotopu typu přírodního stanoviště</w:t>
            </w:r>
          </w:p>
        </w:tc>
      </w:tr>
      <w:tr w:rsidR="00CC4A0D" w:rsidRPr="008D1825">
        <w:trPr>
          <w:cantSplit/>
          <w:trHeight w:val="257"/>
        </w:trPr>
        <w:tc>
          <w:tcPr>
            <w:tcW w:w="3350" w:type="dxa"/>
            <w:tcBorders>
              <w:top w:val="single" w:sz="18" w:space="0" w:color="auto"/>
              <w:left w:val="single" w:sz="18" w:space="0" w:color="auto"/>
              <w:bottom w:val="single" w:sz="4" w:space="0" w:color="auto"/>
              <w:right w:val="single" w:sz="12" w:space="0" w:color="auto"/>
            </w:tcBorders>
          </w:tcPr>
          <w:p w:rsidR="00CC4A0D" w:rsidRPr="008D1825" w:rsidRDefault="00CC4A0D" w:rsidP="00CC4A0D">
            <w:r>
              <w:rPr>
                <w:b/>
                <w:bCs/>
              </w:rPr>
              <w:t>4030. Evropská suchá vřesoviště</w:t>
            </w:r>
          </w:p>
        </w:tc>
        <w:tc>
          <w:tcPr>
            <w:tcW w:w="1276" w:type="dxa"/>
            <w:tcBorders>
              <w:top w:val="single" w:sz="18" w:space="0" w:color="auto"/>
              <w:left w:val="single" w:sz="12" w:space="0" w:color="auto"/>
              <w:bottom w:val="single" w:sz="4" w:space="0" w:color="auto"/>
              <w:right w:val="single" w:sz="4" w:space="0" w:color="auto"/>
            </w:tcBorders>
          </w:tcPr>
          <w:p w:rsidR="00CC4A0D" w:rsidRPr="008D1825" w:rsidRDefault="00CC4A0D" w:rsidP="00CC4A0D">
            <w:r>
              <w:t>0,5 %</w:t>
            </w:r>
          </w:p>
        </w:tc>
        <w:tc>
          <w:tcPr>
            <w:tcW w:w="4394" w:type="dxa"/>
            <w:tcBorders>
              <w:top w:val="single" w:sz="18" w:space="0" w:color="auto"/>
              <w:left w:val="single" w:sz="4" w:space="0" w:color="auto"/>
              <w:bottom w:val="single" w:sz="4" w:space="0" w:color="auto"/>
              <w:right w:val="single" w:sz="18" w:space="0" w:color="auto"/>
            </w:tcBorders>
          </w:tcPr>
          <w:p w:rsidR="00CC4A0D" w:rsidRPr="008D1825" w:rsidRDefault="00CC4A0D" w:rsidP="00CC4A0D">
            <w:r>
              <w:t>plošně omezené porosty vřesu na silikátových horninách, v rezervaci zjištěny 2 rozsáhlejší ohniska výskytu</w:t>
            </w:r>
          </w:p>
        </w:tc>
      </w:tr>
      <w:tr w:rsidR="00CC4A0D" w:rsidRPr="008D1825">
        <w:trPr>
          <w:cantSplit/>
          <w:trHeight w:val="251"/>
        </w:trPr>
        <w:tc>
          <w:tcPr>
            <w:tcW w:w="3350" w:type="dxa"/>
            <w:tcBorders>
              <w:top w:val="single" w:sz="4" w:space="0" w:color="auto"/>
              <w:left w:val="single" w:sz="18" w:space="0" w:color="auto"/>
              <w:bottom w:val="single" w:sz="4" w:space="0" w:color="auto"/>
              <w:right w:val="single" w:sz="12" w:space="0" w:color="auto"/>
            </w:tcBorders>
          </w:tcPr>
          <w:p w:rsidR="00CC4A0D" w:rsidRPr="008D1825" w:rsidRDefault="00CC4A0D" w:rsidP="00CC4A0D">
            <w:r>
              <w:rPr>
                <w:b/>
                <w:bCs/>
              </w:rPr>
              <w:t>6190. Panonské skalní trávníky (</w:t>
            </w:r>
            <w:r w:rsidRPr="000A23DF">
              <w:rPr>
                <w:bCs/>
                <w:i/>
                <w:iCs/>
              </w:rPr>
              <w:t>Stipo-Festucetalia pallentis</w:t>
            </w:r>
            <w:r>
              <w:rPr>
                <w:b/>
                <w:bCs/>
              </w:rPr>
              <w:t>)</w:t>
            </w:r>
          </w:p>
        </w:tc>
        <w:tc>
          <w:tcPr>
            <w:tcW w:w="1276" w:type="dxa"/>
            <w:tcBorders>
              <w:top w:val="single" w:sz="4" w:space="0" w:color="auto"/>
              <w:left w:val="single" w:sz="12" w:space="0" w:color="auto"/>
              <w:bottom w:val="single" w:sz="4" w:space="0" w:color="auto"/>
              <w:right w:val="single" w:sz="4" w:space="0" w:color="auto"/>
            </w:tcBorders>
          </w:tcPr>
          <w:p w:rsidR="00CC4A0D" w:rsidRPr="008D1825" w:rsidRDefault="00CC4A0D" w:rsidP="00CC4A0D">
            <w:r>
              <w:t>20 %</w:t>
            </w:r>
          </w:p>
        </w:tc>
        <w:tc>
          <w:tcPr>
            <w:tcW w:w="4394" w:type="dxa"/>
            <w:tcBorders>
              <w:top w:val="single" w:sz="4" w:space="0" w:color="auto"/>
              <w:left w:val="single" w:sz="4" w:space="0" w:color="auto"/>
              <w:bottom w:val="single" w:sz="4" w:space="0" w:color="auto"/>
              <w:right w:val="single" w:sz="18" w:space="0" w:color="auto"/>
            </w:tcBorders>
          </w:tcPr>
          <w:p w:rsidR="00CC4A0D" w:rsidRPr="008D1825" w:rsidRDefault="00CC4A0D" w:rsidP="00CC4A0D">
            <w:r>
              <w:t>v rezervaci hojně rozšířený a druhově velmi bohatý biotop, dominantní v oblasti Albertových skal</w:t>
            </w:r>
          </w:p>
        </w:tc>
      </w:tr>
      <w:tr w:rsidR="00CC4A0D" w:rsidRPr="008D1825">
        <w:trPr>
          <w:cantSplit/>
          <w:trHeight w:val="251"/>
        </w:trPr>
        <w:tc>
          <w:tcPr>
            <w:tcW w:w="3350" w:type="dxa"/>
            <w:tcBorders>
              <w:top w:val="single" w:sz="4" w:space="0" w:color="auto"/>
              <w:left w:val="single" w:sz="18" w:space="0" w:color="auto"/>
              <w:bottom w:val="single" w:sz="4" w:space="0" w:color="auto"/>
              <w:right w:val="single" w:sz="12" w:space="0" w:color="auto"/>
            </w:tcBorders>
          </w:tcPr>
          <w:p w:rsidR="00CC4A0D" w:rsidRDefault="00CC4A0D" w:rsidP="00CC4A0D">
            <w:pPr>
              <w:rPr>
                <w:b/>
                <w:bCs/>
              </w:rPr>
            </w:pPr>
            <w:r>
              <w:rPr>
                <w:b/>
                <w:bCs/>
              </w:rPr>
              <w:t>8150. Středoevropské silikátové sutě</w:t>
            </w:r>
          </w:p>
        </w:tc>
        <w:tc>
          <w:tcPr>
            <w:tcW w:w="1276" w:type="dxa"/>
            <w:tcBorders>
              <w:top w:val="single" w:sz="4" w:space="0" w:color="auto"/>
              <w:left w:val="single" w:sz="12" w:space="0" w:color="auto"/>
              <w:bottom w:val="single" w:sz="4" w:space="0" w:color="auto"/>
              <w:right w:val="single" w:sz="4" w:space="0" w:color="auto"/>
            </w:tcBorders>
          </w:tcPr>
          <w:p w:rsidR="00CC4A0D" w:rsidRPr="008D1825" w:rsidRDefault="00CC4A0D" w:rsidP="00CC4A0D">
            <w:r>
              <w:t>1 %</w:t>
            </w:r>
          </w:p>
        </w:tc>
        <w:tc>
          <w:tcPr>
            <w:tcW w:w="4394" w:type="dxa"/>
            <w:tcBorders>
              <w:top w:val="single" w:sz="4" w:space="0" w:color="auto"/>
              <w:left w:val="single" w:sz="4" w:space="0" w:color="auto"/>
              <w:bottom w:val="single" w:sz="4" w:space="0" w:color="auto"/>
              <w:right w:val="single" w:sz="18" w:space="0" w:color="auto"/>
            </w:tcBorders>
          </w:tcPr>
          <w:p w:rsidR="00CC4A0D" w:rsidRPr="008D1825" w:rsidRDefault="00CC4A0D" w:rsidP="00CC4A0D">
            <w:r>
              <w:t>v rezervaci na více místech, zvláště pak při hladině Vltavy; sutě jsou tvořeny menšími kameny a jsou poměrně pohyblivé; vegetace je jen sporadická, avšak hojný výskyt konopice úzkolisté (</w:t>
            </w:r>
            <w:r w:rsidRPr="005A32BA">
              <w:rPr>
                <w:i/>
              </w:rPr>
              <w:t>Galeopsis angustifolia</w:t>
            </w:r>
            <w:r>
              <w:t>)</w:t>
            </w:r>
          </w:p>
        </w:tc>
      </w:tr>
      <w:tr w:rsidR="00CC4A0D" w:rsidRPr="008D1825">
        <w:trPr>
          <w:cantSplit/>
          <w:trHeight w:val="251"/>
        </w:trPr>
        <w:tc>
          <w:tcPr>
            <w:tcW w:w="3350" w:type="dxa"/>
            <w:tcBorders>
              <w:top w:val="single" w:sz="4" w:space="0" w:color="auto"/>
              <w:left w:val="single" w:sz="18" w:space="0" w:color="auto"/>
              <w:bottom w:val="single" w:sz="4" w:space="0" w:color="auto"/>
              <w:right w:val="single" w:sz="12" w:space="0" w:color="auto"/>
            </w:tcBorders>
          </w:tcPr>
          <w:p w:rsidR="00CC4A0D" w:rsidRDefault="00CC4A0D" w:rsidP="00CC4A0D">
            <w:pPr>
              <w:rPr>
                <w:b/>
                <w:bCs/>
              </w:rPr>
            </w:pPr>
            <w:r>
              <w:rPr>
                <w:b/>
                <w:bCs/>
              </w:rPr>
              <w:t>8220. Chasmofytická vegetace silikátových skalnatých svahů</w:t>
            </w:r>
          </w:p>
        </w:tc>
        <w:tc>
          <w:tcPr>
            <w:tcW w:w="1276" w:type="dxa"/>
            <w:tcBorders>
              <w:top w:val="single" w:sz="4" w:space="0" w:color="auto"/>
              <w:left w:val="single" w:sz="12" w:space="0" w:color="auto"/>
              <w:bottom w:val="single" w:sz="4" w:space="0" w:color="auto"/>
              <w:right w:val="single" w:sz="4" w:space="0" w:color="auto"/>
            </w:tcBorders>
          </w:tcPr>
          <w:p w:rsidR="00CC4A0D" w:rsidRPr="008D1825" w:rsidRDefault="00CC4A0D" w:rsidP="00CC4A0D">
            <w:r>
              <w:t>2 %</w:t>
            </w:r>
          </w:p>
        </w:tc>
        <w:tc>
          <w:tcPr>
            <w:tcW w:w="4394" w:type="dxa"/>
            <w:tcBorders>
              <w:top w:val="single" w:sz="4" w:space="0" w:color="auto"/>
              <w:left w:val="single" w:sz="4" w:space="0" w:color="auto"/>
              <w:bottom w:val="single" w:sz="4" w:space="0" w:color="auto"/>
              <w:right w:val="single" w:sz="18" w:space="0" w:color="auto"/>
            </w:tcBorders>
          </w:tcPr>
          <w:p w:rsidR="00CC4A0D" w:rsidRPr="008D1825" w:rsidRDefault="00CC4A0D" w:rsidP="00CC4A0D">
            <w:r>
              <w:t>společenstva na strmých a rozsáhlých skalních výchozech s dominantní tařicí skalní (</w:t>
            </w:r>
            <w:r w:rsidRPr="00B84FF4">
              <w:rPr>
                <w:i/>
              </w:rPr>
              <w:t>Aurinia saxatilis</w:t>
            </w:r>
            <w:r>
              <w:t>)</w:t>
            </w:r>
          </w:p>
        </w:tc>
      </w:tr>
      <w:tr w:rsidR="00CC4A0D" w:rsidRPr="008D1825">
        <w:trPr>
          <w:cantSplit/>
          <w:trHeight w:val="251"/>
        </w:trPr>
        <w:tc>
          <w:tcPr>
            <w:tcW w:w="3350" w:type="dxa"/>
            <w:tcBorders>
              <w:top w:val="single" w:sz="4" w:space="0" w:color="auto"/>
              <w:left w:val="single" w:sz="18" w:space="0" w:color="auto"/>
              <w:bottom w:val="single" w:sz="4" w:space="0" w:color="auto"/>
              <w:right w:val="single" w:sz="12" w:space="0" w:color="auto"/>
            </w:tcBorders>
          </w:tcPr>
          <w:p w:rsidR="00CC4A0D" w:rsidRDefault="00CC4A0D" w:rsidP="00CC4A0D">
            <w:pPr>
              <w:rPr>
                <w:b/>
                <w:bCs/>
              </w:rPr>
            </w:pPr>
            <w:r>
              <w:rPr>
                <w:b/>
                <w:bCs/>
              </w:rPr>
              <w:t xml:space="preserve">9170. Dubohabřiny asociace </w:t>
            </w:r>
            <w:r w:rsidRPr="000A23DF">
              <w:rPr>
                <w:bCs/>
                <w:i/>
                <w:iCs/>
              </w:rPr>
              <w:t>Galio-Carpinetum</w:t>
            </w:r>
          </w:p>
        </w:tc>
        <w:tc>
          <w:tcPr>
            <w:tcW w:w="1276" w:type="dxa"/>
            <w:tcBorders>
              <w:top w:val="single" w:sz="4" w:space="0" w:color="auto"/>
              <w:left w:val="single" w:sz="12" w:space="0" w:color="auto"/>
              <w:bottom w:val="single" w:sz="4" w:space="0" w:color="auto"/>
              <w:right w:val="single" w:sz="4" w:space="0" w:color="auto"/>
            </w:tcBorders>
          </w:tcPr>
          <w:p w:rsidR="00CC4A0D" w:rsidRPr="008D1825" w:rsidRDefault="00CC4A0D" w:rsidP="00CC4A0D">
            <w:r>
              <w:t>5 %</w:t>
            </w:r>
          </w:p>
        </w:tc>
        <w:tc>
          <w:tcPr>
            <w:tcW w:w="4394" w:type="dxa"/>
            <w:tcBorders>
              <w:top w:val="single" w:sz="4" w:space="0" w:color="auto"/>
              <w:left w:val="single" w:sz="4" w:space="0" w:color="auto"/>
              <w:bottom w:val="single" w:sz="4" w:space="0" w:color="auto"/>
              <w:right w:val="single" w:sz="18" w:space="0" w:color="auto"/>
            </w:tcBorders>
          </w:tcPr>
          <w:p w:rsidR="00CC4A0D" w:rsidRPr="008D1825" w:rsidRDefault="00CC4A0D" w:rsidP="00CC4A0D">
            <w:r>
              <w:t>biotop navazující na suťové lesy, plošně nejvíce zastoupen na vrchu Drbákov, v rezervaci s poměrně bohatým podrostem</w:t>
            </w:r>
          </w:p>
        </w:tc>
      </w:tr>
      <w:tr w:rsidR="00CC4A0D" w:rsidRPr="008D1825">
        <w:trPr>
          <w:cantSplit/>
          <w:trHeight w:val="251"/>
        </w:trPr>
        <w:tc>
          <w:tcPr>
            <w:tcW w:w="3350" w:type="dxa"/>
            <w:tcBorders>
              <w:top w:val="single" w:sz="4" w:space="0" w:color="auto"/>
              <w:left w:val="single" w:sz="18" w:space="0" w:color="auto"/>
              <w:bottom w:val="single" w:sz="18" w:space="0" w:color="auto"/>
              <w:right w:val="single" w:sz="12" w:space="0" w:color="auto"/>
            </w:tcBorders>
          </w:tcPr>
          <w:p w:rsidR="00CC4A0D" w:rsidRDefault="00CC4A0D" w:rsidP="00CC4A0D">
            <w:pPr>
              <w:rPr>
                <w:b/>
                <w:bCs/>
              </w:rPr>
            </w:pPr>
            <w:r>
              <w:rPr>
                <w:b/>
                <w:bCs/>
              </w:rPr>
              <w:t xml:space="preserve">9180. Lesy svazu </w:t>
            </w:r>
            <w:r w:rsidRPr="000A23DF">
              <w:rPr>
                <w:bCs/>
                <w:i/>
                <w:iCs/>
              </w:rPr>
              <w:t>Tilio-Acerion</w:t>
            </w:r>
            <w:r>
              <w:rPr>
                <w:b/>
                <w:bCs/>
              </w:rPr>
              <w:t xml:space="preserve"> na svazích, sutích a v roklích</w:t>
            </w:r>
          </w:p>
        </w:tc>
        <w:tc>
          <w:tcPr>
            <w:tcW w:w="1276" w:type="dxa"/>
            <w:tcBorders>
              <w:top w:val="single" w:sz="4" w:space="0" w:color="auto"/>
              <w:left w:val="single" w:sz="12" w:space="0" w:color="auto"/>
              <w:bottom w:val="single" w:sz="18" w:space="0" w:color="auto"/>
              <w:right w:val="single" w:sz="4" w:space="0" w:color="auto"/>
            </w:tcBorders>
          </w:tcPr>
          <w:p w:rsidR="00CC4A0D" w:rsidRPr="008D1825" w:rsidRDefault="00CC4A0D" w:rsidP="00CC4A0D">
            <w:r>
              <w:t>15 %</w:t>
            </w:r>
          </w:p>
        </w:tc>
        <w:tc>
          <w:tcPr>
            <w:tcW w:w="4394" w:type="dxa"/>
            <w:tcBorders>
              <w:top w:val="single" w:sz="4" w:space="0" w:color="auto"/>
              <w:left w:val="single" w:sz="4" w:space="0" w:color="auto"/>
              <w:bottom w:val="single" w:sz="18" w:space="0" w:color="auto"/>
              <w:right w:val="single" w:sz="18" w:space="0" w:color="auto"/>
            </w:tcBorders>
          </w:tcPr>
          <w:p w:rsidR="00CC4A0D" w:rsidRPr="008D1825" w:rsidRDefault="00CC4A0D" w:rsidP="00CC4A0D">
            <w:r>
              <w:t>plošný výskyt na svazích Drbákova, v menší míře též v roklích na Albertových skalách; hojný výskyt tisu a charakteristických bylin</w:t>
            </w:r>
          </w:p>
        </w:tc>
      </w:tr>
    </w:tbl>
    <w:p w:rsidR="00CC4A0D" w:rsidRDefault="00CC4A0D" w:rsidP="00CC4A0D">
      <w:pPr>
        <w:rPr>
          <w:sz w:val="24"/>
        </w:rPr>
      </w:pPr>
    </w:p>
    <w:p w:rsidR="000A23DF" w:rsidRPr="00F6594F" w:rsidRDefault="000A23DF" w:rsidP="00CC4A0D">
      <w:pPr>
        <w:rPr>
          <w:sz w:val="24"/>
        </w:rPr>
      </w:pPr>
    </w:p>
    <w:p w:rsidR="00CC4A0D" w:rsidRPr="005D7E82" w:rsidRDefault="00CC4A0D" w:rsidP="00CC4A0D">
      <w:pPr>
        <w:rPr>
          <w:b/>
          <w:sz w:val="24"/>
        </w:rPr>
      </w:pPr>
      <w:r w:rsidRPr="005D7E82">
        <w:rPr>
          <w:b/>
          <w:sz w:val="24"/>
        </w:rPr>
        <w:t>B. evropsky významné druhy a ptáci</w:t>
      </w:r>
    </w:p>
    <w:p w:rsidR="00CC4A0D" w:rsidRPr="00F6594F" w:rsidRDefault="00CC4A0D" w:rsidP="00CC4A0D">
      <w:pPr>
        <w:rPr>
          <w:sz w:val="24"/>
        </w:rPr>
      </w:pPr>
    </w:p>
    <w:p w:rsidR="00CC4A0D" w:rsidRPr="00F6594F" w:rsidRDefault="00CC4A0D" w:rsidP="00CC4A0D">
      <w:pPr>
        <w:rPr>
          <w:sz w:val="24"/>
        </w:rPr>
      </w:pPr>
      <w:r>
        <w:rPr>
          <w:sz w:val="24"/>
        </w:rPr>
        <w:t>- - -</w:t>
      </w:r>
    </w:p>
    <w:p w:rsidR="00CC4A0D" w:rsidRPr="00F6594F" w:rsidRDefault="00CC4A0D" w:rsidP="00CC4A0D">
      <w:pPr>
        <w:rPr>
          <w:sz w:val="24"/>
        </w:rPr>
      </w:pPr>
    </w:p>
    <w:p w:rsidR="00CC4A0D" w:rsidRPr="008D1825" w:rsidRDefault="00CC4A0D" w:rsidP="00EC6DD4">
      <w:pPr>
        <w:pStyle w:val="Nadpis2"/>
      </w:pPr>
      <w:bookmarkStart w:id="48" w:name="_Toc283912722"/>
      <w:bookmarkStart w:id="49" w:name="_Toc285443380"/>
      <w:bookmarkStart w:id="50" w:name="_Toc325228686"/>
      <w:bookmarkStart w:id="51" w:name="_Toc339614129"/>
      <w:r w:rsidRPr="008D1825">
        <w:t>1.9 Cíl ochrany</w:t>
      </w:r>
      <w:bookmarkEnd w:id="48"/>
      <w:bookmarkEnd w:id="49"/>
      <w:bookmarkEnd w:id="50"/>
      <w:bookmarkEnd w:id="51"/>
    </w:p>
    <w:p w:rsidR="00CC4A0D" w:rsidRDefault="00CC4A0D" w:rsidP="00CC4A0D"/>
    <w:p w:rsidR="00CC4A0D" w:rsidRPr="00E13C5A" w:rsidRDefault="00CC4A0D" w:rsidP="00CC4A0D">
      <w:pPr>
        <w:ind w:firstLine="708"/>
        <w:jc w:val="both"/>
        <w:rPr>
          <w:sz w:val="24"/>
          <w:szCs w:val="24"/>
        </w:rPr>
      </w:pPr>
      <w:r w:rsidRPr="00E13C5A">
        <w:rPr>
          <w:sz w:val="24"/>
          <w:szCs w:val="24"/>
        </w:rPr>
        <w:t>Cílem ochrany lesních společenstev suťových lesů je zachování a obnova věkově i prostorově diferencovaných porostů s přirozenou druhovou skladbou a optimálními podmínkami pro populaci tisu. Cílem ochrany společenstev skalní stepi je zachování druhové diverzity rostlin a živočichů vázaných na xerotermní travinobylinná společenstva při respektování přirozených doubrav a dubohabřin vzniklých sukcesí na Albertových skalách.</w:t>
      </w:r>
    </w:p>
    <w:p w:rsidR="00CC4A0D" w:rsidRPr="008D1825" w:rsidRDefault="00CC4A0D" w:rsidP="00EC6DD4">
      <w:pPr>
        <w:pStyle w:val="Nadpis1"/>
      </w:pPr>
      <w:r w:rsidRPr="008D1825">
        <w:br w:type="page"/>
      </w:r>
      <w:bookmarkStart w:id="52" w:name="_Toc283912723"/>
      <w:bookmarkStart w:id="53" w:name="_Toc285443381"/>
      <w:bookmarkStart w:id="54" w:name="_Toc325228687"/>
      <w:bookmarkStart w:id="55" w:name="_Toc339614130"/>
      <w:r w:rsidRPr="008D1825">
        <w:lastRenderedPageBreak/>
        <w:t>2. Rozbor stavu zvláště chráněného území s ohledem na předmět ochrany</w:t>
      </w:r>
      <w:bookmarkEnd w:id="52"/>
      <w:bookmarkEnd w:id="53"/>
      <w:bookmarkEnd w:id="54"/>
      <w:bookmarkEnd w:id="55"/>
    </w:p>
    <w:p w:rsidR="00CC4A0D" w:rsidRPr="00F6594F" w:rsidRDefault="00CC4A0D" w:rsidP="00CC4A0D">
      <w:pPr>
        <w:pStyle w:val="Nadpis11"/>
        <w:rPr>
          <w:b w:val="0"/>
          <w:sz w:val="24"/>
        </w:rPr>
      </w:pPr>
    </w:p>
    <w:p w:rsidR="00CC4A0D" w:rsidRPr="008D1825" w:rsidRDefault="00CC4A0D" w:rsidP="00EC6DD4">
      <w:pPr>
        <w:pStyle w:val="Nadpis2"/>
      </w:pPr>
      <w:bookmarkStart w:id="56" w:name="_Toc283912724"/>
      <w:bookmarkStart w:id="57" w:name="_Toc285443382"/>
      <w:bookmarkStart w:id="58" w:name="_Toc325228688"/>
      <w:bookmarkStart w:id="59" w:name="_Toc339614131"/>
      <w:r w:rsidRPr="008D1825">
        <w:t>2.1 Stručný popis území a charakteristika jeho přírodních poměrů</w:t>
      </w:r>
      <w:bookmarkEnd w:id="56"/>
      <w:bookmarkEnd w:id="57"/>
      <w:bookmarkEnd w:id="58"/>
      <w:bookmarkEnd w:id="59"/>
    </w:p>
    <w:p w:rsidR="00CC4A0D" w:rsidRDefault="00CC4A0D" w:rsidP="00CC4A0D">
      <w:pPr>
        <w:rPr>
          <w:sz w:val="24"/>
        </w:rPr>
      </w:pPr>
    </w:p>
    <w:p w:rsidR="00CC4A0D" w:rsidRDefault="00CC4A0D" w:rsidP="00CC4A0D">
      <w:pPr>
        <w:ind w:firstLine="708"/>
        <w:jc w:val="both"/>
        <w:rPr>
          <w:sz w:val="24"/>
          <w:szCs w:val="24"/>
        </w:rPr>
      </w:pPr>
      <w:r>
        <w:rPr>
          <w:sz w:val="24"/>
          <w:szCs w:val="24"/>
        </w:rPr>
        <w:t>Národní přírodní rezervace Drbákov-Albertovy skály</w:t>
      </w:r>
      <w:r w:rsidRPr="00F065EA">
        <w:rPr>
          <w:sz w:val="24"/>
          <w:szCs w:val="24"/>
        </w:rPr>
        <w:t xml:space="preserve"> představuje jedinečnou ukázku říčního fenoménu středního Povltaví. </w:t>
      </w:r>
      <w:r>
        <w:rPr>
          <w:sz w:val="24"/>
          <w:szCs w:val="24"/>
        </w:rPr>
        <w:t xml:space="preserve">Nadmořská výška se pohybuje mezi 271–475 m. Dolní hrana území je tvořena hladinou VN Slapy, před zatopením spodní části svahů </w:t>
      </w:r>
      <w:r w:rsidR="00A62C6D">
        <w:rPr>
          <w:sz w:val="24"/>
          <w:szCs w:val="24"/>
        </w:rPr>
        <w:t>S</w:t>
      </w:r>
      <w:r>
        <w:rPr>
          <w:sz w:val="24"/>
          <w:szCs w:val="24"/>
        </w:rPr>
        <w:t>lapskou nádrží dosahovala výška hladiny Vltavy 237 m n. m. Území je geomorfologicky velmi členité, převažují prudké skalnaté svahy, skalní hřbety a suťová pole. Severní část území má jihozápadní expozici, jižní část území je situována severozápadně. Celková expozice severní a jižní části území je současně díky geomorfologii detailně rozčleněna, takže skalní hřbety Albertových skal mají silně osluněné, výhřevné jižní svahy a severně orientované chladné a vlhké svahy. Východní okraj území tvoří již část vrcholové plošiny.</w:t>
      </w:r>
      <w:r w:rsidR="00167484">
        <w:rPr>
          <w:sz w:val="24"/>
          <w:szCs w:val="24"/>
        </w:rPr>
        <w:t xml:space="preserve"> Detailně geomorfologii území popsal Vítek (2011).</w:t>
      </w:r>
    </w:p>
    <w:p w:rsidR="00CC4A0D" w:rsidRDefault="00CC4A0D" w:rsidP="00CC4A0D">
      <w:pPr>
        <w:ind w:firstLine="708"/>
        <w:jc w:val="both"/>
        <w:rPr>
          <w:sz w:val="24"/>
          <w:szCs w:val="24"/>
        </w:rPr>
      </w:pPr>
      <w:r>
        <w:rPr>
          <w:sz w:val="24"/>
          <w:szCs w:val="24"/>
        </w:rPr>
        <w:t xml:space="preserve">Dle údajů Českého hydrometeorologického ústavu činí průměrná roční teplota 8–9 °C. Srážky dosahují 500–600 mm ročně. Díky složité geomorfologii se v území vyskytuje mozaika stanovišť, kde se teplota i srážky výrazně odchylují od průměru do extrémů.  Rovněž z geologického hlediska je území velmi pestré. Vystupují zde vyvřelé horniny jílovského pásma (bazalty, andezity, ryolity), jejichž složení se pohybuje od kyselých po bazické. K častějším horninám patří také granodiority a křemenné porfyry. V některých místech dochází ke srážení uhličitanu vápenatého v puklinách skal obohacených vápníkem </w:t>
      </w:r>
      <w:r w:rsidRPr="00FE5E09">
        <w:rPr>
          <w:sz w:val="24"/>
          <w:szCs w:val="24"/>
        </w:rPr>
        <w:t>(Němec &amp; Ložek 1996, Malíček et al. 2007)</w:t>
      </w:r>
      <w:r>
        <w:rPr>
          <w:sz w:val="24"/>
          <w:szCs w:val="24"/>
        </w:rPr>
        <w:t>.</w:t>
      </w:r>
    </w:p>
    <w:p w:rsidR="00CC4A0D" w:rsidRPr="009401AD" w:rsidRDefault="00CC4A0D" w:rsidP="00CC4A0D">
      <w:pPr>
        <w:ind w:firstLine="708"/>
        <w:jc w:val="both"/>
        <w:rPr>
          <w:sz w:val="24"/>
          <w:szCs w:val="24"/>
        </w:rPr>
      </w:pPr>
      <w:r w:rsidRPr="009401AD">
        <w:rPr>
          <w:sz w:val="24"/>
          <w:szCs w:val="24"/>
        </w:rPr>
        <w:t>Kvartérní sedimenty se v ZCHÚ vyskytují pouze jako svahové suti a osypy malé mocnosti a malého plošného rozsahu. Velká odolnost hornin jílovského pásma proti zvětrávání způsobuje, že většinu kvartérních sedimentů tvoří hrubá ostrohranná suť s malým podílem jemnějších frakcí.</w:t>
      </w:r>
    </w:p>
    <w:p w:rsidR="00CC4A0D" w:rsidRPr="009401AD" w:rsidRDefault="00CC4A0D" w:rsidP="00CC4A0D">
      <w:pPr>
        <w:ind w:firstLine="708"/>
        <w:jc w:val="both"/>
        <w:rPr>
          <w:sz w:val="24"/>
          <w:szCs w:val="24"/>
        </w:rPr>
      </w:pPr>
      <w:r w:rsidRPr="009401AD">
        <w:rPr>
          <w:sz w:val="24"/>
          <w:szCs w:val="24"/>
        </w:rPr>
        <w:t xml:space="preserve">Půdní poměry jsou podmíněny geologickou stavbou a morfologií. Nejstrmější partie nad hladinou Vltavy jsou bez souvislého půdního pokryvu. Na skalních stěnách </w:t>
      </w:r>
      <w:r>
        <w:rPr>
          <w:sz w:val="24"/>
          <w:szCs w:val="24"/>
        </w:rPr>
        <w:t xml:space="preserve">a na hranách svahů </w:t>
      </w:r>
      <w:r w:rsidRPr="009401AD">
        <w:rPr>
          <w:sz w:val="24"/>
          <w:szCs w:val="24"/>
        </w:rPr>
        <w:t xml:space="preserve">jsou ostrůvky </w:t>
      </w:r>
      <w:r>
        <w:rPr>
          <w:sz w:val="24"/>
          <w:szCs w:val="24"/>
        </w:rPr>
        <w:t>rankerů</w:t>
      </w:r>
      <w:r w:rsidRPr="009401AD">
        <w:rPr>
          <w:sz w:val="24"/>
          <w:szCs w:val="24"/>
        </w:rPr>
        <w:t xml:space="preserve">. Na mírnějších svazích jsou mělké kamenité, více či méně hlinité </w:t>
      </w:r>
      <w:r>
        <w:rPr>
          <w:sz w:val="24"/>
          <w:szCs w:val="24"/>
        </w:rPr>
        <w:t>kambizemě</w:t>
      </w:r>
      <w:r w:rsidRPr="009401AD">
        <w:rPr>
          <w:sz w:val="24"/>
          <w:szCs w:val="24"/>
        </w:rPr>
        <w:t xml:space="preserve">, podle typu skalního substrátu oligotrofní až mezotrofní. </w:t>
      </w:r>
      <w:r>
        <w:rPr>
          <w:sz w:val="24"/>
          <w:szCs w:val="24"/>
        </w:rPr>
        <w:t>Hlubší půdy se vyskytují až na plošině.</w:t>
      </w:r>
    </w:p>
    <w:p w:rsidR="00CC4A0D" w:rsidRDefault="00CC4A0D" w:rsidP="00CC4A0D">
      <w:pPr>
        <w:ind w:firstLine="708"/>
        <w:jc w:val="both"/>
        <w:rPr>
          <w:sz w:val="24"/>
          <w:szCs w:val="24"/>
        </w:rPr>
      </w:pPr>
      <w:r w:rsidRPr="009401AD">
        <w:rPr>
          <w:sz w:val="24"/>
          <w:szCs w:val="24"/>
        </w:rPr>
        <w:t xml:space="preserve">Severní a jižní část území je </w:t>
      </w:r>
      <w:r>
        <w:rPr>
          <w:sz w:val="24"/>
          <w:szCs w:val="24"/>
        </w:rPr>
        <w:t xml:space="preserve">souvisle </w:t>
      </w:r>
      <w:r w:rsidRPr="009401AD">
        <w:rPr>
          <w:sz w:val="24"/>
          <w:szCs w:val="24"/>
        </w:rPr>
        <w:t>pokryta lesem</w:t>
      </w:r>
      <w:r>
        <w:rPr>
          <w:sz w:val="24"/>
          <w:szCs w:val="24"/>
        </w:rPr>
        <w:t xml:space="preserve">, ve </w:t>
      </w:r>
      <w:r w:rsidRPr="009401AD">
        <w:rPr>
          <w:sz w:val="24"/>
          <w:szCs w:val="24"/>
        </w:rPr>
        <w:t xml:space="preserve">střední </w:t>
      </w:r>
      <w:r>
        <w:rPr>
          <w:sz w:val="24"/>
          <w:szCs w:val="24"/>
        </w:rPr>
        <w:t xml:space="preserve">skalnaté </w:t>
      </w:r>
      <w:r w:rsidRPr="009401AD">
        <w:rPr>
          <w:sz w:val="24"/>
          <w:szCs w:val="24"/>
        </w:rPr>
        <w:t>část</w:t>
      </w:r>
      <w:r>
        <w:rPr>
          <w:sz w:val="24"/>
          <w:szCs w:val="24"/>
        </w:rPr>
        <w:t>i</w:t>
      </w:r>
      <w:r w:rsidRPr="009401AD">
        <w:rPr>
          <w:sz w:val="24"/>
          <w:szCs w:val="24"/>
        </w:rPr>
        <w:t xml:space="preserve"> je </w:t>
      </w:r>
      <w:r>
        <w:rPr>
          <w:sz w:val="24"/>
          <w:szCs w:val="24"/>
        </w:rPr>
        <w:t>les mezernatý, rozvolněný</w:t>
      </w:r>
      <w:r w:rsidRPr="009401AD">
        <w:rPr>
          <w:sz w:val="24"/>
          <w:szCs w:val="24"/>
        </w:rPr>
        <w:t xml:space="preserve">. </w:t>
      </w:r>
      <w:r>
        <w:rPr>
          <w:sz w:val="24"/>
          <w:szCs w:val="24"/>
        </w:rPr>
        <w:t>Přírod</w:t>
      </w:r>
      <w:r w:rsidR="000760FB">
        <w:rPr>
          <w:sz w:val="24"/>
          <w:szCs w:val="24"/>
        </w:rPr>
        <w:t>ě blízký</w:t>
      </w:r>
      <w:r>
        <w:rPr>
          <w:sz w:val="24"/>
          <w:szCs w:val="24"/>
        </w:rPr>
        <w:t xml:space="preserve"> suťový les s tisem pokrývá svahy vrchu Drbákova, v jižním okraji území jsou rozpracované plochy kulturních porostů ve fázi převodu na les s přirozenou druhovou skladbou. V severní části území a v ochranném pásmu se nachází polokulturní borové porosty se značným zastoupením dubu a dalších dřevin přirozené druhové skladby. Na vrcholové plošině ve východní části se nachází kulturní bory a smrčiny s nadějným zmlazením dubu, habru a dalších dřevin. </w:t>
      </w:r>
    </w:p>
    <w:p w:rsidR="00CC4A0D" w:rsidRDefault="00CC4A0D" w:rsidP="00CC4A0D">
      <w:pPr>
        <w:ind w:firstLine="708"/>
        <w:jc w:val="both"/>
        <w:rPr>
          <w:sz w:val="24"/>
          <w:szCs w:val="24"/>
        </w:rPr>
      </w:pPr>
      <w:r>
        <w:rPr>
          <w:sz w:val="24"/>
          <w:szCs w:val="24"/>
        </w:rPr>
        <w:t>Na Albertových skalách ve střední části se nachází komplex velmi cenných doubrav a dubohabřin, které se střídají podle geomorfologie území. Maloplošně jsou vyvinuty reliktní bory. Dnes reprezentativní přírod</w:t>
      </w:r>
      <w:r w:rsidR="000760FB">
        <w:rPr>
          <w:sz w:val="24"/>
          <w:szCs w:val="24"/>
        </w:rPr>
        <w:t>ě blízké</w:t>
      </w:r>
      <w:r>
        <w:rPr>
          <w:sz w:val="24"/>
          <w:szCs w:val="24"/>
        </w:rPr>
        <w:t xml:space="preserve"> lesy vznikly zřejmě složitým sukcesním vývojem s četnými hospodářskými zásahy (těžba palivového dříví, pastva). Doubravy jsou rozvolněné, s reprezentativním podrostem, zčásti jsou přehoustlé s podrostem chudším. V doubravách jsou umístěny plochy bezlesí </w:t>
      </w:r>
      <w:r w:rsidR="000A23DF">
        <w:rPr>
          <w:sz w:val="24"/>
          <w:szCs w:val="24"/>
        </w:rPr>
        <w:t>-</w:t>
      </w:r>
      <w:r>
        <w:rPr>
          <w:sz w:val="24"/>
          <w:szCs w:val="24"/>
        </w:rPr>
        <w:t xml:space="preserve"> managementové plochy pro okáče bělopásného. Dubohabřiny se vyznačují hustším zápojem, obsazují vlhčí a chladnější žleby. </w:t>
      </w:r>
    </w:p>
    <w:p w:rsidR="00CC4A0D" w:rsidRPr="009401AD" w:rsidRDefault="00CC4A0D" w:rsidP="00CC4A0D">
      <w:pPr>
        <w:ind w:firstLine="708"/>
        <w:jc w:val="both"/>
        <w:rPr>
          <w:sz w:val="24"/>
          <w:szCs w:val="24"/>
        </w:rPr>
      </w:pPr>
      <w:r>
        <w:rPr>
          <w:sz w:val="24"/>
          <w:szCs w:val="24"/>
        </w:rPr>
        <w:t>Na v</w:t>
      </w:r>
      <w:r w:rsidRPr="009401AD">
        <w:rPr>
          <w:sz w:val="24"/>
          <w:szCs w:val="24"/>
        </w:rPr>
        <w:t>elmi příkr</w:t>
      </w:r>
      <w:r>
        <w:rPr>
          <w:sz w:val="24"/>
          <w:szCs w:val="24"/>
        </w:rPr>
        <w:t>ých</w:t>
      </w:r>
      <w:r w:rsidRPr="009401AD">
        <w:rPr>
          <w:sz w:val="24"/>
          <w:szCs w:val="24"/>
        </w:rPr>
        <w:t xml:space="preserve"> sva</w:t>
      </w:r>
      <w:r>
        <w:rPr>
          <w:sz w:val="24"/>
          <w:szCs w:val="24"/>
        </w:rPr>
        <w:t>zích</w:t>
      </w:r>
      <w:r w:rsidRPr="009401AD">
        <w:rPr>
          <w:sz w:val="24"/>
          <w:szCs w:val="24"/>
        </w:rPr>
        <w:t xml:space="preserve"> </w:t>
      </w:r>
      <w:r>
        <w:rPr>
          <w:sz w:val="24"/>
          <w:szCs w:val="24"/>
        </w:rPr>
        <w:t xml:space="preserve">ve </w:t>
      </w:r>
      <w:r w:rsidRPr="009401AD">
        <w:rPr>
          <w:sz w:val="24"/>
          <w:szCs w:val="24"/>
        </w:rPr>
        <w:t xml:space="preserve">střední části </w:t>
      </w:r>
      <w:r>
        <w:rPr>
          <w:sz w:val="24"/>
          <w:szCs w:val="24"/>
        </w:rPr>
        <w:t>Albertových skal se vyskytují plochy přirozeného bezlesí</w:t>
      </w:r>
      <w:r w:rsidRPr="009401AD">
        <w:rPr>
          <w:sz w:val="24"/>
          <w:szCs w:val="24"/>
        </w:rPr>
        <w:t xml:space="preserve"> se společenstvy skalních stepí</w:t>
      </w:r>
      <w:r>
        <w:rPr>
          <w:sz w:val="24"/>
          <w:szCs w:val="24"/>
        </w:rPr>
        <w:t xml:space="preserve"> a křovin</w:t>
      </w:r>
      <w:r w:rsidRPr="009401AD">
        <w:rPr>
          <w:sz w:val="24"/>
          <w:szCs w:val="24"/>
        </w:rPr>
        <w:t xml:space="preserve">. </w:t>
      </w:r>
      <w:r>
        <w:rPr>
          <w:sz w:val="24"/>
          <w:szCs w:val="24"/>
        </w:rPr>
        <w:t>Celým územím prochází okružní naučná stezka, která prochází přes skalní hřbety pomocí tesaných schodů a teras, na skalních hřbetech zpřístupňuje vyhlídky.</w:t>
      </w:r>
    </w:p>
    <w:p w:rsidR="00CC4A0D" w:rsidRDefault="00CC4A0D" w:rsidP="00CC4A0D">
      <w:pPr>
        <w:ind w:firstLine="708"/>
        <w:jc w:val="both"/>
        <w:rPr>
          <w:sz w:val="24"/>
          <w:szCs w:val="24"/>
        </w:rPr>
      </w:pPr>
      <w:r>
        <w:rPr>
          <w:sz w:val="24"/>
          <w:szCs w:val="24"/>
        </w:rPr>
        <w:lastRenderedPageBreak/>
        <w:t>Původním motivem ochrany přírody byly suťové lesy na svazích vrchu Drbákova s bohatým výskytem tisu červeného (</w:t>
      </w:r>
      <w:r w:rsidRPr="00F065EA">
        <w:rPr>
          <w:i/>
          <w:sz w:val="24"/>
          <w:szCs w:val="24"/>
        </w:rPr>
        <w:t>Taxus baccata</w:t>
      </w:r>
      <w:r>
        <w:rPr>
          <w:sz w:val="24"/>
          <w:szCs w:val="24"/>
        </w:rPr>
        <w:t>). Jeho populace se v současnosti odhaduje na 1000 ex. Suťové lesy a dubohabrové háje na Drbákově jsou významné i z hlediska výskytu dalších vzácných rostlin a živočichů. V druhově bohatém podrostu se vyskytují např. kyčelnice devítilistá (</w:t>
      </w:r>
      <w:r w:rsidRPr="00682F76">
        <w:rPr>
          <w:i/>
          <w:sz w:val="24"/>
          <w:szCs w:val="24"/>
        </w:rPr>
        <w:t>Dentaria enneaphyllos</w:t>
      </w:r>
      <w:r>
        <w:rPr>
          <w:sz w:val="24"/>
          <w:szCs w:val="24"/>
        </w:rPr>
        <w:t>), sasanka pryskyřníkovitá (</w:t>
      </w:r>
      <w:r w:rsidRPr="00682F76">
        <w:rPr>
          <w:i/>
          <w:sz w:val="24"/>
          <w:szCs w:val="24"/>
        </w:rPr>
        <w:t>Anemone ranunculoides</w:t>
      </w:r>
      <w:r>
        <w:rPr>
          <w:sz w:val="24"/>
          <w:szCs w:val="24"/>
        </w:rPr>
        <w:t>), šalvěj lepkavá (</w:t>
      </w:r>
      <w:r w:rsidRPr="00682F76">
        <w:rPr>
          <w:i/>
          <w:sz w:val="24"/>
          <w:szCs w:val="24"/>
        </w:rPr>
        <w:t>Salvia glutinosa</w:t>
      </w:r>
      <w:r>
        <w:rPr>
          <w:sz w:val="24"/>
          <w:szCs w:val="24"/>
        </w:rPr>
        <w:t>) a hlístník hnízdák (</w:t>
      </w:r>
      <w:r w:rsidRPr="00682F76">
        <w:rPr>
          <w:i/>
          <w:sz w:val="24"/>
          <w:szCs w:val="24"/>
        </w:rPr>
        <w:t>Neottia nidus-avis</w:t>
      </w:r>
      <w:r>
        <w:rPr>
          <w:sz w:val="24"/>
          <w:szCs w:val="24"/>
        </w:rPr>
        <w:t>).</w:t>
      </w:r>
    </w:p>
    <w:p w:rsidR="00CC4A0D" w:rsidRDefault="00CC4A0D" w:rsidP="00CC4A0D">
      <w:pPr>
        <w:ind w:firstLine="708"/>
        <w:jc w:val="both"/>
        <w:rPr>
          <w:sz w:val="24"/>
          <w:szCs w:val="24"/>
        </w:rPr>
      </w:pPr>
      <w:r>
        <w:rPr>
          <w:sz w:val="24"/>
          <w:szCs w:val="24"/>
        </w:rPr>
        <w:t>Z </w:t>
      </w:r>
      <w:r w:rsidRPr="00370F42">
        <w:rPr>
          <w:b/>
          <w:sz w:val="24"/>
          <w:szCs w:val="24"/>
        </w:rPr>
        <w:t>botanického</w:t>
      </w:r>
      <w:r>
        <w:rPr>
          <w:sz w:val="24"/>
          <w:szCs w:val="24"/>
        </w:rPr>
        <w:t xml:space="preserve"> hlediska jsou významnější sousední Albertovy skály. Na skalách, skalních stepích a v navazujících teplomilných doubravách se vyskytují desítky vzácných a ohrožených druhů. Mnohé z nich zde mají jedinou lokalitu v regionu. K obecně rozšířeným rostlinám patří tařice skalní (</w:t>
      </w:r>
      <w:r w:rsidRPr="00682F76">
        <w:rPr>
          <w:i/>
          <w:sz w:val="24"/>
          <w:szCs w:val="24"/>
        </w:rPr>
        <w:t>Aurinia saxatilis</w:t>
      </w:r>
      <w:r>
        <w:rPr>
          <w:sz w:val="24"/>
          <w:szCs w:val="24"/>
        </w:rPr>
        <w:t>), chrpa chlumní (</w:t>
      </w:r>
      <w:r w:rsidRPr="00682F76">
        <w:rPr>
          <w:i/>
          <w:sz w:val="24"/>
          <w:szCs w:val="24"/>
        </w:rPr>
        <w:t>Centaurea triumfettii</w:t>
      </w:r>
      <w:r>
        <w:rPr>
          <w:sz w:val="24"/>
          <w:szCs w:val="24"/>
        </w:rPr>
        <w:t>), bělozářka liliovitá a větevnatá (</w:t>
      </w:r>
      <w:r w:rsidRPr="00682F76">
        <w:rPr>
          <w:i/>
          <w:sz w:val="24"/>
          <w:szCs w:val="24"/>
        </w:rPr>
        <w:t>Anthericum liliago</w:t>
      </w:r>
      <w:r>
        <w:rPr>
          <w:sz w:val="24"/>
          <w:szCs w:val="24"/>
        </w:rPr>
        <w:t xml:space="preserve">, </w:t>
      </w:r>
      <w:r w:rsidRPr="00682F76">
        <w:rPr>
          <w:i/>
          <w:sz w:val="24"/>
          <w:szCs w:val="24"/>
        </w:rPr>
        <w:t>A.</w:t>
      </w:r>
      <w:r>
        <w:rPr>
          <w:sz w:val="24"/>
          <w:szCs w:val="24"/>
        </w:rPr>
        <w:t xml:space="preserve"> </w:t>
      </w:r>
      <w:r w:rsidRPr="00682F76">
        <w:rPr>
          <w:i/>
          <w:sz w:val="24"/>
          <w:szCs w:val="24"/>
        </w:rPr>
        <w:t>ramosum)</w:t>
      </w:r>
      <w:r>
        <w:rPr>
          <w:sz w:val="24"/>
          <w:szCs w:val="24"/>
        </w:rPr>
        <w:t>, oman srstnatý (</w:t>
      </w:r>
      <w:r w:rsidRPr="00682F76">
        <w:rPr>
          <w:i/>
          <w:sz w:val="24"/>
          <w:szCs w:val="24"/>
        </w:rPr>
        <w:t>Inula hirta</w:t>
      </w:r>
      <w:r>
        <w:rPr>
          <w:sz w:val="24"/>
          <w:szCs w:val="24"/>
        </w:rPr>
        <w:t>) a řebříček vratičolistý (</w:t>
      </w:r>
      <w:r w:rsidRPr="00682F76">
        <w:rPr>
          <w:i/>
          <w:sz w:val="24"/>
          <w:szCs w:val="24"/>
        </w:rPr>
        <w:t>Achillea tanacetifolia</w:t>
      </w:r>
      <w:r>
        <w:rPr>
          <w:sz w:val="24"/>
          <w:szCs w:val="24"/>
        </w:rPr>
        <w:t>). Na bazických horninách se vyskytuje pěchava vápnomilná (</w:t>
      </w:r>
      <w:r w:rsidRPr="00682F76">
        <w:rPr>
          <w:i/>
          <w:sz w:val="24"/>
          <w:szCs w:val="24"/>
        </w:rPr>
        <w:t>Sesleria caerulea</w:t>
      </w:r>
      <w:r>
        <w:rPr>
          <w:sz w:val="24"/>
          <w:szCs w:val="24"/>
        </w:rPr>
        <w:t>), v sutích je hojná konopice úzkolistá (</w:t>
      </w:r>
      <w:r w:rsidRPr="00682F76">
        <w:rPr>
          <w:i/>
          <w:sz w:val="24"/>
          <w:szCs w:val="24"/>
        </w:rPr>
        <w:t>Galeopsis angustifolia</w:t>
      </w:r>
      <w:r>
        <w:rPr>
          <w:sz w:val="24"/>
          <w:szCs w:val="24"/>
        </w:rPr>
        <w:t>). K nejvzácnějším rostlinám rezervace patří záraza šupinatá (</w:t>
      </w:r>
      <w:r w:rsidRPr="00682F76">
        <w:rPr>
          <w:i/>
          <w:sz w:val="24"/>
          <w:szCs w:val="24"/>
        </w:rPr>
        <w:t>Orobanche artemisiae-campestris</w:t>
      </w:r>
      <w:r>
        <w:rPr>
          <w:sz w:val="24"/>
          <w:szCs w:val="24"/>
        </w:rPr>
        <w:t>) a záraza nachová (</w:t>
      </w:r>
      <w:r w:rsidRPr="00682F76">
        <w:rPr>
          <w:i/>
          <w:sz w:val="24"/>
          <w:szCs w:val="24"/>
        </w:rPr>
        <w:t>Orobanche purpurea</w:t>
      </w:r>
      <w:r>
        <w:rPr>
          <w:sz w:val="24"/>
          <w:szCs w:val="24"/>
        </w:rPr>
        <w:t>). Floristicky zajímavý je bohatý výskyt spíše podhorského druhu vemeníku zelenavého (</w:t>
      </w:r>
      <w:r w:rsidRPr="00682F76">
        <w:rPr>
          <w:i/>
          <w:sz w:val="24"/>
          <w:szCs w:val="24"/>
        </w:rPr>
        <w:t>Platanthera chlorantha</w:t>
      </w:r>
      <w:r>
        <w:rPr>
          <w:sz w:val="24"/>
          <w:szCs w:val="24"/>
        </w:rPr>
        <w:t>). V některých partiích se vyskytují reliktní bory s dominantní ostřicí nízkou (</w:t>
      </w:r>
      <w:r w:rsidRPr="00682F76">
        <w:rPr>
          <w:i/>
          <w:sz w:val="24"/>
          <w:szCs w:val="24"/>
        </w:rPr>
        <w:t>Carex humilis</w:t>
      </w:r>
      <w:r>
        <w:rPr>
          <w:sz w:val="24"/>
          <w:szCs w:val="24"/>
        </w:rPr>
        <w:t>). Hojně rozšířeným typem vegetace jsou také acidofilní doubravy, kde byl z významnějších druhů zaznamenán např. kociánek dvoudomý (</w:t>
      </w:r>
      <w:r w:rsidRPr="00FC2300">
        <w:rPr>
          <w:i/>
          <w:sz w:val="24"/>
          <w:szCs w:val="24"/>
        </w:rPr>
        <w:t>Antennaria dioica</w:t>
      </w:r>
      <w:r>
        <w:rPr>
          <w:sz w:val="24"/>
          <w:szCs w:val="24"/>
        </w:rPr>
        <w:t>). Z dalších, plošně méně rozsáhlých vegetačních typů lze v území nalézt acidofilní teplomilné trávníky, nízké xerofilní křoviny se skalníky, vřesoviště a kulturní lesy s borovicí lesní, v menší míře také s akátem a smrkem.</w:t>
      </w:r>
    </w:p>
    <w:p w:rsidR="00CC4A0D" w:rsidRDefault="00CC4A0D" w:rsidP="00CC4A0D">
      <w:pPr>
        <w:ind w:firstLine="708"/>
        <w:jc w:val="both"/>
        <w:rPr>
          <w:sz w:val="24"/>
          <w:szCs w:val="24"/>
        </w:rPr>
      </w:pPr>
      <w:r>
        <w:rPr>
          <w:sz w:val="24"/>
          <w:szCs w:val="24"/>
        </w:rPr>
        <w:t>V území bylo zjištěno celkem asi 450 druhů cévnatých rostlin (Malíček et al. 2007).</w:t>
      </w:r>
    </w:p>
    <w:p w:rsidR="000A23DF" w:rsidRPr="00F065EA" w:rsidRDefault="000A23DF" w:rsidP="00CC4A0D">
      <w:pPr>
        <w:ind w:firstLine="708"/>
        <w:jc w:val="both"/>
        <w:rPr>
          <w:sz w:val="24"/>
          <w:szCs w:val="24"/>
        </w:rPr>
      </w:pPr>
    </w:p>
    <w:p w:rsidR="00CC4A0D" w:rsidRPr="00370F42" w:rsidRDefault="00CC4A0D" w:rsidP="00CC4A0D">
      <w:pPr>
        <w:adjustRightInd w:val="0"/>
        <w:ind w:firstLine="708"/>
        <w:jc w:val="both"/>
        <w:rPr>
          <w:sz w:val="24"/>
          <w:szCs w:val="24"/>
        </w:rPr>
      </w:pPr>
      <w:r w:rsidRPr="00370F42">
        <w:rPr>
          <w:sz w:val="24"/>
          <w:szCs w:val="24"/>
        </w:rPr>
        <w:t>Z</w:t>
      </w:r>
      <w:r>
        <w:rPr>
          <w:sz w:val="24"/>
          <w:szCs w:val="24"/>
        </w:rPr>
        <w:t xml:space="preserve"> hlediska </w:t>
      </w:r>
      <w:r w:rsidRPr="000B55B2">
        <w:rPr>
          <w:b/>
          <w:sz w:val="24"/>
          <w:szCs w:val="24"/>
        </w:rPr>
        <w:t>zoologického</w:t>
      </w:r>
      <w:r>
        <w:rPr>
          <w:sz w:val="24"/>
          <w:szCs w:val="24"/>
        </w:rPr>
        <w:t xml:space="preserve"> </w:t>
      </w:r>
      <w:r w:rsidRPr="00370F42">
        <w:rPr>
          <w:sz w:val="24"/>
          <w:szCs w:val="24"/>
        </w:rPr>
        <w:t>je významná především fauna bezobratlých. Vyskytuji se zde druhy vázané na lesy s přirozenou druhovou skladbou, lesostepi či lesní okraje, skály a skalní stepi.</w:t>
      </w:r>
    </w:p>
    <w:p w:rsidR="00CC4A0D" w:rsidRPr="00370F42" w:rsidRDefault="00CC4A0D" w:rsidP="00CC4A0D">
      <w:pPr>
        <w:adjustRightInd w:val="0"/>
        <w:ind w:firstLine="708"/>
        <w:jc w:val="both"/>
        <w:rPr>
          <w:sz w:val="24"/>
          <w:szCs w:val="24"/>
        </w:rPr>
      </w:pPr>
      <w:r w:rsidRPr="00370F42">
        <w:rPr>
          <w:sz w:val="24"/>
          <w:szCs w:val="24"/>
        </w:rPr>
        <w:t>Z</w:t>
      </w:r>
      <w:r w:rsidRPr="00C32E61">
        <w:rPr>
          <w:sz w:val="24"/>
          <w:szCs w:val="24"/>
        </w:rPr>
        <w:t> plžů</w:t>
      </w:r>
      <w:r w:rsidRPr="00370F42">
        <w:rPr>
          <w:sz w:val="24"/>
          <w:szCs w:val="24"/>
        </w:rPr>
        <w:t xml:space="preserve"> se vyskytují citlivé lesní druhy indikující přirozenou druhovou skladbu lesa: žebernatěnka drobná </w:t>
      </w:r>
      <w:r>
        <w:rPr>
          <w:sz w:val="24"/>
          <w:szCs w:val="24"/>
        </w:rPr>
        <w:t>(</w:t>
      </w:r>
      <w:r w:rsidRPr="00370F42">
        <w:rPr>
          <w:i/>
          <w:sz w:val="24"/>
          <w:szCs w:val="24"/>
        </w:rPr>
        <w:t>Ruthenica filograna</w:t>
      </w:r>
      <w:r w:rsidRPr="00C32E61">
        <w:rPr>
          <w:sz w:val="24"/>
          <w:szCs w:val="24"/>
        </w:rPr>
        <w:t>)</w:t>
      </w:r>
      <w:r w:rsidRPr="00370F42">
        <w:rPr>
          <w:sz w:val="24"/>
          <w:szCs w:val="24"/>
        </w:rPr>
        <w:t xml:space="preserve">, vrásenka orlojovitá </w:t>
      </w:r>
      <w:r>
        <w:rPr>
          <w:sz w:val="24"/>
          <w:szCs w:val="24"/>
        </w:rPr>
        <w:t>(</w:t>
      </w:r>
      <w:r w:rsidRPr="00370F42">
        <w:rPr>
          <w:i/>
          <w:sz w:val="24"/>
          <w:szCs w:val="24"/>
        </w:rPr>
        <w:t>Discus perspectivus</w:t>
      </w:r>
      <w:r>
        <w:rPr>
          <w:sz w:val="24"/>
          <w:szCs w:val="24"/>
        </w:rPr>
        <w:t>)</w:t>
      </w:r>
      <w:r w:rsidRPr="00370F42">
        <w:rPr>
          <w:sz w:val="24"/>
          <w:szCs w:val="24"/>
        </w:rPr>
        <w:t xml:space="preserve">, závornatka malá </w:t>
      </w:r>
      <w:r>
        <w:rPr>
          <w:sz w:val="24"/>
          <w:szCs w:val="24"/>
        </w:rPr>
        <w:t>(</w:t>
      </w:r>
      <w:r w:rsidRPr="00370F42">
        <w:rPr>
          <w:i/>
          <w:sz w:val="24"/>
          <w:szCs w:val="24"/>
        </w:rPr>
        <w:t>Clausilia parvula</w:t>
      </w:r>
      <w:r>
        <w:rPr>
          <w:sz w:val="24"/>
          <w:szCs w:val="24"/>
        </w:rPr>
        <w:t>)</w:t>
      </w:r>
      <w:r w:rsidRPr="00370F42">
        <w:rPr>
          <w:i/>
          <w:sz w:val="24"/>
          <w:szCs w:val="24"/>
        </w:rPr>
        <w:t xml:space="preserve">, </w:t>
      </w:r>
      <w:r w:rsidRPr="00370F42">
        <w:rPr>
          <w:sz w:val="24"/>
          <w:szCs w:val="24"/>
        </w:rPr>
        <w:t xml:space="preserve">řasnatka lesní </w:t>
      </w:r>
      <w:r>
        <w:rPr>
          <w:sz w:val="24"/>
          <w:szCs w:val="24"/>
        </w:rPr>
        <w:t>(</w:t>
      </w:r>
      <w:r w:rsidRPr="00370F42">
        <w:rPr>
          <w:i/>
          <w:sz w:val="24"/>
          <w:szCs w:val="24"/>
        </w:rPr>
        <w:t>Macrogastra plicatula</w:t>
      </w:r>
      <w:r>
        <w:rPr>
          <w:sz w:val="24"/>
          <w:szCs w:val="24"/>
        </w:rPr>
        <w:t>)</w:t>
      </w:r>
      <w:r w:rsidRPr="00370F42">
        <w:rPr>
          <w:i/>
          <w:sz w:val="24"/>
          <w:szCs w:val="24"/>
        </w:rPr>
        <w:t xml:space="preserve">, </w:t>
      </w:r>
      <w:r w:rsidRPr="00370F42">
        <w:rPr>
          <w:sz w:val="24"/>
          <w:szCs w:val="24"/>
        </w:rPr>
        <w:t xml:space="preserve">trojlaločka pyskatá </w:t>
      </w:r>
      <w:r>
        <w:rPr>
          <w:sz w:val="24"/>
          <w:szCs w:val="24"/>
        </w:rPr>
        <w:t>(</w:t>
      </w:r>
      <w:r w:rsidRPr="00370F42">
        <w:rPr>
          <w:i/>
          <w:sz w:val="24"/>
          <w:szCs w:val="24"/>
        </w:rPr>
        <w:t>Helicodonta obvoluta</w:t>
      </w:r>
      <w:r>
        <w:rPr>
          <w:sz w:val="24"/>
          <w:szCs w:val="24"/>
        </w:rPr>
        <w:t>)</w:t>
      </w:r>
      <w:r w:rsidRPr="00370F42">
        <w:rPr>
          <w:i/>
          <w:sz w:val="24"/>
          <w:szCs w:val="24"/>
        </w:rPr>
        <w:t xml:space="preserve"> </w:t>
      </w:r>
      <w:r w:rsidRPr="00370F42">
        <w:rPr>
          <w:sz w:val="24"/>
          <w:szCs w:val="24"/>
        </w:rPr>
        <w:t>(Ložek 1988)</w:t>
      </w:r>
      <w:r w:rsidR="00BE7628">
        <w:rPr>
          <w:sz w:val="24"/>
          <w:szCs w:val="24"/>
        </w:rPr>
        <w:t>. Tyto údaje nově potvrdil Vrabec (2012).</w:t>
      </w:r>
    </w:p>
    <w:p w:rsidR="00CC4A0D" w:rsidRPr="00370F42" w:rsidRDefault="00CC4A0D" w:rsidP="00CC4A0D">
      <w:pPr>
        <w:adjustRightInd w:val="0"/>
        <w:ind w:firstLine="708"/>
        <w:jc w:val="both"/>
        <w:rPr>
          <w:i/>
          <w:sz w:val="24"/>
          <w:szCs w:val="24"/>
        </w:rPr>
      </w:pPr>
      <w:r w:rsidRPr="00370F42">
        <w:rPr>
          <w:sz w:val="24"/>
          <w:szCs w:val="24"/>
        </w:rPr>
        <w:t>Z </w:t>
      </w:r>
      <w:r w:rsidRPr="00C32E61">
        <w:rPr>
          <w:sz w:val="24"/>
          <w:szCs w:val="24"/>
        </w:rPr>
        <w:t xml:space="preserve">brouků </w:t>
      </w:r>
      <w:r w:rsidRPr="00370F42">
        <w:rPr>
          <w:sz w:val="24"/>
          <w:szCs w:val="24"/>
        </w:rPr>
        <w:t xml:space="preserve">byl zaznamenán např. střevlík nepravidelný </w:t>
      </w:r>
      <w:r>
        <w:rPr>
          <w:sz w:val="24"/>
          <w:szCs w:val="24"/>
        </w:rPr>
        <w:t>(</w:t>
      </w:r>
      <w:r w:rsidRPr="00C32E61">
        <w:rPr>
          <w:i/>
          <w:sz w:val="24"/>
          <w:szCs w:val="24"/>
        </w:rPr>
        <w:t>Carabus irregularis</w:t>
      </w:r>
      <w:r>
        <w:rPr>
          <w:sz w:val="24"/>
          <w:szCs w:val="24"/>
        </w:rPr>
        <w:t>)</w:t>
      </w:r>
      <w:r w:rsidRPr="00C32E61">
        <w:rPr>
          <w:sz w:val="24"/>
          <w:szCs w:val="24"/>
        </w:rPr>
        <w:t xml:space="preserve">. </w:t>
      </w:r>
      <w:r w:rsidRPr="00370F42">
        <w:rPr>
          <w:sz w:val="24"/>
          <w:szCs w:val="24"/>
        </w:rPr>
        <w:t xml:space="preserve">Z </w:t>
      </w:r>
      <w:r w:rsidRPr="00C32E61">
        <w:rPr>
          <w:sz w:val="24"/>
          <w:szCs w:val="24"/>
        </w:rPr>
        <w:t xml:space="preserve">fytofágních brouků </w:t>
      </w:r>
      <w:r w:rsidRPr="00370F42">
        <w:rPr>
          <w:sz w:val="24"/>
          <w:szCs w:val="24"/>
        </w:rPr>
        <w:t xml:space="preserve">byl v území objeven pro </w:t>
      </w:r>
      <w:r w:rsidRPr="00C32E61">
        <w:rPr>
          <w:sz w:val="24"/>
          <w:szCs w:val="24"/>
        </w:rPr>
        <w:t>Č</w:t>
      </w:r>
      <w:r w:rsidRPr="00370F42">
        <w:rPr>
          <w:sz w:val="24"/>
          <w:szCs w:val="24"/>
        </w:rPr>
        <w:t xml:space="preserve">echy nový druh </w:t>
      </w:r>
      <w:r w:rsidR="00AC54AA">
        <w:rPr>
          <w:sz w:val="24"/>
          <w:szCs w:val="24"/>
        </w:rPr>
        <w:t xml:space="preserve">dřepčíka </w:t>
      </w:r>
      <w:r w:rsidRPr="00C32E61">
        <w:rPr>
          <w:i/>
          <w:sz w:val="24"/>
          <w:szCs w:val="24"/>
        </w:rPr>
        <w:t>Longitarsus pinguis</w:t>
      </w:r>
      <w:r w:rsidRPr="00C32E61">
        <w:rPr>
          <w:sz w:val="24"/>
          <w:szCs w:val="24"/>
        </w:rPr>
        <w:t xml:space="preserve"> </w:t>
      </w:r>
      <w:r w:rsidRPr="00370F42">
        <w:rPr>
          <w:sz w:val="24"/>
          <w:szCs w:val="24"/>
        </w:rPr>
        <w:t>a vzácné monofágní druhy vázané na ur</w:t>
      </w:r>
      <w:r>
        <w:rPr>
          <w:sz w:val="24"/>
          <w:szCs w:val="24"/>
        </w:rPr>
        <w:t>č</w:t>
      </w:r>
      <w:r w:rsidRPr="00370F42">
        <w:rPr>
          <w:sz w:val="24"/>
          <w:szCs w:val="24"/>
        </w:rPr>
        <w:t>itý biotop (skalní, stepní, lesostepní a lesní) dokládající p</w:t>
      </w:r>
      <w:r>
        <w:rPr>
          <w:sz w:val="24"/>
          <w:szCs w:val="24"/>
        </w:rPr>
        <w:t>ův</w:t>
      </w:r>
      <w:r w:rsidRPr="00370F42">
        <w:rPr>
          <w:sz w:val="24"/>
          <w:szCs w:val="24"/>
        </w:rPr>
        <w:t>odnost a kontinualitu biotop</w:t>
      </w:r>
      <w:r w:rsidRPr="00C32E61">
        <w:rPr>
          <w:sz w:val="24"/>
          <w:szCs w:val="24"/>
        </w:rPr>
        <w:t>ů</w:t>
      </w:r>
      <w:r w:rsidRPr="00370F42">
        <w:rPr>
          <w:rFonts w:ascii="TimesNewRoman" w:hAnsi="TimesNewRoman" w:cs="TimesNewRoman"/>
          <w:sz w:val="24"/>
          <w:szCs w:val="24"/>
        </w:rPr>
        <w:t xml:space="preserve"> </w:t>
      </w:r>
      <w:r w:rsidRPr="00370F42">
        <w:rPr>
          <w:sz w:val="24"/>
          <w:szCs w:val="24"/>
        </w:rPr>
        <w:t>v území. P</w:t>
      </w:r>
      <w:r w:rsidRPr="00C32E61">
        <w:rPr>
          <w:sz w:val="24"/>
          <w:szCs w:val="24"/>
        </w:rPr>
        <w:t>ř</w:t>
      </w:r>
      <w:r w:rsidRPr="00370F42">
        <w:rPr>
          <w:sz w:val="24"/>
          <w:szCs w:val="24"/>
        </w:rPr>
        <w:t xml:space="preserve">íkladem je výskyt monofágní bejlomorky – </w:t>
      </w:r>
      <w:r w:rsidRPr="00370F42">
        <w:rPr>
          <w:i/>
          <w:iCs/>
          <w:sz w:val="24"/>
          <w:szCs w:val="24"/>
        </w:rPr>
        <w:t xml:space="preserve">Oligotrophus taxi, </w:t>
      </w:r>
      <w:r w:rsidRPr="00370F42">
        <w:rPr>
          <w:sz w:val="24"/>
          <w:szCs w:val="24"/>
        </w:rPr>
        <w:t>která potvrzuje p</w:t>
      </w:r>
      <w:r w:rsidRPr="00C32E61">
        <w:rPr>
          <w:sz w:val="24"/>
          <w:szCs w:val="24"/>
        </w:rPr>
        <w:t>ů</w:t>
      </w:r>
      <w:r w:rsidRPr="00370F42">
        <w:rPr>
          <w:sz w:val="24"/>
          <w:szCs w:val="24"/>
        </w:rPr>
        <w:t>vodnost tisu v lokalit</w:t>
      </w:r>
      <w:r w:rsidRPr="00C32E61">
        <w:rPr>
          <w:sz w:val="24"/>
          <w:szCs w:val="24"/>
        </w:rPr>
        <w:t>ě</w:t>
      </w:r>
      <w:r w:rsidRPr="00370F42">
        <w:rPr>
          <w:sz w:val="24"/>
          <w:szCs w:val="24"/>
        </w:rPr>
        <w:t>. Z xerotermních druhů v</w:t>
      </w:r>
      <w:r w:rsidR="00A62C6D">
        <w:rPr>
          <w:sz w:val="24"/>
          <w:szCs w:val="24"/>
        </w:rPr>
        <w:t>ázaných na bezlesí byli zjištěni</w:t>
      </w:r>
      <w:r w:rsidRPr="00370F42">
        <w:rPr>
          <w:sz w:val="24"/>
          <w:szCs w:val="24"/>
        </w:rPr>
        <w:t xml:space="preserve"> </w:t>
      </w:r>
      <w:r w:rsidR="00F27970">
        <w:rPr>
          <w:sz w:val="24"/>
          <w:szCs w:val="24"/>
        </w:rPr>
        <w:t>z mandelinek dřepčík</w:t>
      </w:r>
      <w:r w:rsidRPr="00370F42">
        <w:rPr>
          <w:sz w:val="24"/>
          <w:szCs w:val="24"/>
        </w:rPr>
        <w:t xml:space="preserve"> </w:t>
      </w:r>
      <w:r w:rsidRPr="00370F42">
        <w:rPr>
          <w:i/>
          <w:sz w:val="24"/>
          <w:szCs w:val="24"/>
        </w:rPr>
        <w:t>Psylloides instabilis</w:t>
      </w:r>
      <w:r w:rsidRPr="00370F42">
        <w:rPr>
          <w:sz w:val="24"/>
          <w:szCs w:val="24"/>
        </w:rPr>
        <w:t xml:space="preserve"> a </w:t>
      </w:r>
      <w:r w:rsidR="00F27970">
        <w:rPr>
          <w:sz w:val="24"/>
          <w:szCs w:val="24"/>
        </w:rPr>
        <w:t xml:space="preserve">štítonoš </w:t>
      </w:r>
      <w:r w:rsidRPr="00370F42">
        <w:rPr>
          <w:i/>
          <w:sz w:val="24"/>
          <w:szCs w:val="24"/>
        </w:rPr>
        <w:t>Cassi</w:t>
      </w:r>
      <w:r w:rsidR="00F27970">
        <w:rPr>
          <w:i/>
          <w:sz w:val="24"/>
          <w:szCs w:val="24"/>
        </w:rPr>
        <w:t>d</w:t>
      </w:r>
      <w:r w:rsidRPr="00370F42">
        <w:rPr>
          <w:i/>
          <w:sz w:val="24"/>
          <w:szCs w:val="24"/>
        </w:rPr>
        <w:t xml:space="preserve">a pannonica, </w:t>
      </w:r>
      <w:r w:rsidRPr="00370F42">
        <w:rPr>
          <w:sz w:val="24"/>
          <w:szCs w:val="24"/>
        </w:rPr>
        <w:t>z</w:t>
      </w:r>
      <w:r w:rsidR="00A62C6D">
        <w:rPr>
          <w:sz w:val="24"/>
          <w:szCs w:val="24"/>
        </w:rPr>
        <w:t> </w:t>
      </w:r>
      <w:r w:rsidRPr="00370F42">
        <w:rPr>
          <w:sz w:val="24"/>
          <w:szCs w:val="24"/>
        </w:rPr>
        <w:t>nosatcovitých</w:t>
      </w:r>
      <w:r w:rsidR="00A62C6D">
        <w:rPr>
          <w:sz w:val="24"/>
          <w:szCs w:val="24"/>
        </w:rPr>
        <w:t xml:space="preserve"> pak</w:t>
      </w:r>
      <w:r w:rsidRPr="00370F42">
        <w:rPr>
          <w:sz w:val="24"/>
          <w:szCs w:val="24"/>
        </w:rPr>
        <w:t xml:space="preserve"> </w:t>
      </w:r>
      <w:r w:rsidRPr="00370F42">
        <w:rPr>
          <w:i/>
          <w:sz w:val="24"/>
          <w:szCs w:val="24"/>
        </w:rPr>
        <w:t>Apion formanek</w:t>
      </w:r>
      <w:r w:rsidR="00F27970">
        <w:rPr>
          <w:i/>
          <w:sz w:val="24"/>
          <w:szCs w:val="24"/>
        </w:rPr>
        <w:t>i</w:t>
      </w:r>
      <w:r w:rsidRPr="00370F42">
        <w:rPr>
          <w:i/>
          <w:sz w:val="24"/>
          <w:szCs w:val="24"/>
        </w:rPr>
        <w:t xml:space="preserve">, Otiorhynchus </w:t>
      </w:r>
      <w:r w:rsidRPr="00370F42">
        <w:rPr>
          <w:rStyle w:val="Zvraznn"/>
          <w:color w:val="222222"/>
          <w:sz w:val="24"/>
          <w:szCs w:val="24"/>
        </w:rPr>
        <w:t xml:space="preserve">geniculatus </w:t>
      </w:r>
      <w:r w:rsidRPr="00370F42">
        <w:rPr>
          <w:color w:val="222222"/>
          <w:sz w:val="24"/>
          <w:szCs w:val="24"/>
        </w:rPr>
        <w:t>a bezkřídlý</w:t>
      </w:r>
      <w:r w:rsidR="00A62C6D">
        <w:rPr>
          <w:color w:val="222222"/>
          <w:sz w:val="24"/>
          <w:szCs w:val="24"/>
        </w:rPr>
        <w:t xml:space="preserve"> nosatec</w:t>
      </w:r>
      <w:r w:rsidRPr="00370F42">
        <w:rPr>
          <w:color w:val="222222"/>
          <w:sz w:val="24"/>
          <w:szCs w:val="24"/>
        </w:rPr>
        <w:t xml:space="preserve"> </w:t>
      </w:r>
      <w:r w:rsidRPr="00370F42">
        <w:rPr>
          <w:rStyle w:val="Zvraznn"/>
          <w:color w:val="222222"/>
          <w:sz w:val="24"/>
          <w:szCs w:val="24"/>
        </w:rPr>
        <w:t>Trachyphloeus angustisetulus</w:t>
      </w:r>
      <w:r w:rsidRPr="00370F42">
        <w:rPr>
          <w:i/>
          <w:sz w:val="24"/>
          <w:szCs w:val="24"/>
        </w:rPr>
        <w:t>.</w:t>
      </w:r>
    </w:p>
    <w:p w:rsidR="00CC4A0D" w:rsidRPr="00370F42" w:rsidRDefault="00CC4A0D" w:rsidP="00CC4A0D">
      <w:pPr>
        <w:adjustRightInd w:val="0"/>
        <w:ind w:firstLine="708"/>
        <w:jc w:val="both"/>
        <w:rPr>
          <w:i/>
          <w:sz w:val="24"/>
          <w:szCs w:val="24"/>
        </w:rPr>
      </w:pPr>
      <w:r w:rsidRPr="00370F42">
        <w:rPr>
          <w:sz w:val="24"/>
          <w:szCs w:val="24"/>
        </w:rPr>
        <w:t xml:space="preserve">Charakteristickým druhem otevřených výslunných ploch skal a sklaních stepí je saranče modrokřídlá </w:t>
      </w:r>
      <w:r>
        <w:rPr>
          <w:sz w:val="24"/>
          <w:szCs w:val="24"/>
        </w:rPr>
        <w:t>(</w:t>
      </w:r>
      <w:r w:rsidRPr="00370F42">
        <w:rPr>
          <w:i/>
          <w:sz w:val="24"/>
          <w:szCs w:val="24"/>
        </w:rPr>
        <w:t>Oedipoda caerulescens</w:t>
      </w:r>
      <w:r>
        <w:rPr>
          <w:sz w:val="24"/>
          <w:szCs w:val="24"/>
        </w:rPr>
        <w:t>)</w:t>
      </w:r>
      <w:r w:rsidRPr="00370F42">
        <w:rPr>
          <w:i/>
          <w:sz w:val="24"/>
          <w:szCs w:val="24"/>
        </w:rPr>
        <w:t xml:space="preserve"> </w:t>
      </w:r>
      <w:r w:rsidRPr="00370F42">
        <w:rPr>
          <w:sz w:val="24"/>
          <w:szCs w:val="24"/>
        </w:rPr>
        <w:t xml:space="preserve">a cikáda chlumní </w:t>
      </w:r>
      <w:r>
        <w:rPr>
          <w:sz w:val="24"/>
          <w:szCs w:val="24"/>
        </w:rPr>
        <w:t>(</w:t>
      </w:r>
      <w:r w:rsidRPr="00370F42">
        <w:rPr>
          <w:i/>
          <w:sz w:val="24"/>
          <w:szCs w:val="24"/>
        </w:rPr>
        <w:t>Cicadetta montana</w:t>
      </w:r>
      <w:r>
        <w:rPr>
          <w:sz w:val="24"/>
          <w:szCs w:val="24"/>
        </w:rPr>
        <w:t>)</w:t>
      </w:r>
      <w:r w:rsidRPr="00370F42">
        <w:rPr>
          <w:i/>
          <w:sz w:val="24"/>
          <w:szCs w:val="24"/>
        </w:rPr>
        <w:t>.</w:t>
      </w:r>
    </w:p>
    <w:p w:rsidR="00CC4A0D" w:rsidRPr="00370F42" w:rsidRDefault="00CC4A0D" w:rsidP="00CC4A0D">
      <w:pPr>
        <w:adjustRightInd w:val="0"/>
        <w:ind w:firstLine="708"/>
        <w:jc w:val="both"/>
        <w:rPr>
          <w:sz w:val="24"/>
          <w:szCs w:val="24"/>
        </w:rPr>
      </w:pPr>
      <w:r w:rsidRPr="00370F42">
        <w:rPr>
          <w:sz w:val="24"/>
          <w:szCs w:val="24"/>
        </w:rPr>
        <w:t xml:space="preserve">Z fauny </w:t>
      </w:r>
      <w:r w:rsidRPr="00C32E61">
        <w:rPr>
          <w:sz w:val="24"/>
          <w:szCs w:val="24"/>
        </w:rPr>
        <w:t>denních motýlů</w:t>
      </w:r>
      <w:r w:rsidRPr="00370F42">
        <w:rPr>
          <w:b/>
          <w:sz w:val="24"/>
          <w:szCs w:val="24"/>
        </w:rPr>
        <w:t xml:space="preserve"> </w:t>
      </w:r>
      <w:r w:rsidRPr="00370F42">
        <w:rPr>
          <w:sz w:val="24"/>
          <w:szCs w:val="24"/>
        </w:rPr>
        <w:t xml:space="preserve">je nejvýznamnější výskyt okáče bělopásného </w:t>
      </w:r>
      <w:r>
        <w:rPr>
          <w:sz w:val="24"/>
          <w:szCs w:val="24"/>
        </w:rPr>
        <w:t>(</w:t>
      </w:r>
      <w:r w:rsidRPr="00370F42">
        <w:rPr>
          <w:i/>
          <w:sz w:val="24"/>
          <w:szCs w:val="24"/>
        </w:rPr>
        <w:t>Hipparchia alcyone</w:t>
      </w:r>
      <w:r w:rsidRPr="00C32E61">
        <w:rPr>
          <w:sz w:val="24"/>
          <w:szCs w:val="24"/>
        </w:rPr>
        <w:t>)</w:t>
      </w:r>
      <w:r w:rsidRPr="00370F42">
        <w:rPr>
          <w:sz w:val="24"/>
          <w:szCs w:val="24"/>
        </w:rPr>
        <w:t>, kriticky ohroženého lesního druhu</w:t>
      </w:r>
      <w:r>
        <w:rPr>
          <w:sz w:val="24"/>
          <w:szCs w:val="24"/>
        </w:rPr>
        <w:t>,</w:t>
      </w:r>
      <w:r w:rsidRPr="00370F42">
        <w:rPr>
          <w:sz w:val="24"/>
          <w:szCs w:val="24"/>
        </w:rPr>
        <w:t xml:space="preserve"> vázaného na řídké osluněné bory a doubravy (Farkač a kol. 2005)</w:t>
      </w:r>
      <w:r w:rsidRPr="00370F42">
        <w:rPr>
          <w:i/>
          <w:sz w:val="24"/>
          <w:szCs w:val="24"/>
        </w:rPr>
        <w:t>.</w:t>
      </w:r>
      <w:r w:rsidRPr="00370F42">
        <w:rPr>
          <w:sz w:val="24"/>
          <w:szCs w:val="24"/>
        </w:rPr>
        <w:t xml:space="preserve"> Výskyt okáče byl zjištěn až v roce 2008 v severní části – Albertových skalách, přestože byl v roce 2005 zde proveden inventariza</w:t>
      </w:r>
      <w:r w:rsidR="00A62C6D">
        <w:rPr>
          <w:sz w:val="24"/>
          <w:szCs w:val="24"/>
        </w:rPr>
        <w:t>č</w:t>
      </w:r>
      <w:r w:rsidRPr="00370F42">
        <w:rPr>
          <w:sz w:val="24"/>
          <w:szCs w:val="24"/>
        </w:rPr>
        <w:t>ní pr</w:t>
      </w:r>
      <w:r w:rsidR="00A62C6D">
        <w:rPr>
          <w:sz w:val="24"/>
          <w:szCs w:val="24"/>
        </w:rPr>
        <w:t>ů</w:t>
      </w:r>
      <w:r w:rsidRPr="00370F42">
        <w:rPr>
          <w:sz w:val="24"/>
          <w:szCs w:val="24"/>
        </w:rPr>
        <w:t xml:space="preserve">zkum </w:t>
      </w:r>
      <w:r w:rsidRPr="00370F42">
        <w:rPr>
          <w:bCs/>
          <w:sz w:val="24"/>
          <w:szCs w:val="24"/>
        </w:rPr>
        <w:t>fauny denních motýlů</w:t>
      </w:r>
      <w:r w:rsidRPr="00370F42">
        <w:rPr>
          <w:b/>
          <w:bCs/>
          <w:sz w:val="24"/>
          <w:szCs w:val="24"/>
        </w:rPr>
        <w:t xml:space="preserve"> </w:t>
      </w:r>
      <w:r w:rsidRPr="00370F42">
        <w:rPr>
          <w:sz w:val="24"/>
          <w:szCs w:val="24"/>
        </w:rPr>
        <w:t>(Ričl</w:t>
      </w:r>
      <w:r w:rsidR="00D70BFF">
        <w:rPr>
          <w:sz w:val="24"/>
          <w:szCs w:val="24"/>
        </w:rPr>
        <w:t>,</w:t>
      </w:r>
      <w:r w:rsidRPr="00370F42">
        <w:rPr>
          <w:sz w:val="24"/>
          <w:szCs w:val="24"/>
        </w:rPr>
        <w:t xml:space="preserve"> 2005). Dalším</w:t>
      </w:r>
      <w:r w:rsidR="00F27970">
        <w:rPr>
          <w:sz w:val="24"/>
          <w:szCs w:val="24"/>
        </w:rPr>
        <w:t>i</w:t>
      </w:r>
      <w:r w:rsidRPr="00370F42">
        <w:rPr>
          <w:sz w:val="24"/>
          <w:szCs w:val="24"/>
        </w:rPr>
        <w:t xml:space="preserve"> vzácnými a ohroženými druh</w:t>
      </w:r>
      <w:r w:rsidR="00F27970">
        <w:rPr>
          <w:sz w:val="24"/>
          <w:szCs w:val="24"/>
        </w:rPr>
        <w:t>y</w:t>
      </w:r>
      <w:r w:rsidRPr="00370F42">
        <w:rPr>
          <w:sz w:val="24"/>
          <w:szCs w:val="24"/>
        </w:rPr>
        <w:t xml:space="preserve"> jsou modrásek rozchodníkový </w:t>
      </w:r>
      <w:r>
        <w:rPr>
          <w:sz w:val="24"/>
          <w:szCs w:val="24"/>
        </w:rPr>
        <w:t>(</w:t>
      </w:r>
      <w:r w:rsidRPr="00370F42">
        <w:rPr>
          <w:i/>
          <w:iCs/>
          <w:sz w:val="24"/>
          <w:szCs w:val="24"/>
        </w:rPr>
        <w:t>Scolitantides orion</w:t>
      </w:r>
      <w:r>
        <w:rPr>
          <w:iCs/>
          <w:sz w:val="24"/>
          <w:szCs w:val="24"/>
        </w:rPr>
        <w:t>)</w:t>
      </w:r>
      <w:r w:rsidRPr="00370F42">
        <w:rPr>
          <w:iCs/>
          <w:sz w:val="24"/>
          <w:szCs w:val="24"/>
        </w:rPr>
        <w:t xml:space="preserve">, </w:t>
      </w:r>
      <w:r w:rsidRPr="00370F42">
        <w:rPr>
          <w:sz w:val="24"/>
          <w:szCs w:val="24"/>
        </w:rPr>
        <w:t>ostruhá</w:t>
      </w:r>
      <w:r w:rsidRPr="00A62C6D">
        <w:rPr>
          <w:sz w:val="24"/>
          <w:szCs w:val="24"/>
        </w:rPr>
        <w:t>č</w:t>
      </w:r>
      <w:r w:rsidRPr="00370F42">
        <w:rPr>
          <w:sz w:val="24"/>
          <w:szCs w:val="24"/>
        </w:rPr>
        <w:t xml:space="preserve">ek kapinicový </w:t>
      </w:r>
      <w:r>
        <w:rPr>
          <w:sz w:val="24"/>
          <w:szCs w:val="24"/>
        </w:rPr>
        <w:t>(</w:t>
      </w:r>
      <w:r w:rsidRPr="00370F42">
        <w:rPr>
          <w:i/>
          <w:iCs/>
          <w:sz w:val="24"/>
          <w:szCs w:val="24"/>
        </w:rPr>
        <w:t>Satyrium acaciae</w:t>
      </w:r>
      <w:r w:rsidRPr="00C32E61">
        <w:rPr>
          <w:iCs/>
          <w:sz w:val="24"/>
          <w:szCs w:val="24"/>
        </w:rPr>
        <w:t>)</w:t>
      </w:r>
      <w:r w:rsidRPr="00370F42">
        <w:rPr>
          <w:i/>
          <w:iCs/>
          <w:sz w:val="24"/>
          <w:szCs w:val="24"/>
        </w:rPr>
        <w:t xml:space="preserve"> </w:t>
      </w:r>
      <w:r w:rsidRPr="00370F42">
        <w:rPr>
          <w:iCs/>
          <w:sz w:val="24"/>
          <w:szCs w:val="24"/>
        </w:rPr>
        <w:t xml:space="preserve">a okáč kluběnkový </w:t>
      </w:r>
      <w:r>
        <w:rPr>
          <w:iCs/>
          <w:sz w:val="24"/>
          <w:szCs w:val="24"/>
        </w:rPr>
        <w:t>(</w:t>
      </w:r>
      <w:r w:rsidRPr="00370F42">
        <w:rPr>
          <w:i/>
          <w:iCs/>
          <w:sz w:val="24"/>
          <w:szCs w:val="24"/>
        </w:rPr>
        <w:t>Erebia aethiops</w:t>
      </w:r>
      <w:r>
        <w:rPr>
          <w:iCs/>
          <w:sz w:val="24"/>
          <w:szCs w:val="24"/>
        </w:rPr>
        <w:t>)</w:t>
      </w:r>
      <w:r w:rsidRPr="00370F42">
        <w:rPr>
          <w:i/>
          <w:iCs/>
          <w:sz w:val="24"/>
          <w:szCs w:val="24"/>
        </w:rPr>
        <w:t xml:space="preserve"> </w:t>
      </w:r>
      <w:r w:rsidRPr="00370F42">
        <w:rPr>
          <w:iCs/>
          <w:sz w:val="24"/>
          <w:szCs w:val="24"/>
        </w:rPr>
        <w:t>(Ričl 2005, Pokorný vlastní pozorování)</w:t>
      </w:r>
      <w:r w:rsidRPr="00370F42">
        <w:rPr>
          <w:sz w:val="24"/>
          <w:szCs w:val="24"/>
        </w:rPr>
        <w:t xml:space="preserve">. </w:t>
      </w:r>
    </w:p>
    <w:p w:rsidR="00CC4A0D" w:rsidRPr="00370F42" w:rsidRDefault="00CC4A0D" w:rsidP="00CC4A0D">
      <w:pPr>
        <w:adjustRightInd w:val="0"/>
        <w:ind w:firstLine="708"/>
        <w:jc w:val="both"/>
        <w:rPr>
          <w:i/>
          <w:sz w:val="24"/>
          <w:szCs w:val="24"/>
        </w:rPr>
      </w:pPr>
      <w:r w:rsidRPr="00370F42">
        <w:rPr>
          <w:sz w:val="24"/>
          <w:szCs w:val="24"/>
        </w:rPr>
        <w:lastRenderedPageBreak/>
        <w:t xml:space="preserve">Z obojživelníků se vyskytuje mlok skvrnitý </w:t>
      </w:r>
      <w:r>
        <w:rPr>
          <w:sz w:val="24"/>
          <w:szCs w:val="24"/>
        </w:rPr>
        <w:t>(</w:t>
      </w:r>
      <w:r w:rsidRPr="00370F42">
        <w:rPr>
          <w:i/>
          <w:sz w:val="24"/>
          <w:szCs w:val="24"/>
        </w:rPr>
        <w:t>Salamandra salamandra</w:t>
      </w:r>
      <w:r w:rsidRPr="00C32E61">
        <w:rPr>
          <w:sz w:val="24"/>
          <w:szCs w:val="24"/>
        </w:rPr>
        <w:t>)</w:t>
      </w:r>
      <w:r>
        <w:rPr>
          <w:sz w:val="24"/>
          <w:szCs w:val="24"/>
        </w:rPr>
        <w:t xml:space="preserve"> v nepočetné populaci,</w:t>
      </w:r>
      <w:r w:rsidRPr="00370F42">
        <w:rPr>
          <w:sz w:val="24"/>
          <w:szCs w:val="24"/>
        </w:rPr>
        <w:t xml:space="preserve"> charakteristický obyvatel suťových lesů v kaňonu Vltavy a ropucha obecná </w:t>
      </w:r>
      <w:r>
        <w:rPr>
          <w:sz w:val="24"/>
          <w:szCs w:val="24"/>
        </w:rPr>
        <w:t>(</w:t>
      </w:r>
      <w:r w:rsidRPr="00370F42">
        <w:rPr>
          <w:i/>
          <w:sz w:val="24"/>
          <w:szCs w:val="24"/>
        </w:rPr>
        <w:t>Bufo bufo</w:t>
      </w:r>
      <w:r>
        <w:rPr>
          <w:sz w:val="24"/>
          <w:szCs w:val="24"/>
        </w:rPr>
        <w:t>)</w:t>
      </w:r>
      <w:r w:rsidRPr="00370F42">
        <w:rPr>
          <w:i/>
          <w:sz w:val="24"/>
          <w:szCs w:val="24"/>
        </w:rPr>
        <w:t xml:space="preserve"> </w:t>
      </w:r>
      <w:r w:rsidRPr="00370F42">
        <w:rPr>
          <w:sz w:val="24"/>
          <w:szCs w:val="24"/>
        </w:rPr>
        <w:t>(Pokorný, vlastní pozorování)</w:t>
      </w:r>
      <w:r w:rsidRPr="00370F42">
        <w:rPr>
          <w:i/>
          <w:sz w:val="24"/>
          <w:szCs w:val="24"/>
        </w:rPr>
        <w:t>.</w:t>
      </w:r>
    </w:p>
    <w:p w:rsidR="00CC4A0D" w:rsidRPr="00C32E61" w:rsidRDefault="00CC4A0D" w:rsidP="00CC4A0D">
      <w:pPr>
        <w:adjustRightInd w:val="0"/>
        <w:ind w:firstLine="708"/>
        <w:jc w:val="both"/>
        <w:rPr>
          <w:sz w:val="24"/>
          <w:szCs w:val="24"/>
        </w:rPr>
      </w:pPr>
      <w:r w:rsidRPr="00370F42">
        <w:rPr>
          <w:sz w:val="24"/>
          <w:szCs w:val="24"/>
        </w:rPr>
        <w:t xml:space="preserve">Z </w:t>
      </w:r>
      <w:r w:rsidRPr="00C32E61">
        <w:rPr>
          <w:sz w:val="24"/>
          <w:szCs w:val="24"/>
        </w:rPr>
        <w:t xml:space="preserve">plazů </w:t>
      </w:r>
      <w:r w:rsidRPr="00370F42">
        <w:rPr>
          <w:sz w:val="24"/>
          <w:szCs w:val="24"/>
        </w:rPr>
        <w:t>je nejvýznamn</w:t>
      </w:r>
      <w:r w:rsidRPr="00C32E61">
        <w:rPr>
          <w:sz w:val="24"/>
          <w:szCs w:val="24"/>
        </w:rPr>
        <w:t>ě</w:t>
      </w:r>
      <w:r w:rsidRPr="00370F42">
        <w:rPr>
          <w:sz w:val="24"/>
          <w:szCs w:val="24"/>
        </w:rPr>
        <w:t>jší výskyt kriticky ohrožené ješt</w:t>
      </w:r>
      <w:r w:rsidRPr="00C32E61">
        <w:rPr>
          <w:sz w:val="24"/>
          <w:szCs w:val="24"/>
        </w:rPr>
        <w:t>ě</w:t>
      </w:r>
      <w:r w:rsidRPr="00370F42">
        <w:rPr>
          <w:sz w:val="24"/>
          <w:szCs w:val="24"/>
        </w:rPr>
        <w:t xml:space="preserve">rky zelené </w:t>
      </w:r>
      <w:r>
        <w:rPr>
          <w:sz w:val="24"/>
          <w:szCs w:val="24"/>
        </w:rPr>
        <w:t>(</w:t>
      </w:r>
      <w:r w:rsidRPr="00C32E61">
        <w:rPr>
          <w:i/>
          <w:sz w:val="24"/>
          <w:szCs w:val="24"/>
        </w:rPr>
        <w:t>Lacerta viridis</w:t>
      </w:r>
      <w:r>
        <w:rPr>
          <w:sz w:val="24"/>
          <w:szCs w:val="24"/>
        </w:rPr>
        <w:t>)</w:t>
      </w:r>
      <w:r w:rsidRPr="00370F42">
        <w:rPr>
          <w:sz w:val="24"/>
          <w:szCs w:val="24"/>
        </w:rPr>
        <w:t>, která se zde</w:t>
      </w:r>
      <w:r>
        <w:rPr>
          <w:sz w:val="24"/>
          <w:szCs w:val="24"/>
        </w:rPr>
        <w:t xml:space="preserve"> </w:t>
      </w:r>
      <w:r w:rsidRPr="00370F42">
        <w:rPr>
          <w:sz w:val="24"/>
          <w:szCs w:val="24"/>
        </w:rPr>
        <w:t>vyskytuje v nevelké populaci (Fischer in litt., Pokorný</w:t>
      </w:r>
      <w:r w:rsidR="00A62C6D">
        <w:rPr>
          <w:sz w:val="24"/>
          <w:szCs w:val="24"/>
        </w:rPr>
        <w:t xml:space="preserve"> a Klaudys -</w:t>
      </w:r>
      <w:r w:rsidRPr="00370F42">
        <w:rPr>
          <w:sz w:val="24"/>
          <w:szCs w:val="24"/>
        </w:rPr>
        <w:t xml:space="preserve"> vlastní pozorování). Dále se vyskytuje užovka hladká </w:t>
      </w:r>
      <w:r>
        <w:rPr>
          <w:sz w:val="24"/>
          <w:szCs w:val="24"/>
        </w:rPr>
        <w:t>(</w:t>
      </w:r>
      <w:r w:rsidRPr="00370F42">
        <w:rPr>
          <w:i/>
          <w:sz w:val="24"/>
          <w:szCs w:val="24"/>
        </w:rPr>
        <w:t>Coronella austriaca</w:t>
      </w:r>
      <w:r>
        <w:rPr>
          <w:sz w:val="24"/>
          <w:szCs w:val="24"/>
        </w:rPr>
        <w:t>)</w:t>
      </w:r>
      <w:r w:rsidRPr="00370F42">
        <w:rPr>
          <w:i/>
          <w:sz w:val="24"/>
          <w:szCs w:val="24"/>
        </w:rPr>
        <w:t xml:space="preserve"> </w:t>
      </w:r>
      <w:r w:rsidRPr="00370F42">
        <w:rPr>
          <w:sz w:val="24"/>
          <w:szCs w:val="24"/>
        </w:rPr>
        <w:t xml:space="preserve">a ještěrka obecná </w:t>
      </w:r>
      <w:r>
        <w:rPr>
          <w:sz w:val="24"/>
          <w:szCs w:val="24"/>
        </w:rPr>
        <w:t>(</w:t>
      </w:r>
      <w:r w:rsidRPr="00370F42">
        <w:rPr>
          <w:i/>
          <w:sz w:val="24"/>
          <w:szCs w:val="24"/>
        </w:rPr>
        <w:t>Lacerta agilis</w:t>
      </w:r>
      <w:r>
        <w:rPr>
          <w:sz w:val="24"/>
          <w:szCs w:val="24"/>
        </w:rPr>
        <w:t>)</w:t>
      </w:r>
      <w:r w:rsidRPr="00370F42">
        <w:rPr>
          <w:i/>
          <w:sz w:val="24"/>
          <w:szCs w:val="24"/>
        </w:rPr>
        <w:t xml:space="preserve"> </w:t>
      </w:r>
      <w:r w:rsidRPr="00370F42">
        <w:rPr>
          <w:sz w:val="24"/>
          <w:szCs w:val="24"/>
        </w:rPr>
        <w:t>(Fischer in litt).</w:t>
      </w:r>
    </w:p>
    <w:p w:rsidR="00CC4A0D" w:rsidRDefault="00CC4A0D" w:rsidP="00CC4A0D">
      <w:pPr>
        <w:adjustRightInd w:val="0"/>
        <w:ind w:firstLine="708"/>
        <w:jc w:val="both"/>
        <w:rPr>
          <w:sz w:val="24"/>
          <w:szCs w:val="24"/>
        </w:rPr>
      </w:pPr>
      <w:r w:rsidRPr="00370F42">
        <w:rPr>
          <w:sz w:val="24"/>
          <w:szCs w:val="24"/>
        </w:rPr>
        <w:t xml:space="preserve">Z </w:t>
      </w:r>
      <w:r w:rsidRPr="00C32E61">
        <w:rPr>
          <w:sz w:val="24"/>
          <w:szCs w:val="24"/>
        </w:rPr>
        <w:t xml:space="preserve">ptactva </w:t>
      </w:r>
      <w:r w:rsidRPr="00370F42">
        <w:rPr>
          <w:sz w:val="24"/>
          <w:szCs w:val="24"/>
        </w:rPr>
        <w:t>krom</w:t>
      </w:r>
      <w:r w:rsidRPr="00C32E61">
        <w:rPr>
          <w:sz w:val="24"/>
          <w:szCs w:val="24"/>
        </w:rPr>
        <w:t xml:space="preserve">ě </w:t>
      </w:r>
      <w:r w:rsidRPr="00370F42">
        <w:rPr>
          <w:sz w:val="24"/>
          <w:szCs w:val="24"/>
        </w:rPr>
        <w:t>b</w:t>
      </w:r>
      <w:r w:rsidRPr="00C32E61">
        <w:rPr>
          <w:sz w:val="24"/>
          <w:szCs w:val="24"/>
        </w:rPr>
        <w:t>ě</w:t>
      </w:r>
      <w:r w:rsidRPr="00370F42">
        <w:rPr>
          <w:sz w:val="24"/>
          <w:szCs w:val="24"/>
        </w:rPr>
        <w:t>žných lesních pták</w:t>
      </w:r>
      <w:r w:rsidRPr="00C32E61">
        <w:rPr>
          <w:sz w:val="24"/>
          <w:szCs w:val="24"/>
        </w:rPr>
        <w:t xml:space="preserve">ů </w:t>
      </w:r>
      <w:r w:rsidRPr="00370F42">
        <w:rPr>
          <w:sz w:val="24"/>
          <w:szCs w:val="24"/>
        </w:rPr>
        <w:t>hnízdí v chrán</w:t>
      </w:r>
      <w:r w:rsidRPr="00C32E61">
        <w:rPr>
          <w:sz w:val="24"/>
          <w:szCs w:val="24"/>
        </w:rPr>
        <w:t>ě</w:t>
      </w:r>
      <w:r w:rsidRPr="00370F42">
        <w:rPr>
          <w:sz w:val="24"/>
          <w:szCs w:val="24"/>
        </w:rPr>
        <w:t>ném území n</w:t>
      </w:r>
      <w:r w:rsidRPr="00C32E61">
        <w:rPr>
          <w:sz w:val="24"/>
          <w:szCs w:val="24"/>
        </w:rPr>
        <w:t>ě</w:t>
      </w:r>
      <w:r w:rsidRPr="00370F42">
        <w:rPr>
          <w:sz w:val="24"/>
          <w:szCs w:val="24"/>
        </w:rPr>
        <w:t>kolik druh</w:t>
      </w:r>
      <w:r w:rsidRPr="00C32E61">
        <w:rPr>
          <w:sz w:val="24"/>
          <w:szCs w:val="24"/>
        </w:rPr>
        <w:t>ů</w:t>
      </w:r>
      <w:r w:rsidRPr="00370F42">
        <w:rPr>
          <w:sz w:val="24"/>
          <w:szCs w:val="24"/>
        </w:rPr>
        <w:t>, vázaných na listnaté a smíšené lesy, nepravidelně hnízdí siln</w:t>
      </w:r>
      <w:r w:rsidRPr="00C32E61">
        <w:rPr>
          <w:sz w:val="24"/>
          <w:szCs w:val="24"/>
        </w:rPr>
        <w:t xml:space="preserve">ě </w:t>
      </w:r>
      <w:r w:rsidRPr="00370F42">
        <w:rPr>
          <w:sz w:val="24"/>
          <w:szCs w:val="24"/>
        </w:rPr>
        <w:t>ohrožený holub doup</w:t>
      </w:r>
      <w:r w:rsidRPr="00C32E61">
        <w:rPr>
          <w:sz w:val="24"/>
          <w:szCs w:val="24"/>
        </w:rPr>
        <w:t>ň</w:t>
      </w:r>
      <w:r w:rsidRPr="00370F42">
        <w:rPr>
          <w:sz w:val="24"/>
          <w:szCs w:val="24"/>
        </w:rPr>
        <w:t>ák</w:t>
      </w:r>
      <w:r>
        <w:rPr>
          <w:sz w:val="24"/>
          <w:szCs w:val="24"/>
        </w:rPr>
        <w:t xml:space="preserve"> (</w:t>
      </w:r>
      <w:r w:rsidRPr="00C32E61">
        <w:rPr>
          <w:i/>
          <w:sz w:val="24"/>
          <w:szCs w:val="24"/>
        </w:rPr>
        <w:t>Columba</w:t>
      </w:r>
      <w:r w:rsidRPr="00370F42">
        <w:rPr>
          <w:i/>
          <w:iCs/>
          <w:sz w:val="24"/>
          <w:szCs w:val="24"/>
        </w:rPr>
        <w:t xml:space="preserve"> oenas</w:t>
      </w:r>
      <w:r>
        <w:rPr>
          <w:iCs/>
          <w:sz w:val="24"/>
          <w:szCs w:val="24"/>
        </w:rPr>
        <w:t>)</w:t>
      </w:r>
      <w:r w:rsidRPr="00370F42">
        <w:rPr>
          <w:sz w:val="24"/>
          <w:szCs w:val="24"/>
        </w:rPr>
        <w:t>, ohrožený lejsek šedý</w:t>
      </w:r>
      <w:r>
        <w:rPr>
          <w:sz w:val="24"/>
          <w:szCs w:val="24"/>
        </w:rPr>
        <w:t xml:space="preserve"> (</w:t>
      </w:r>
      <w:r w:rsidRPr="00370F42">
        <w:rPr>
          <w:i/>
          <w:iCs/>
          <w:sz w:val="24"/>
          <w:szCs w:val="24"/>
        </w:rPr>
        <w:t>Muscicapa striata</w:t>
      </w:r>
      <w:r>
        <w:rPr>
          <w:iCs/>
          <w:sz w:val="24"/>
          <w:szCs w:val="24"/>
        </w:rPr>
        <w:t>)</w:t>
      </w:r>
      <w:r w:rsidRPr="00370F42">
        <w:rPr>
          <w:sz w:val="24"/>
          <w:szCs w:val="24"/>
        </w:rPr>
        <w:t>, budní</w:t>
      </w:r>
      <w:r w:rsidRPr="00C32E61">
        <w:rPr>
          <w:sz w:val="24"/>
          <w:szCs w:val="24"/>
        </w:rPr>
        <w:t>č</w:t>
      </w:r>
      <w:r w:rsidRPr="00370F42">
        <w:rPr>
          <w:sz w:val="24"/>
          <w:szCs w:val="24"/>
        </w:rPr>
        <w:t>ek lesní</w:t>
      </w:r>
      <w:r>
        <w:rPr>
          <w:sz w:val="24"/>
          <w:szCs w:val="24"/>
        </w:rPr>
        <w:t xml:space="preserve"> (</w:t>
      </w:r>
      <w:r w:rsidRPr="00370F42">
        <w:rPr>
          <w:i/>
          <w:iCs/>
          <w:sz w:val="24"/>
          <w:szCs w:val="24"/>
        </w:rPr>
        <w:t>Phylloscopus sibilatrix</w:t>
      </w:r>
      <w:r>
        <w:rPr>
          <w:iCs/>
          <w:sz w:val="24"/>
          <w:szCs w:val="24"/>
        </w:rPr>
        <w:t>)</w:t>
      </w:r>
      <w:r w:rsidRPr="00370F42">
        <w:rPr>
          <w:i/>
          <w:iCs/>
          <w:sz w:val="24"/>
          <w:szCs w:val="24"/>
        </w:rPr>
        <w:t xml:space="preserve"> </w:t>
      </w:r>
      <w:r w:rsidRPr="00370F42">
        <w:rPr>
          <w:iCs/>
          <w:sz w:val="24"/>
          <w:szCs w:val="24"/>
        </w:rPr>
        <w:t xml:space="preserve">a lejsek bělokrký </w:t>
      </w:r>
      <w:r>
        <w:rPr>
          <w:iCs/>
          <w:sz w:val="24"/>
          <w:szCs w:val="24"/>
        </w:rPr>
        <w:t>(</w:t>
      </w:r>
      <w:r w:rsidRPr="00370F42">
        <w:rPr>
          <w:i/>
          <w:iCs/>
          <w:sz w:val="24"/>
          <w:szCs w:val="24"/>
        </w:rPr>
        <w:t>Ficedula hypoleuca</w:t>
      </w:r>
      <w:r>
        <w:rPr>
          <w:iCs/>
          <w:sz w:val="24"/>
          <w:szCs w:val="24"/>
        </w:rPr>
        <w:t>)</w:t>
      </w:r>
      <w:r w:rsidRPr="00370F42">
        <w:rPr>
          <w:sz w:val="24"/>
          <w:szCs w:val="24"/>
        </w:rPr>
        <w:t>. Pravideln</w:t>
      </w:r>
      <w:r w:rsidRPr="00A62C6D">
        <w:rPr>
          <w:sz w:val="24"/>
          <w:szCs w:val="24"/>
        </w:rPr>
        <w:t xml:space="preserve">ě </w:t>
      </w:r>
      <w:r w:rsidRPr="00370F42">
        <w:rPr>
          <w:sz w:val="24"/>
          <w:szCs w:val="24"/>
        </w:rPr>
        <w:t xml:space="preserve">zde hnízdí také včelojed lesní </w:t>
      </w:r>
      <w:r>
        <w:rPr>
          <w:sz w:val="24"/>
          <w:szCs w:val="24"/>
        </w:rPr>
        <w:t>(</w:t>
      </w:r>
      <w:r w:rsidRPr="00370F42">
        <w:rPr>
          <w:i/>
          <w:sz w:val="24"/>
          <w:szCs w:val="24"/>
        </w:rPr>
        <w:t>Pernis apivorus</w:t>
      </w:r>
      <w:r>
        <w:rPr>
          <w:sz w:val="24"/>
          <w:szCs w:val="24"/>
        </w:rPr>
        <w:t>)</w:t>
      </w:r>
      <w:r w:rsidRPr="00370F42">
        <w:rPr>
          <w:i/>
          <w:sz w:val="24"/>
          <w:szCs w:val="24"/>
        </w:rPr>
        <w:t xml:space="preserve">, </w:t>
      </w:r>
      <w:r w:rsidRPr="00370F42">
        <w:rPr>
          <w:sz w:val="24"/>
          <w:szCs w:val="24"/>
        </w:rPr>
        <w:t xml:space="preserve">výr velký </w:t>
      </w:r>
      <w:r>
        <w:rPr>
          <w:sz w:val="24"/>
          <w:szCs w:val="24"/>
        </w:rPr>
        <w:t>(</w:t>
      </w:r>
      <w:r w:rsidRPr="00370F42">
        <w:rPr>
          <w:i/>
          <w:sz w:val="24"/>
          <w:szCs w:val="24"/>
        </w:rPr>
        <w:t>Bubo bubo</w:t>
      </w:r>
      <w:r>
        <w:rPr>
          <w:sz w:val="24"/>
          <w:szCs w:val="24"/>
        </w:rPr>
        <w:t>)</w:t>
      </w:r>
      <w:r w:rsidRPr="00370F42">
        <w:rPr>
          <w:i/>
          <w:sz w:val="24"/>
          <w:szCs w:val="24"/>
        </w:rPr>
        <w:t xml:space="preserve"> </w:t>
      </w:r>
      <w:r w:rsidRPr="00370F42">
        <w:rPr>
          <w:sz w:val="24"/>
          <w:szCs w:val="24"/>
        </w:rPr>
        <w:t xml:space="preserve">a puštík obecný </w:t>
      </w:r>
      <w:r>
        <w:rPr>
          <w:sz w:val="24"/>
          <w:szCs w:val="24"/>
        </w:rPr>
        <w:t>(</w:t>
      </w:r>
      <w:r w:rsidRPr="00370F42">
        <w:rPr>
          <w:i/>
          <w:iCs/>
          <w:sz w:val="24"/>
          <w:szCs w:val="24"/>
        </w:rPr>
        <w:t>Strix aluco</w:t>
      </w:r>
      <w:r>
        <w:rPr>
          <w:iCs/>
          <w:sz w:val="24"/>
          <w:szCs w:val="24"/>
        </w:rPr>
        <w:t>)</w:t>
      </w:r>
      <w:r w:rsidRPr="00370F42">
        <w:rPr>
          <w:i/>
          <w:iCs/>
          <w:sz w:val="24"/>
          <w:szCs w:val="24"/>
        </w:rPr>
        <w:t xml:space="preserve"> </w:t>
      </w:r>
      <w:r w:rsidRPr="00370F42">
        <w:rPr>
          <w:iCs/>
          <w:sz w:val="24"/>
          <w:szCs w:val="24"/>
        </w:rPr>
        <w:t>(Veselý in verb., Pokorný vlastní pozorování)</w:t>
      </w:r>
      <w:r w:rsidR="00077A01">
        <w:rPr>
          <w:sz w:val="24"/>
          <w:szCs w:val="24"/>
        </w:rPr>
        <w:t>.</w:t>
      </w:r>
    </w:p>
    <w:p w:rsidR="00077A01" w:rsidRPr="00370F42" w:rsidRDefault="00077A01" w:rsidP="00CC4A0D">
      <w:pPr>
        <w:adjustRightInd w:val="0"/>
        <w:ind w:firstLine="708"/>
        <w:jc w:val="both"/>
        <w:rPr>
          <w:sz w:val="24"/>
          <w:szCs w:val="24"/>
        </w:rPr>
      </w:pPr>
      <w:r>
        <w:rPr>
          <w:sz w:val="24"/>
          <w:szCs w:val="24"/>
        </w:rPr>
        <w:t xml:space="preserve">Savce nově sledoval Bárta (2011). V NPR se vyskytují relativně běžné </w:t>
      </w:r>
      <w:r w:rsidR="00A62C6D">
        <w:rPr>
          <w:sz w:val="24"/>
          <w:szCs w:val="24"/>
        </w:rPr>
        <w:t>lesní druhy.</w:t>
      </w:r>
      <w:r>
        <w:rPr>
          <w:sz w:val="24"/>
          <w:szCs w:val="24"/>
        </w:rPr>
        <w:t xml:space="preserve"> I na strmých svazích se vyskytuje prase divoké, srnec a ojediněle i muflon, s čímž je třeba počítat při ochraně lesa. </w:t>
      </w:r>
    </w:p>
    <w:p w:rsidR="00CC4A0D" w:rsidRDefault="00CC4A0D" w:rsidP="00CC4A0D">
      <w:pPr>
        <w:rPr>
          <w:sz w:val="24"/>
        </w:rPr>
      </w:pPr>
    </w:p>
    <w:p w:rsidR="000A23DF" w:rsidRDefault="000A23DF" w:rsidP="000A23DF">
      <w:pPr>
        <w:jc w:val="both"/>
        <w:rPr>
          <w:b/>
          <w:sz w:val="24"/>
          <w:szCs w:val="24"/>
        </w:rPr>
      </w:pPr>
      <w:r w:rsidRPr="000A23DF">
        <w:rPr>
          <w:b/>
          <w:sz w:val="24"/>
          <w:szCs w:val="24"/>
        </w:rPr>
        <w:t>Významné typy přírodních stanovišť</w:t>
      </w:r>
      <w:r>
        <w:rPr>
          <w:b/>
          <w:sz w:val="24"/>
          <w:szCs w:val="24"/>
        </w:rPr>
        <w:t xml:space="preserve"> </w:t>
      </w:r>
      <w:r w:rsidR="00AB748C">
        <w:rPr>
          <w:b/>
          <w:sz w:val="24"/>
          <w:szCs w:val="24"/>
        </w:rPr>
        <w:t xml:space="preserve">soustavy Natura 2000 </w:t>
      </w:r>
      <w:r>
        <w:rPr>
          <w:b/>
          <w:sz w:val="24"/>
          <w:szCs w:val="24"/>
        </w:rPr>
        <w:t>(kromě uvedených v tabulce 1.</w:t>
      </w:r>
      <w:r w:rsidR="00685B40">
        <w:rPr>
          <w:b/>
          <w:sz w:val="24"/>
          <w:szCs w:val="24"/>
        </w:rPr>
        <w:t xml:space="preserve"> </w:t>
      </w:r>
      <w:r>
        <w:rPr>
          <w:b/>
          <w:sz w:val="24"/>
          <w:szCs w:val="24"/>
        </w:rPr>
        <w:t>8.</w:t>
      </w:r>
      <w:r w:rsidR="00685B40">
        <w:rPr>
          <w:b/>
          <w:sz w:val="24"/>
          <w:szCs w:val="24"/>
        </w:rPr>
        <w:t xml:space="preserve"> </w:t>
      </w:r>
      <w:r>
        <w:rPr>
          <w:b/>
          <w:sz w:val="24"/>
          <w:szCs w:val="24"/>
        </w:rPr>
        <w:t>A)</w:t>
      </w:r>
      <w:r w:rsidRPr="000A23DF">
        <w:rPr>
          <w:b/>
          <w:sz w:val="24"/>
          <w:szCs w:val="24"/>
        </w:rPr>
        <w:t>:</w:t>
      </w:r>
    </w:p>
    <w:p w:rsidR="000A23DF" w:rsidRPr="000A23DF" w:rsidRDefault="000A23DF" w:rsidP="000A23DF">
      <w:pPr>
        <w:jc w:val="both"/>
        <w:rPr>
          <w:b/>
          <w:sz w:val="24"/>
          <w:szCs w:val="24"/>
        </w:rPr>
      </w:pPr>
    </w:p>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350"/>
        <w:gridCol w:w="1276"/>
        <w:gridCol w:w="4394"/>
      </w:tblGrid>
      <w:tr w:rsidR="000A23DF" w:rsidRPr="008D1825">
        <w:trPr>
          <w:cantSplit/>
          <w:trHeight w:val="270"/>
        </w:trPr>
        <w:tc>
          <w:tcPr>
            <w:tcW w:w="3350" w:type="dxa"/>
            <w:tcBorders>
              <w:top w:val="single" w:sz="18" w:space="0" w:color="auto"/>
              <w:left w:val="single" w:sz="18" w:space="0" w:color="auto"/>
              <w:bottom w:val="single" w:sz="18" w:space="0" w:color="auto"/>
              <w:right w:val="single" w:sz="12" w:space="0" w:color="auto"/>
            </w:tcBorders>
            <w:shd w:val="clear" w:color="auto" w:fill="C0C0C0"/>
          </w:tcPr>
          <w:p w:rsidR="000A23DF" w:rsidRPr="008D1825" w:rsidRDefault="000A23DF" w:rsidP="00943841">
            <w:r w:rsidRPr="008D1825">
              <w:t xml:space="preserve">kód a název typu přírodního stanoviště </w:t>
            </w:r>
          </w:p>
        </w:tc>
        <w:tc>
          <w:tcPr>
            <w:tcW w:w="1276" w:type="dxa"/>
            <w:tcBorders>
              <w:top w:val="single" w:sz="18" w:space="0" w:color="auto"/>
              <w:left w:val="single" w:sz="12" w:space="0" w:color="auto"/>
              <w:bottom w:val="single" w:sz="18" w:space="0" w:color="auto"/>
              <w:right w:val="single" w:sz="4" w:space="0" w:color="auto"/>
            </w:tcBorders>
            <w:shd w:val="clear" w:color="auto" w:fill="C0C0C0"/>
          </w:tcPr>
          <w:p w:rsidR="000A23DF" w:rsidRPr="008D1825" w:rsidRDefault="000A23DF" w:rsidP="00943841">
            <w:r w:rsidRPr="008D1825">
              <w:t>podíl plochy v ZCHÚ (%)</w:t>
            </w:r>
          </w:p>
        </w:tc>
        <w:tc>
          <w:tcPr>
            <w:tcW w:w="4394" w:type="dxa"/>
            <w:tcBorders>
              <w:top w:val="single" w:sz="18" w:space="0" w:color="auto"/>
              <w:left w:val="single" w:sz="4" w:space="0" w:color="auto"/>
              <w:bottom w:val="single" w:sz="18" w:space="0" w:color="auto"/>
              <w:right w:val="single" w:sz="18" w:space="0" w:color="auto"/>
            </w:tcBorders>
            <w:shd w:val="clear" w:color="auto" w:fill="C0C0C0"/>
          </w:tcPr>
          <w:p w:rsidR="000A23DF" w:rsidRPr="008D1825" w:rsidRDefault="000A23DF" w:rsidP="00943841">
            <w:r w:rsidRPr="008D1825">
              <w:t>popis biotopu typu přírodního stanoviště</w:t>
            </w:r>
          </w:p>
        </w:tc>
      </w:tr>
      <w:tr w:rsidR="000A23DF" w:rsidRPr="008D1825">
        <w:trPr>
          <w:cantSplit/>
          <w:trHeight w:val="247"/>
        </w:trPr>
        <w:tc>
          <w:tcPr>
            <w:tcW w:w="3350" w:type="dxa"/>
            <w:tcBorders>
              <w:top w:val="single" w:sz="4" w:space="0" w:color="auto"/>
              <w:left w:val="single" w:sz="18" w:space="0" w:color="auto"/>
              <w:bottom w:val="single" w:sz="4" w:space="0" w:color="auto"/>
              <w:right w:val="single" w:sz="12" w:space="0" w:color="auto"/>
            </w:tcBorders>
          </w:tcPr>
          <w:p w:rsidR="000A23DF" w:rsidRPr="008D1825" w:rsidRDefault="000A23DF" w:rsidP="00943841">
            <w:r>
              <w:rPr>
                <w:b/>
                <w:bCs/>
              </w:rPr>
              <w:t>40A0. Kontinentální opadavé křoviny</w:t>
            </w:r>
          </w:p>
        </w:tc>
        <w:tc>
          <w:tcPr>
            <w:tcW w:w="1276" w:type="dxa"/>
            <w:tcBorders>
              <w:top w:val="single" w:sz="4" w:space="0" w:color="auto"/>
              <w:left w:val="single" w:sz="12" w:space="0" w:color="auto"/>
              <w:bottom w:val="single" w:sz="4" w:space="0" w:color="auto"/>
              <w:right w:val="single" w:sz="4" w:space="0" w:color="auto"/>
            </w:tcBorders>
          </w:tcPr>
          <w:p w:rsidR="000A23DF" w:rsidRPr="008D1825" w:rsidRDefault="000A23DF" w:rsidP="00943841">
            <w:r>
              <w:t>1 %</w:t>
            </w:r>
          </w:p>
        </w:tc>
        <w:tc>
          <w:tcPr>
            <w:tcW w:w="4394" w:type="dxa"/>
            <w:tcBorders>
              <w:top w:val="single" w:sz="4" w:space="0" w:color="auto"/>
              <w:left w:val="single" w:sz="4" w:space="0" w:color="auto"/>
              <w:bottom w:val="single" w:sz="4" w:space="0" w:color="auto"/>
              <w:right w:val="single" w:sz="18" w:space="0" w:color="auto"/>
            </w:tcBorders>
          </w:tcPr>
          <w:p w:rsidR="000A23DF" w:rsidRPr="008D1825" w:rsidRDefault="000A23DF" w:rsidP="00943841">
            <w:r>
              <w:t>biotop doplňující panonské skalní trávníky; v současné době šířící se společenstvo s dominantním skalníkem (</w:t>
            </w:r>
            <w:r w:rsidRPr="005A32BA">
              <w:rPr>
                <w:i/>
              </w:rPr>
              <w:t>Cotoneaster integerrimus</w:t>
            </w:r>
            <w:r>
              <w:t>) a růžemi (</w:t>
            </w:r>
            <w:r w:rsidRPr="00C54C55">
              <w:rPr>
                <w:i/>
              </w:rPr>
              <w:t>Rosa</w:t>
            </w:r>
            <w:r>
              <w:t xml:space="preserve"> sp.)</w:t>
            </w:r>
          </w:p>
        </w:tc>
      </w:tr>
      <w:tr w:rsidR="000A23DF" w:rsidRPr="008D1825">
        <w:trPr>
          <w:cantSplit/>
          <w:trHeight w:val="251"/>
        </w:trPr>
        <w:tc>
          <w:tcPr>
            <w:tcW w:w="3350" w:type="dxa"/>
            <w:tcBorders>
              <w:top w:val="single" w:sz="4" w:space="0" w:color="auto"/>
              <w:left w:val="single" w:sz="18" w:space="0" w:color="auto"/>
              <w:bottom w:val="single" w:sz="18" w:space="0" w:color="auto"/>
              <w:right w:val="single" w:sz="12" w:space="0" w:color="auto"/>
            </w:tcBorders>
          </w:tcPr>
          <w:p w:rsidR="000A23DF" w:rsidRDefault="000A23DF" w:rsidP="00943841">
            <w:pPr>
              <w:rPr>
                <w:b/>
                <w:bCs/>
              </w:rPr>
            </w:pPr>
            <w:r>
              <w:rPr>
                <w:b/>
                <w:bCs/>
              </w:rPr>
              <w:t>6210. Polopřirozené suché trávníky a facie křovin na vápnitých podložích (</w:t>
            </w:r>
            <w:r w:rsidRPr="000A23DF">
              <w:rPr>
                <w:bCs/>
                <w:i/>
                <w:iCs/>
              </w:rPr>
              <w:t>Festuco-Brometalia</w:t>
            </w:r>
            <w:r>
              <w:rPr>
                <w:b/>
                <w:bCs/>
              </w:rPr>
              <w:t>)</w:t>
            </w:r>
          </w:p>
        </w:tc>
        <w:tc>
          <w:tcPr>
            <w:tcW w:w="1276" w:type="dxa"/>
            <w:tcBorders>
              <w:top w:val="single" w:sz="4" w:space="0" w:color="auto"/>
              <w:left w:val="single" w:sz="12" w:space="0" w:color="auto"/>
              <w:bottom w:val="single" w:sz="18" w:space="0" w:color="auto"/>
              <w:right w:val="single" w:sz="4" w:space="0" w:color="auto"/>
            </w:tcBorders>
          </w:tcPr>
          <w:p w:rsidR="000A23DF" w:rsidRPr="008D1825" w:rsidRDefault="00B77255" w:rsidP="00943841">
            <w:r>
              <w:t>4</w:t>
            </w:r>
            <w:r w:rsidR="000A23DF">
              <w:t xml:space="preserve"> %</w:t>
            </w:r>
          </w:p>
        </w:tc>
        <w:tc>
          <w:tcPr>
            <w:tcW w:w="4394" w:type="dxa"/>
            <w:tcBorders>
              <w:top w:val="single" w:sz="4" w:space="0" w:color="auto"/>
              <w:left w:val="single" w:sz="4" w:space="0" w:color="auto"/>
              <w:bottom w:val="single" w:sz="18" w:space="0" w:color="auto"/>
              <w:right w:val="single" w:sz="18" w:space="0" w:color="auto"/>
            </w:tcBorders>
          </w:tcPr>
          <w:p w:rsidR="000A23DF" w:rsidRPr="008D1825" w:rsidRDefault="000A23DF" w:rsidP="00943841">
            <w:r>
              <w:t>roztroušené acidofilní trávníky při okrajích lesů, popř. v některých místech výskyt na světlinách v teplomilných doubravách</w:t>
            </w:r>
          </w:p>
        </w:tc>
      </w:tr>
    </w:tbl>
    <w:p w:rsidR="000A23DF" w:rsidRDefault="000A23DF" w:rsidP="00CC4A0D">
      <w:pPr>
        <w:rPr>
          <w:sz w:val="24"/>
        </w:rPr>
      </w:pPr>
    </w:p>
    <w:p w:rsidR="00B77255" w:rsidRDefault="00B77255" w:rsidP="00B77255">
      <w:pPr>
        <w:jc w:val="both"/>
        <w:rPr>
          <w:b/>
          <w:sz w:val="24"/>
          <w:szCs w:val="24"/>
        </w:rPr>
      </w:pPr>
      <w:r w:rsidRPr="000A23DF">
        <w:rPr>
          <w:b/>
          <w:sz w:val="24"/>
          <w:szCs w:val="24"/>
        </w:rPr>
        <w:t xml:space="preserve">Významné typy </w:t>
      </w:r>
      <w:r>
        <w:rPr>
          <w:b/>
          <w:sz w:val="24"/>
          <w:szCs w:val="24"/>
        </w:rPr>
        <w:t>biotopů (nezahrnutých v soustavě Natura 2000)</w:t>
      </w:r>
      <w:r w:rsidRPr="000A23DF">
        <w:rPr>
          <w:b/>
          <w:sz w:val="24"/>
          <w:szCs w:val="24"/>
        </w:rPr>
        <w:t>:</w:t>
      </w:r>
    </w:p>
    <w:p w:rsidR="00B77255" w:rsidRPr="000A23DF" w:rsidRDefault="00B77255" w:rsidP="00B77255">
      <w:pPr>
        <w:jc w:val="both"/>
        <w:rPr>
          <w:b/>
          <w:sz w:val="24"/>
          <w:szCs w:val="24"/>
        </w:rPr>
      </w:pPr>
    </w:p>
    <w:tbl>
      <w:tblPr>
        <w:tblW w:w="0" w:type="auto"/>
        <w:tblInd w:w="1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350"/>
        <w:gridCol w:w="1276"/>
        <w:gridCol w:w="4394"/>
      </w:tblGrid>
      <w:tr w:rsidR="00B77255" w:rsidRPr="008D1825">
        <w:trPr>
          <w:cantSplit/>
          <w:trHeight w:val="270"/>
        </w:trPr>
        <w:tc>
          <w:tcPr>
            <w:tcW w:w="3350" w:type="dxa"/>
            <w:tcBorders>
              <w:top w:val="single" w:sz="18" w:space="0" w:color="auto"/>
              <w:left w:val="single" w:sz="18" w:space="0" w:color="auto"/>
              <w:bottom w:val="single" w:sz="18" w:space="0" w:color="auto"/>
              <w:right w:val="single" w:sz="12" w:space="0" w:color="auto"/>
            </w:tcBorders>
            <w:shd w:val="clear" w:color="auto" w:fill="C0C0C0"/>
          </w:tcPr>
          <w:p w:rsidR="00B77255" w:rsidRPr="008D1825" w:rsidRDefault="00B77255" w:rsidP="00AB748C">
            <w:r w:rsidRPr="008D1825">
              <w:t xml:space="preserve">kód a název typu </w:t>
            </w:r>
            <w:r>
              <w:t>biotopu</w:t>
            </w:r>
            <w:r w:rsidRPr="008D1825">
              <w:t xml:space="preserve"> </w:t>
            </w:r>
          </w:p>
        </w:tc>
        <w:tc>
          <w:tcPr>
            <w:tcW w:w="1276" w:type="dxa"/>
            <w:tcBorders>
              <w:top w:val="single" w:sz="18" w:space="0" w:color="auto"/>
              <w:left w:val="single" w:sz="12" w:space="0" w:color="auto"/>
              <w:bottom w:val="single" w:sz="18" w:space="0" w:color="auto"/>
              <w:right w:val="single" w:sz="4" w:space="0" w:color="auto"/>
            </w:tcBorders>
            <w:shd w:val="clear" w:color="auto" w:fill="C0C0C0"/>
          </w:tcPr>
          <w:p w:rsidR="00B77255" w:rsidRPr="008D1825" w:rsidRDefault="00B77255" w:rsidP="00AB748C">
            <w:r w:rsidRPr="008D1825">
              <w:t>podíl plochy v ZCHÚ (%)</w:t>
            </w:r>
          </w:p>
        </w:tc>
        <w:tc>
          <w:tcPr>
            <w:tcW w:w="4394" w:type="dxa"/>
            <w:tcBorders>
              <w:top w:val="single" w:sz="18" w:space="0" w:color="auto"/>
              <w:left w:val="single" w:sz="4" w:space="0" w:color="auto"/>
              <w:bottom w:val="single" w:sz="18" w:space="0" w:color="auto"/>
              <w:right w:val="single" w:sz="18" w:space="0" w:color="auto"/>
            </w:tcBorders>
            <w:shd w:val="clear" w:color="auto" w:fill="C0C0C0"/>
          </w:tcPr>
          <w:p w:rsidR="00B77255" w:rsidRPr="008D1825" w:rsidRDefault="00B77255" w:rsidP="00AB748C">
            <w:r w:rsidRPr="008D1825">
              <w:t>popis biotopu</w:t>
            </w:r>
          </w:p>
        </w:tc>
      </w:tr>
      <w:tr w:rsidR="00B77255" w:rsidRPr="008D1825">
        <w:trPr>
          <w:cantSplit/>
          <w:trHeight w:val="247"/>
        </w:trPr>
        <w:tc>
          <w:tcPr>
            <w:tcW w:w="3350" w:type="dxa"/>
            <w:tcBorders>
              <w:top w:val="single" w:sz="4" w:space="0" w:color="auto"/>
              <w:left w:val="single" w:sz="18" w:space="0" w:color="auto"/>
              <w:bottom w:val="single" w:sz="4" w:space="0" w:color="auto"/>
              <w:right w:val="single" w:sz="12" w:space="0" w:color="auto"/>
            </w:tcBorders>
          </w:tcPr>
          <w:p w:rsidR="00B77255" w:rsidRPr="008D1825" w:rsidRDefault="00B77255" w:rsidP="00AB748C">
            <w:r>
              <w:rPr>
                <w:b/>
                <w:bCs/>
              </w:rPr>
              <w:t>L6.5B Acidofilní teplomilné doubravy bez kručinky chlupaté (</w:t>
            </w:r>
            <w:r w:rsidRPr="00B77255">
              <w:rPr>
                <w:bCs/>
                <w:i/>
              </w:rPr>
              <w:t>Genista pilosa</w:t>
            </w:r>
            <w:r>
              <w:rPr>
                <w:b/>
                <w:bCs/>
              </w:rPr>
              <w:t xml:space="preserve">) </w:t>
            </w:r>
            <w:r w:rsidRPr="0029261C">
              <w:rPr>
                <w:bCs/>
              </w:rPr>
              <w:t>(</w:t>
            </w:r>
            <w:r w:rsidRPr="00B77255">
              <w:rPr>
                <w:bCs/>
                <w:i/>
              </w:rPr>
              <w:t>S</w:t>
            </w:r>
            <w:r>
              <w:rPr>
                <w:bCs/>
                <w:i/>
              </w:rPr>
              <w:t>orbo torminalis – Quercetum petraeae, Viscario vulgaris – Quercetum petraeae</w:t>
            </w:r>
            <w:r w:rsidRPr="0029261C">
              <w:rPr>
                <w:bCs/>
              </w:rPr>
              <w:t>)</w:t>
            </w:r>
          </w:p>
        </w:tc>
        <w:tc>
          <w:tcPr>
            <w:tcW w:w="1276" w:type="dxa"/>
            <w:tcBorders>
              <w:top w:val="single" w:sz="4" w:space="0" w:color="auto"/>
              <w:left w:val="single" w:sz="12" w:space="0" w:color="auto"/>
              <w:bottom w:val="single" w:sz="4" w:space="0" w:color="auto"/>
              <w:right w:val="single" w:sz="4" w:space="0" w:color="auto"/>
            </w:tcBorders>
          </w:tcPr>
          <w:p w:rsidR="00B77255" w:rsidRPr="008D1825" w:rsidRDefault="00B77255" w:rsidP="00AB748C">
            <w:r>
              <w:t>5 %</w:t>
            </w:r>
          </w:p>
        </w:tc>
        <w:tc>
          <w:tcPr>
            <w:tcW w:w="4394" w:type="dxa"/>
            <w:tcBorders>
              <w:top w:val="single" w:sz="4" w:space="0" w:color="auto"/>
              <w:left w:val="single" w:sz="4" w:space="0" w:color="auto"/>
              <w:bottom w:val="single" w:sz="4" w:space="0" w:color="auto"/>
              <w:right w:val="single" w:sz="18" w:space="0" w:color="auto"/>
            </w:tcBorders>
          </w:tcPr>
          <w:p w:rsidR="00B77255" w:rsidRPr="008D1825" w:rsidRDefault="00B77255" w:rsidP="00AB748C">
            <w:r>
              <w:t>rozvolněné doubravy na skalních hřbetech, výslunné polohy, tvoří mozaiku s teplomilnými trávníky</w:t>
            </w:r>
          </w:p>
        </w:tc>
      </w:tr>
      <w:tr w:rsidR="004631DF" w:rsidRPr="008D1825">
        <w:trPr>
          <w:cantSplit/>
          <w:trHeight w:val="251"/>
        </w:trPr>
        <w:tc>
          <w:tcPr>
            <w:tcW w:w="3350" w:type="dxa"/>
            <w:tcBorders>
              <w:top w:val="single" w:sz="6" w:space="0" w:color="auto"/>
              <w:left w:val="single" w:sz="18" w:space="0" w:color="auto"/>
              <w:bottom w:val="single" w:sz="6" w:space="0" w:color="auto"/>
              <w:right w:val="single" w:sz="12" w:space="0" w:color="auto"/>
            </w:tcBorders>
          </w:tcPr>
          <w:p w:rsidR="004631DF" w:rsidRPr="00AB748C" w:rsidRDefault="004631DF" w:rsidP="00835ADD">
            <w:pPr>
              <w:rPr>
                <w:bCs/>
                <w:i/>
              </w:rPr>
            </w:pPr>
            <w:r>
              <w:rPr>
                <w:b/>
                <w:bCs/>
              </w:rPr>
              <w:t xml:space="preserve">L7.1 Suché acidofilní doubravy </w:t>
            </w:r>
            <w:r w:rsidRPr="0029261C">
              <w:rPr>
                <w:bCs/>
              </w:rPr>
              <w:t>(</w:t>
            </w:r>
            <w:r>
              <w:rPr>
                <w:bCs/>
                <w:i/>
              </w:rPr>
              <w:t>Genisto germanicae – Quercion)</w:t>
            </w:r>
          </w:p>
        </w:tc>
        <w:tc>
          <w:tcPr>
            <w:tcW w:w="1276" w:type="dxa"/>
            <w:tcBorders>
              <w:top w:val="single" w:sz="6" w:space="0" w:color="auto"/>
              <w:left w:val="single" w:sz="12" w:space="0" w:color="auto"/>
              <w:bottom w:val="single" w:sz="6" w:space="0" w:color="auto"/>
              <w:right w:val="single" w:sz="4" w:space="0" w:color="auto"/>
            </w:tcBorders>
          </w:tcPr>
          <w:p w:rsidR="004631DF" w:rsidRPr="008D1825" w:rsidRDefault="004631DF" w:rsidP="00835ADD">
            <w:r>
              <w:t>30 %</w:t>
            </w:r>
          </w:p>
        </w:tc>
        <w:tc>
          <w:tcPr>
            <w:tcW w:w="4394" w:type="dxa"/>
            <w:tcBorders>
              <w:top w:val="single" w:sz="6" w:space="0" w:color="auto"/>
              <w:left w:val="single" w:sz="4" w:space="0" w:color="auto"/>
              <w:bottom w:val="single" w:sz="6" w:space="0" w:color="auto"/>
              <w:right w:val="single" w:sz="18" w:space="0" w:color="auto"/>
            </w:tcBorders>
          </w:tcPr>
          <w:p w:rsidR="004631DF" w:rsidRPr="008D1825" w:rsidRDefault="004631DF" w:rsidP="00835ADD">
            <w:r>
              <w:t>reprezentativní výskyty na jižně orientovaných svazích a horní hraně vltavského údolí, rozvolněné porosty s různou mírou hospodářského ovlivnění. Další značné plochy zaujímají polokulturní porosty na plošině se sníženou reprezentativností.</w:t>
            </w:r>
          </w:p>
        </w:tc>
      </w:tr>
      <w:tr w:rsidR="004631DF" w:rsidRPr="008D1825">
        <w:trPr>
          <w:cantSplit/>
          <w:trHeight w:val="251"/>
        </w:trPr>
        <w:tc>
          <w:tcPr>
            <w:tcW w:w="3350" w:type="dxa"/>
            <w:tcBorders>
              <w:top w:val="single" w:sz="6" w:space="0" w:color="auto"/>
              <w:left w:val="single" w:sz="18" w:space="0" w:color="auto"/>
              <w:bottom w:val="single" w:sz="18" w:space="0" w:color="auto"/>
              <w:right w:val="single" w:sz="12" w:space="0" w:color="auto"/>
            </w:tcBorders>
          </w:tcPr>
          <w:p w:rsidR="004631DF" w:rsidRDefault="004631DF" w:rsidP="00835ADD">
            <w:pPr>
              <w:rPr>
                <w:b/>
                <w:bCs/>
              </w:rPr>
            </w:pPr>
            <w:r>
              <w:rPr>
                <w:b/>
                <w:bCs/>
              </w:rPr>
              <w:t xml:space="preserve">L8.1B Boreokontinentální bory </w:t>
            </w:r>
            <w:r w:rsidRPr="004631DF">
              <w:rPr>
                <w:bCs/>
              </w:rPr>
              <w:t>(</w:t>
            </w:r>
            <w:r w:rsidRPr="004631DF">
              <w:rPr>
                <w:bCs/>
                <w:i/>
              </w:rPr>
              <w:t>Dicrano-Pinion sylvestris</w:t>
            </w:r>
            <w:r>
              <w:rPr>
                <w:bCs/>
              </w:rPr>
              <w:t>)</w:t>
            </w:r>
          </w:p>
        </w:tc>
        <w:tc>
          <w:tcPr>
            <w:tcW w:w="1276" w:type="dxa"/>
            <w:tcBorders>
              <w:top w:val="single" w:sz="6" w:space="0" w:color="auto"/>
              <w:left w:val="single" w:sz="12" w:space="0" w:color="auto"/>
              <w:bottom w:val="single" w:sz="18" w:space="0" w:color="auto"/>
              <w:right w:val="single" w:sz="4" w:space="0" w:color="auto"/>
            </w:tcBorders>
          </w:tcPr>
          <w:p w:rsidR="004631DF" w:rsidRPr="008D1825" w:rsidRDefault="004631DF" w:rsidP="00835ADD">
            <w:r>
              <w:t>0,5 %</w:t>
            </w:r>
          </w:p>
        </w:tc>
        <w:tc>
          <w:tcPr>
            <w:tcW w:w="4394" w:type="dxa"/>
            <w:tcBorders>
              <w:top w:val="single" w:sz="6" w:space="0" w:color="auto"/>
              <w:left w:val="single" w:sz="4" w:space="0" w:color="auto"/>
              <w:bottom w:val="single" w:sz="18" w:space="0" w:color="auto"/>
              <w:right w:val="single" w:sz="18" w:space="0" w:color="auto"/>
            </w:tcBorders>
          </w:tcPr>
          <w:p w:rsidR="004631DF" w:rsidRPr="008D1825" w:rsidRDefault="004631DF" w:rsidP="00835ADD">
            <w:r>
              <w:t>v rezervaci jen sporadicky se vyskytující a chudě vyvinutý biotop v podobě maloplošných reliktních borů na skalních výchozech</w:t>
            </w:r>
          </w:p>
        </w:tc>
      </w:tr>
    </w:tbl>
    <w:p w:rsidR="00B77255" w:rsidRDefault="00B77255" w:rsidP="00CC4A0D">
      <w:pPr>
        <w:rPr>
          <w:sz w:val="24"/>
        </w:rPr>
      </w:pPr>
    </w:p>
    <w:p w:rsidR="00077A01" w:rsidRDefault="00077A01" w:rsidP="00CC4A0D">
      <w:pPr>
        <w:rPr>
          <w:sz w:val="24"/>
        </w:rPr>
      </w:pPr>
    </w:p>
    <w:p w:rsidR="004631DF" w:rsidRDefault="004631DF" w:rsidP="00CC4A0D">
      <w:pPr>
        <w:rPr>
          <w:sz w:val="24"/>
        </w:rPr>
      </w:pPr>
    </w:p>
    <w:p w:rsidR="004631DF" w:rsidRDefault="004631DF" w:rsidP="00CC4A0D">
      <w:pPr>
        <w:rPr>
          <w:sz w:val="24"/>
        </w:rPr>
      </w:pPr>
    </w:p>
    <w:p w:rsidR="004631DF" w:rsidRDefault="004631DF" w:rsidP="00CC4A0D">
      <w:pPr>
        <w:rPr>
          <w:sz w:val="24"/>
        </w:rPr>
      </w:pPr>
    </w:p>
    <w:p w:rsidR="004631DF" w:rsidRDefault="004631DF" w:rsidP="00CC4A0D">
      <w:pPr>
        <w:rPr>
          <w:sz w:val="24"/>
        </w:rPr>
      </w:pPr>
    </w:p>
    <w:p w:rsidR="004631DF" w:rsidRDefault="00C67B34" w:rsidP="006B271E">
      <w:pPr>
        <w:jc w:val="center"/>
        <w:rPr>
          <w:sz w:val="24"/>
        </w:rPr>
      </w:pPr>
      <w:r>
        <w:rPr>
          <w:noProof/>
          <w:sz w:val="24"/>
        </w:rPr>
        <w:lastRenderedPageBreak/>
        <w:drawing>
          <wp:inline distT="0" distB="0" distL="0" distR="0" wp14:anchorId="3BE3703E" wp14:editId="1F55DE55">
            <wp:extent cx="5596255" cy="8112760"/>
            <wp:effectExtent l="0" t="0" r="4445"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6255" cy="8112760"/>
                    </a:xfrm>
                    <a:prstGeom prst="rect">
                      <a:avLst/>
                    </a:prstGeom>
                    <a:noFill/>
                    <a:ln>
                      <a:noFill/>
                    </a:ln>
                  </pic:spPr>
                </pic:pic>
              </a:graphicData>
            </a:graphic>
          </wp:inline>
        </w:drawing>
      </w:r>
    </w:p>
    <w:p w:rsidR="006B271E" w:rsidRPr="006B271E" w:rsidRDefault="006B271E" w:rsidP="00CC4A0D">
      <w:r w:rsidRPr="006B271E">
        <w:t>Obr.</w:t>
      </w:r>
      <w:r w:rsidR="00685B40">
        <w:t xml:space="preserve"> </w:t>
      </w:r>
      <w:r w:rsidRPr="006B271E">
        <w:t>1 – Výřez vrstvy mapování biotopů pro území NPR Drbákov-Albertovy skály</w:t>
      </w:r>
      <w:r>
        <w:t xml:space="preserve"> (aplikace MapoMat AOPK)</w:t>
      </w:r>
    </w:p>
    <w:p w:rsidR="006B271E" w:rsidRPr="006B271E" w:rsidRDefault="006B271E" w:rsidP="00CC4A0D">
      <w:r w:rsidRPr="006B271E">
        <w:t>Vysvětlivky: L3.1 – Hercynské dubohabřiny, L4</w:t>
      </w:r>
      <w:r w:rsidR="00685B40">
        <w:t xml:space="preserve"> </w:t>
      </w:r>
      <w:r w:rsidR="00685B40" w:rsidRPr="006B271E">
        <w:t>–</w:t>
      </w:r>
      <w:r w:rsidR="00685B40">
        <w:t xml:space="preserve"> </w:t>
      </w:r>
      <w:r w:rsidRPr="006B271E">
        <w:t>Suťové lesy, L7.1 – Suché acidofilní doubravy, L6.5B –Acidofilní teplomilné doubravy, L8.1B – Boreokontinentální bory, T3.1 – Skalní vegetace s kostřavou sivou, T4.2 – Mezofilní bylinné lemy</w:t>
      </w:r>
    </w:p>
    <w:p w:rsidR="006B271E" w:rsidRPr="006B271E" w:rsidRDefault="006B271E" w:rsidP="00CC4A0D">
      <w:r>
        <w:t>© AOPK ČR, 2010, © ČÚZK, příprava ARCDATA PRAHA s.r.o., T-MAPY spol. s r.o.</w:t>
      </w:r>
    </w:p>
    <w:p w:rsidR="00CC4A0D" w:rsidRPr="005D7E82" w:rsidRDefault="00CC4A0D" w:rsidP="00CC4A0D">
      <w:pPr>
        <w:rPr>
          <w:b/>
          <w:sz w:val="24"/>
        </w:rPr>
      </w:pPr>
      <w:bookmarkStart w:id="60" w:name="_Toc283910576"/>
      <w:r w:rsidRPr="005D7E82">
        <w:rPr>
          <w:b/>
          <w:sz w:val="24"/>
        </w:rPr>
        <w:lastRenderedPageBreak/>
        <w:t xml:space="preserve">Přehled </w:t>
      </w:r>
      <w:r w:rsidR="000B3042">
        <w:rPr>
          <w:b/>
          <w:sz w:val="24"/>
        </w:rPr>
        <w:t xml:space="preserve">nejvýznamnějších </w:t>
      </w:r>
      <w:r w:rsidRPr="005D7E82">
        <w:rPr>
          <w:b/>
          <w:sz w:val="24"/>
        </w:rPr>
        <w:t xml:space="preserve">zvláště chráněných </w:t>
      </w:r>
      <w:r w:rsidRPr="00EE11A5">
        <w:rPr>
          <w:b/>
          <w:sz w:val="24"/>
        </w:rPr>
        <w:t>a ohrožených</w:t>
      </w:r>
      <w:r w:rsidRPr="008B1D8B">
        <w:rPr>
          <w:b/>
          <w:sz w:val="24"/>
        </w:rPr>
        <w:t xml:space="preserve"> </w:t>
      </w:r>
      <w:r w:rsidRPr="005D7E82">
        <w:rPr>
          <w:b/>
          <w:sz w:val="24"/>
        </w:rPr>
        <w:t>druhů rostlin a živočichů</w:t>
      </w:r>
      <w:bookmarkEnd w:id="60"/>
    </w:p>
    <w:p w:rsidR="00CC4A0D" w:rsidRPr="00ED40ED" w:rsidRDefault="00CC4A0D" w:rsidP="00CC4A0D">
      <w:pPr>
        <w:rPr>
          <w:sz w:val="24"/>
        </w:rPr>
      </w:pPr>
    </w:p>
    <w:tbl>
      <w:tblPr>
        <w:tblW w:w="944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2835"/>
        <w:gridCol w:w="1843"/>
        <w:gridCol w:w="1488"/>
        <w:gridCol w:w="1152"/>
        <w:gridCol w:w="2126"/>
      </w:tblGrid>
      <w:tr w:rsidR="00CC4A0D" w:rsidRPr="008D1825">
        <w:trPr>
          <w:cantSplit/>
          <w:trHeight w:val="270"/>
        </w:trPr>
        <w:tc>
          <w:tcPr>
            <w:tcW w:w="2835" w:type="dxa"/>
            <w:tcBorders>
              <w:top w:val="single" w:sz="18" w:space="0" w:color="auto"/>
              <w:left w:val="single" w:sz="18" w:space="0" w:color="auto"/>
              <w:bottom w:val="single" w:sz="18" w:space="0" w:color="auto"/>
              <w:right w:val="single" w:sz="12" w:space="0" w:color="auto"/>
            </w:tcBorders>
            <w:shd w:val="clear" w:color="auto" w:fill="C0C0C0"/>
          </w:tcPr>
          <w:p w:rsidR="00CC4A0D" w:rsidRPr="008D1825" w:rsidRDefault="00CC4A0D" w:rsidP="00CC4A0D">
            <w:r w:rsidRPr="008D1825">
              <w:t>název druhu</w:t>
            </w:r>
          </w:p>
        </w:tc>
        <w:tc>
          <w:tcPr>
            <w:tcW w:w="1843" w:type="dxa"/>
            <w:tcBorders>
              <w:top w:val="single" w:sz="18" w:space="0" w:color="auto"/>
              <w:left w:val="nil"/>
              <w:bottom w:val="single" w:sz="18" w:space="0" w:color="auto"/>
              <w:right w:val="single" w:sz="4" w:space="0" w:color="auto"/>
            </w:tcBorders>
            <w:shd w:val="clear" w:color="auto" w:fill="C0C0C0"/>
          </w:tcPr>
          <w:p w:rsidR="00CC4A0D" w:rsidRPr="008D1825" w:rsidRDefault="00CC4A0D" w:rsidP="00CC4A0D">
            <w:r w:rsidRPr="008D1825">
              <w:t>aktuální početnost nebo vitalita populace v ZCHÚ</w:t>
            </w:r>
          </w:p>
        </w:tc>
        <w:tc>
          <w:tcPr>
            <w:tcW w:w="1488" w:type="dxa"/>
            <w:tcBorders>
              <w:top w:val="single" w:sz="18" w:space="0" w:color="auto"/>
              <w:left w:val="single" w:sz="4" w:space="0" w:color="auto"/>
              <w:bottom w:val="single" w:sz="18" w:space="0" w:color="auto"/>
              <w:right w:val="single" w:sz="4" w:space="0" w:color="auto"/>
            </w:tcBorders>
            <w:shd w:val="clear" w:color="auto" w:fill="C0C0C0"/>
          </w:tcPr>
          <w:p w:rsidR="00CC4A0D" w:rsidRPr="008D1825" w:rsidRDefault="00CC4A0D" w:rsidP="00CC4A0D">
            <w:r w:rsidRPr="008D1825">
              <w:t xml:space="preserve">kategorie </w:t>
            </w:r>
          </w:p>
          <w:p w:rsidR="00CC4A0D" w:rsidRPr="008D1825" w:rsidRDefault="00CC4A0D" w:rsidP="00CC4A0D">
            <w:r w:rsidRPr="008D1825">
              <w:t>podle vyhlášky č. 395/1992 Sb.</w:t>
            </w:r>
          </w:p>
        </w:tc>
        <w:tc>
          <w:tcPr>
            <w:tcW w:w="1152" w:type="dxa"/>
            <w:tcBorders>
              <w:top w:val="single" w:sz="18" w:space="0" w:color="auto"/>
              <w:left w:val="single" w:sz="4" w:space="0" w:color="auto"/>
              <w:bottom w:val="single" w:sz="18" w:space="0" w:color="auto"/>
              <w:right w:val="single" w:sz="4" w:space="0" w:color="auto"/>
            </w:tcBorders>
            <w:shd w:val="clear" w:color="auto" w:fill="C0C0C0"/>
          </w:tcPr>
          <w:p w:rsidR="00CC4A0D" w:rsidRPr="008D1825" w:rsidRDefault="00CC4A0D" w:rsidP="00CC4A0D">
            <w:r w:rsidRPr="00EE11A5">
              <w:t>stupeň ohrožení</w:t>
            </w:r>
          </w:p>
        </w:tc>
        <w:tc>
          <w:tcPr>
            <w:tcW w:w="2126" w:type="dxa"/>
            <w:tcBorders>
              <w:top w:val="single" w:sz="18" w:space="0" w:color="auto"/>
              <w:left w:val="single" w:sz="4" w:space="0" w:color="auto"/>
              <w:bottom w:val="single" w:sz="18" w:space="0" w:color="auto"/>
              <w:right w:val="single" w:sz="18" w:space="0" w:color="auto"/>
            </w:tcBorders>
            <w:shd w:val="clear" w:color="auto" w:fill="C0C0C0"/>
          </w:tcPr>
          <w:p w:rsidR="00CC4A0D" w:rsidRPr="008D1825" w:rsidRDefault="00CC4A0D" w:rsidP="00CC4A0D">
            <w:r w:rsidRPr="008D1825">
              <w:t xml:space="preserve">popis biotopu druhu, další poznámky </w:t>
            </w:r>
          </w:p>
        </w:tc>
      </w:tr>
      <w:tr w:rsidR="00CC4A0D" w:rsidRPr="008D1825">
        <w:trPr>
          <w:cantSplit/>
          <w:trHeight w:val="247"/>
        </w:trPr>
        <w:tc>
          <w:tcPr>
            <w:tcW w:w="2835" w:type="dxa"/>
            <w:tcBorders>
              <w:top w:val="single" w:sz="18" w:space="0" w:color="auto"/>
              <w:left w:val="single" w:sz="18" w:space="0" w:color="auto"/>
              <w:bottom w:val="single" w:sz="8" w:space="0" w:color="auto"/>
              <w:right w:val="single" w:sz="6" w:space="0" w:color="auto"/>
            </w:tcBorders>
          </w:tcPr>
          <w:p w:rsidR="00CC4A0D" w:rsidRPr="00837C1A" w:rsidRDefault="000B3042" w:rsidP="00CC4A0D">
            <w:pPr>
              <w:rPr>
                <w:i/>
              </w:rPr>
            </w:pPr>
            <w:r>
              <w:t>b</w:t>
            </w:r>
            <w:r w:rsidR="001D0F4B">
              <w:t>ělozářka liliovitá (</w:t>
            </w:r>
            <w:r w:rsidR="00CC4A0D" w:rsidRPr="00837C1A">
              <w:rPr>
                <w:i/>
              </w:rPr>
              <w:t>Anthericum liliago</w:t>
            </w:r>
            <w:r w:rsidR="001D0F4B">
              <w:rPr>
                <w:i/>
              </w:rPr>
              <w:t>)</w:t>
            </w:r>
          </w:p>
        </w:tc>
        <w:tc>
          <w:tcPr>
            <w:tcW w:w="1843" w:type="dxa"/>
            <w:tcBorders>
              <w:top w:val="single" w:sz="18" w:space="0" w:color="auto"/>
              <w:left w:val="single" w:sz="6" w:space="0" w:color="auto"/>
              <w:bottom w:val="single" w:sz="8" w:space="0" w:color="auto"/>
              <w:right w:val="single" w:sz="6" w:space="0" w:color="auto"/>
            </w:tcBorders>
          </w:tcPr>
          <w:p w:rsidR="00CC4A0D" w:rsidRPr="008D1825" w:rsidRDefault="00CC4A0D" w:rsidP="00CC4A0D">
            <w:r>
              <w:t>hojně</w:t>
            </w:r>
          </w:p>
        </w:tc>
        <w:tc>
          <w:tcPr>
            <w:tcW w:w="1488" w:type="dxa"/>
            <w:tcBorders>
              <w:top w:val="single" w:sz="18" w:space="0" w:color="auto"/>
              <w:left w:val="single" w:sz="6" w:space="0" w:color="auto"/>
              <w:bottom w:val="single" w:sz="8" w:space="0" w:color="auto"/>
              <w:right w:val="single" w:sz="6" w:space="0" w:color="auto"/>
            </w:tcBorders>
          </w:tcPr>
          <w:p w:rsidR="00CC4A0D" w:rsidRPr="008D1825" w:rsidRDefault="00CC4A0D" w:rsidP="00CC4A0D">
            <w:r>
              <w:t>ohrožený</w:t>
            </w:r>
          </w:p>
        </w:tc>
        <w:tc>
          <w:tcPr>
            <w:tcW w:w="1152" w:type="dxa"/>
            <w:tcBorders>
              <w:top w:val="single" w:sz="18" w:space="0" w:color="auto"/>
              <w:left w:val="single" w:sz="6" w:space="0" w:color="auto"/>
              <w:bottom w:val="single" w:sz="8" w:space="0" w:color="auto"/>
              <w:right w:val="single" w:sz="6" w:space="0" w:color="auto"/>
            </w:tcBorders>
          </w:tcPr>
          <w:p w:rsidR="00CC4A0D" w:rsidRDefault="001D0F4B" w:rsidP="00CC4A0D">
            <w:r>
              <w:t>C3</w:t>
            </w:r>
          </w:p>
        </w:tc>
        <w:tc>
          <w:tcPr>
            <w:tcW w:w="2126" w:type="dxa"/>
            <w:tcBorders>
              <w:top w:val="single" w:sz="18" w:space="0" w:color="auto"/>
              <w:left w:val="single" w:sz="6" w:space="0" w:color="auto"/>
              <w:bottom w:val="single" w:sz="8" w:space="0" w:color="auto"/>
              <w:right w:val="single" w:sz="18" w:space="0" w:color="auto"/>
            </w:tcBorders>
          </w:tcPr>
          <w:p w:rsidR="00CC4A0D" w:rsidRPr="008D1825" w:rsidRDefault="00CC4A0D" w:rsidP="00CC4A0D">
            <w:r>
              <w:t>skalní stepi</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h</w:t>
            </w:r>
            <w:r w:rsidR="001D0F4B">
              <w:t>vězdnice chlumní (</w:t>
            </w:r>
            <w:r w:rsidR="00CC4A0D" w:rsidRPr="00837C1A">
              <w:rPr>
                <w:i/>
              </w:rPr>
              <w:t>Aster amellus</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vzácně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skalní stepi v okolí Albertovy skály, v r. 2011 druh nepotvrzen</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t</w:t>
            </w:r>
            <w:r w:rsidR="001D0F4B">
              <w:t>ařice skalní (</w:t>
            </w:r>
            <w:r w:rsidR="00CC4A0D" w:rsidRPr="00837C1A">
              <w:rPr>
                <w:i/>
              </w:rPr>
              <w:t>Aurinia saxatilis</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velmi hojně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C4</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skály, skalní stepi</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c</w:t>
            </w:r>
            <w:r w:rsidR="001D0F4B">
              <w:t>hrpa chlumní (</w:t>
            </w:r>
            <w:r w:rsidR="00CC4A0D" w:rsidRPr="00837C1A">
              <w:rPr>
                <w:i/>
              </w:rPr>
              <w:t>Centaurea triumfettii</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velmi hojně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skalní stepi, teplomilné doubravy</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p</w:t>
            </w:r>
            <w:r w:rsidR="001D0F4B">
              <w:t>rstnatec Fuchsův (</w:t>
            </w:r>
            <w:r w:rsidR="00CC4A0D" w:rsidRPr="00837C1A">
              <w:rPr>
                <w:i/>
              </w:rPr>
              <w:t>Dactylorhiza fuchsii</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zřejmě vyhynulý</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C4</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přechod skalní stepi a světlé teplomilné doubravy, naposledy v r. 2001</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s</w:t>
            </w:r>
            <w:r w:rsidR="001D0F4B">
              <w:t>něženka podsněžník (</w:t>
            </w:r>
            <w:r w:rsidR="00CC4A0D">
              <w:rPr>
                <w:i/>
              </w:rPr>
              <w:t>Galanthus nivalis</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Default="00CC4A0D" w:rsidP="00CC4A0D">
            <w:r>
              <w:t>vyhynulý</w:t>
            </w:r>
          </w:p>
        </w:tc>
        <w:tc>
          <w:tcPr>
            <w:tcW w:w="1488" w:type="dxa"/>
            <w:tcBorders>
              <w:top w:val="single" w:sz="8" w:space="0" w:color="auto"/>
              <w:left w:val="single" w:sz="6" w:space="0" w:color="auto"/>
              <w:bottom w:val="single" w:sz="6" w:space="0" w:color="auto"/>
              <w:right w:val="single" w:sz="6" w:space="0" w:color="auto"/>
            </w:tcBorders>
          </w:tcPr>
          <w:p w:rsidR="00CC4A0D"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Default="00CC4A0D" w:rsidP="00CC4A0D">
            <w:r>
              <w:t>v rezervaci nepůvodní, vysazený druh; zjištěn pouze v r. 2002</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l</w:t>
            </w:r>
            <w:r w:rsidR="001D0F4B">
              <w:t>ilie zlatohlavá (</w:t>
            </w:r>
            <w:r w:rsidR="00CC4A0D" w:rsidRPr="00837C1A">
              <w:rPr>
                <w:i/>
              </w:rPr>
              <w:t>Lilium martagon</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hojně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C4</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suťové lesy, dubohabrové háje, vzácně teplomilné doubravy</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v</w:t>
            </w:r>
            <w:r w:rsidR="001D0F4B">
              <w:t>emeník dvoulistý (</w:t>
            </w:r>
            <w:r w:rsidR="00CC4A0D" w:rsidRPr="00837C1A">
              <w:rPr>
                <w:i/>
              </w:rPr>
              <w:t>Platan</w:t>
            </w:r>
            <w:r w:rsidR="00CC4A0D">
              <w:rPr>
                <w:i/>
              </w:rPr>
              <w:t>t</w:t>
            </w:r>
            <w:r w:rsidR="00CC4A0D" w:rsidRPr="00837C1A">
              <w:rPr>
                <w:i/>
              </w:rPr>
              <w:t>hera bifolia</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velmi vzácně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acidofilní doubravy s borovicí v J části ZCHÚ</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v</w:t>
            </w:r>
            <w:r w:rsidR="001D0F4B">
              <w:t>emeník zelenavý (</w:t>
            </w:r>
            <w:r w:rsidR="00CC4A0D" w:rsidRPr="00837C1A">
              <w:rPr>
                <w:i/>
              </w:rPr>
              <w:t>Platanthera chlorantha</w:t>
            </w:r>
            <w:r w:rsidR="001D0F4B">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hojně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1D0F4B"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světlé teplomilné doubravy, lemy lesů, teplomilné trávníky</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k</w:t>
            </w:r>
            <w:r w:rsidR="00697618">
              <w:t>oniklec luční český (</w:t>
            </w:r>
            <w:r w:rsidR="00CC4A0D" w:rsidRPr="00837C1A">
              <w:rPr>
                <w:i/>
              </w:rPr>
              <w:t xml:space="preserve">Pulsatilla pratensis </w:t>
            </w:r>
            <w:r w:rsidR="00CC4A0D" w:rsidRPr="00837C1A">
              <w:t>subsp.</w:t>
            </w:r>
            <w:r w:rsidR="00CC4A0D" w:rsidRPr="00837C1A">
              <w:rPr>
                <w:i/>
              </w:rPr>
              <w:t xml:space="preserve"> bohemica</w:t>
            </w:r>
            <w:r w:rsidR="00697618">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roztroušeně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silně 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697618" w:rsidP="00CC4A0D">
            <w:r>
              <w:t>C2</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skalní stepi</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k</w:t>
            </w:r>
            <w:r w:rsidR="00697618">
              <w:t>avyl Ivanův (</w:t>
            </w:r>
            <w:r w:rsidR="00CC4A0D" w:rsidRPr="00837C1A">
              <w:rPr>
                <w:i/>
              </w:rPr>
              <w:t>Stipa pennata</w:t>
            </w:r>
            <w:r w:rsidR="00697618">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vzácně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697618"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skalní stepi v okolí Albertovy skály</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837C1A" w:rsidRDefault="000B3042" w:rsidP="00CC4A0D">
            <w:pPr>
              <w:rPr>
                <w:i/>
              </w:rPr>
            </w:pPr>
            <w:r>
              <w:t>t</w:t>
            </w:r>
            <w:r w:rsidR="00697618">
              <w:t>is červený (</w:t>
            </w:r>
            <w:r w:rsidR="00CC4A0D" w:rsidRPr="00837C1A">
              <w:rPr>
                <w:i/>
              </w:rPr>
              <w:t>Taxus baccata</w:t>
            </w:r>
            <w:r w:rsidR="00697618">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hojně</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CC4A0D" w:rsidP="00CC4A0D">
            <w:r>
              <w:t>silně ohrožený</w:t>
            </w:r>
          </w:p>
        </w:tc>
        <w:tc>
          <w:tcPr>
            <w:tcW w:w="1152" w:type="dxa"/>
            <w:tcBorders>
              <w:top w:val="single" w:sz="8" w:space="0" w:color="auto"/>
              <w:left w:val="single" w:sz="6" w:space="0" w:color="auto"/>
              <w:bottom w:val="single" w:sz="6" w:space="0" w:color="auto"/>
              <w:right w:val="single" w:sz="6" w:space="0" w:color="auto"/>
            </w:tcBorders>
          </w:tcPr>
          <w:p w:rsidR="00CC4A0D" w:rsidRDefault="00697618" w:rsidP="00CC4A0D">
            <w:r>
              <w:t>C3</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suťové lesy, v menší míře též dubohabrové háje</w:t>
            </w:r>
          </w:p>
        </w:tc>
      </w:tr>
      <w:tr w:rsidR="00CC4A0D" w:rsidRPr="008D1825">
        <w:trPr>
          <w:cantSplit/>
          <w:trHeight w:val="247"/>
        </w:trPr>
        <w:tc>
          <w:tcPr>
            <w:tcW w:w="2835" w:type="dxa"/>
            <w:tcBorders>
              <w:top w:val="single" w:sz="8" w:space="0" w:color="auto"/>
              <w:left w:val="single" w:sz="18" w:space="0" w:color="auto"/>
              <w:bottom w:val="single" w:sz="6" w:space="0" w:color="auto"/>
              <w:right w:val="single" w:sz="6" w:space="0" w:color="auto"/>
            </w:tcBorders>
          </w:tcPr>
          <w:p w:rsidR="00CC4A0D" w:rsidRPr="003B75BB" w:rsidRDefault="000B3042" w:rsidP="00CC4A0D">
            <w:pPr>
              <w:rPr>
                <w:i/>
              </w:rPr>
            </w:pPr>
            <w:r>
              <w:t>o</w:t>
            </w:r>
            <w:r w:rsidR="00CC4A0D">
              <w:t xml:space="preserve">káč bělopásný </w:t>
            </w:r>
            <w:r w:rsidR="00697618">
              <w:t>(</w:t>
            </w:r>
            <w:r w:rsidR="00CC4A0D">
              <w:rPr>
                <w:i/>
              </w:rPr>
              <w:t>Hipparchia alcyone</w:t>
            </w:r>
            <w:r w:rsidR="00697618">
              <w:rPr>
                <w:i/>
              </w:rPr>
              <w:t>)</w:t>
            </w:r>
          </w:p>
        </w:tc>
        <w:tc>
          <w:tcPr>
            <w:tcW w:w="1843" w:type="dxa"/>
            <w:tcBorders>
              <w:top w:val="single" w:sz="8" w:space="0" w:color="auto"/>
              <w:left w:val="single" w:sz="6" w:space="0" w:color="auto"/>
              <w:bottom w:val="single" w:sz="6" w:space="0" w:color="auto"/>
              <w:right w:val="single" w:sz="6" w:space="0" w:color="auto"/>
            </w:tcBorders>
          </w:tcPr>
          <w:p w:rsidR="00CC4A0D" w:rsidRPr="008D1825" w:rsidRDefault="0029261C" w:rsidP="00CC4A0D">
            <w:r>
              <w:t>s</w:t>
            </w:r>
            <w:r w:rsidR="00CC4A0D">
              <w:t>tovky jedinců</w:t>
            </w:r>
          </w:p>
        </w:tc>
        <w:tc>
          <w:tcPr>
            <w:tcW w:w="1488" w:type="dxa"/>
            <w:tcBorders>
              <w:top w:val="single" w:sz="8" w:space="0" w:color="auto"/>
              <w:left w:val="single" w:sz="6" w:space="0" w:color="auto"/>
              <w:bottom w:val="single" w:sz="6" w:space="0" w:color="auto"/>
              <w:right w:val="single" w:sz="6" w:space="0" w:color="auto"/>
            </w:tcBorders>
          </w:tcPr>
          <w:p w:rsidR="00CC4A0D" w:rsidRPr="008D1825" w:rsidRDefault="000B3042" w:rsidP="00CC4A0D">
            <w:r>
              <w:t>-</w:t>
            </w:r>
          </w:p>
        </w:tc>
        <w:tc>
          <w:tcPr>
            <w:tcW w:w="1152" w:type="dxa"/>
            <w:tcBorders>
              <w:top w:val="single" w:sz="8" w:space="0" w:color="auto"/>
              <w:left w:val="single" w:sz="6" w:space="0" w:color="auto"/>
              <w:bottom w:val="single" w:sz="6" w:space="0" w:color="auto"/>
              <w:right w:val="single" w:sz="6" w:space="0" w:color="auto"/>
            </w:tcBorders>
          </w:tcPr>
          <w:p w:rsidR="00CC4A0D" w:rsidRPr="00891777" w:rsidRDefault="00CC4A0D" w:rsidP="00CC4A0D">
            <w:r>
              <w:t>CR</w:t>
            </w:r>
          </w:p>
        </w:tc>
        <w:tc>
          <w:tcPr>
            <w:tcW w:w="2126" w:type="dxa"/>
            <w:tcBorders>
              <w:top w:val="single" w:sz="8" w:space="0" w:color="auto"/>
              <w:left w:val="single" w:sz="6" w:space="0" w:color="auto"/>
              <w:bottom w:val="single" w:sz="6" w:space="0" w:color="auto"/>
              <w:right w:val="single" w:sz="18" w:space="0" w:color="auto"/>
            </w:tcBorders>
          </w:tcPr>
          <w:p w:rsidR="00CC4A0D" w:rsidRPr="008D1825" w:rsidRDefault="00CC4A0D" w:rsidP="00CC4A0D">
            <w:r>
              <w:t xml:space="preserve">Rozvolněné osluněné doubravy a bory na mírných až strmých svazích s řídkým zápojem bylin a převažující kostřavou </w:t>
            </w:r>
            <w:r>
              <w:rPr>
                <w:i/>
              </w:rPr>
              <w:t xml:space="preserve">Festuca </w:t>
            </w:r>
            <w:r w:rsidRPr="00F27970">
              <w:t>spp</w:t>
            </w:r>
            <w:r>
              <w:rPr>
                <w:i/>
              </w:rPr>
              <w:t xml:space="preserve">. </w:t>
            </w:r>
            <w:r>
              <w:t>V bylinném patře</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o</w:t>
            </w:r>
            <w:r w:rsidR="00CC4A0D">
              <w:t xml:space="preserve">káč kluběnkový </w:t>
            </w:r>
            <w:r w:rsidR="00697618">
              <w:t>(</w:t>
            </w:r>
            <w:r w:rsidR="00CC4A0D" w:rsidRPr="00697618">
              <w:rPr>
                <w:i/>
              </w:rPr>
              <w:t>Erebia aethiops</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d</w:t>
            </w:r>
            <w:r w:rsidR="00CC4A0D">
              <w:t>esítky jedinců</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EN</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Suché teplé křovinaté stráně, okraje teplých lesů</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m</w:t>
            </w:r>
            <w:r w:rsidR="00CC4A0D">
              <w:t xml:space="preserve">odrásek rozchodníkový </w:t>
            </w:r>
            <w:r w:rsidR="00697618">
              <w:t>(</w:t>
            </w:r>
            <w:r w:rsidR="00CC4A0D" w:rsidRPr="00697618">
              <w:rPr>
                <w:i/>
              </w:rPr>
              <w:t>Scolitantides orion</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d</w:t>
            </w:r>
            <w:r w:rsidR="00CC4A0D">
              <w:t>esítky jedinců</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VU</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Skály, droliny, suché skalnaté svahy, skalní stepi</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Default="000B3042" w:rsidP="00CC4A0D">
            <w:r>
              <w:t>o</w:t>
            </w:r>
            <w:r w:rsidR="00CC4A0D">
              <w:t xml:space="preserve">struháček kapinicový </w:t>
            </w:r>
            <w:r w:rsidR="00697618">
              <w:t>(</w:t>
            </w:r>
            <w:r w:rsidR="00CC4A0D" w:rsidRPr="00697618">
              <w:rPr>
                <w:i/>
              </w:rPr>
              <w:t>Satyrium acaciae</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s</w:t>
            </w:r>
            <w:r w:rsidR="00CC4A0D">
              <w:t>labá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VU</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Suché a teplé křovinaté stráně s jižní expozicí, prosluněné okraje listnatých lesů, stepi a lesostepi</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lastRenderedPageBreak/>
              <w:t>p</w:t>
            </w:r>
            <w:r w:rsidR="00CC4A0D">
              <w:t xml:space="preserve">řástevník kostivalový </w:t>
            </w:r>
            <w:r w:rsidR="00697618">
              <w:t>(</w:t>
            </w:r>
            <w:r w:rsidR="00CC4A0D" w:rsidRPr="00697618">
              <w:rPr>
                <w:i/>
              </w:rPr>
              <w:t>Panaxia quadripunctaria</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CC4A0D" w:rsidP="00CC4A0D">
            <w:r>
              <w:t>slabá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příloha II Směrnice o stanovištích</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Skalnaté lesostepní stráně, oslunění křovinaté stráně, řídké doubravy apod.</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c</w:t>
            </w:r>
            <w:r w:rsidR="00CC4A0D">
              <w:t xml:space="preserve">ikáda chlumní </w:t>
            </w:r>
            <w:r w:rsidR="00697618">
              <w:t>(</w:t>
            </w:r>
            <w:r w:rsidR="00CC4A0D" w:rsidRPr="00697618">
              <w:rPr>
                <w:i/>
              </w:rPr>
              <w:t>Cicadetta montana</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CC4A0D" w:rsidP="00CC4A0D">
            <w:r>
              <w:t>neznámá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VU</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Skal</w:t>
            </w:r>
            <w:r w:rsidR="00F27970">
              <w:t>naté lesostepní stráně, osluněné</w:t>
            </w:r>
            <w:r>
              <w:t xml:space="preserve"> křovinaté stráně</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m</w:t>
            </w:r>
            <w:r w:rsidR="00CC4A0D">
              <w:t xml:space="preserve">lok skvrnitý </w:t>
            </w:r>
            <w:r w:rsidR="00697618">
              <w:t>(</w:t>
            </w:r>
            <w:r w:rsidR="00CC4A0D" w:rsidRPr="00697618">
              <w:rPr>
                <w:i/>
              </w:rPr>
              <w:t>Salamandra salamandra</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s</w:t>
            </w:r>
            <w:r w:rsidR="00CC4A0D">
              <w:t>labá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silně ohrožený</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VU</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Listnaté a smíšené lesy středních a vyšších poloh</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r</w:t>
            </w:r>
            <w:r w:rsidR="00CC4A0D">
              <w:t xml:space="preserve">opucha obecná </w:t>
            </w:r>
            <w:r w:rsidR="00697618">
              <w:t>(</w:t>
            </w:r>
            <w:r w:rsidR="00CC4A0D" w:rsidRPr="00697618">
              <w:rPr>
                <w:i/>
              </w:rPr>
              <w:t>Bufo bufo</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s</w:t>
            </w:r>
            <w:r w:rsidR="00CC4A0D">
              <w:t>tředně silná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ohrožený</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NT</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Suťové lesy a doubravy slouží jako potravní biotop a zimoviště</w:t>
            </w:r>
          </w:p>
        </w:tc>
      </w:tr>
      <w:tr w:rsidR="00CC4A0D" w:rsidRPr="008D1825">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j</w:t>
            </w:r>
            <w:r w:rsidR="00CC4A0D">
              <w:t xml:space="preserve">eštěrka zelená </w:t>
            </w:r>
            <w:r w:rsidR="00697618">
              <w:t>(</w:t>
            </w:r>
            <w:r w:rsidR="00CC4A0D" w:rsidRPr="00697618">
              <w:rPr>
                <w:i/>
              </w:rPr>
              <w:t>Lacerta viridis</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Pr="008D1825" w:rsidRDefault="0029261C" w:rsidP="00CC4A0D">
            <w:r>
              <w:t>p</w:t>
            </w:r>
            <w:r w:rsidR="00CC4A0D">
              <w:t>řes 10 jedinců</w:t>
            </w:r>
          </w:p>
        </w:tc>
        <w:tc>
          <w:tcPr>
            <w:tcW w:w="1488" w:type="dxa"/>
            <w:tcBorders>
              <w:top w:val="single" w:sz="6" w:space="0" w:color="auto"/>
              <w:left w:val="single" w:sz="6" w:space="0" w:color="auto"/>
              <w:bottom w:val="single" w:sz="6" w:space="0" w:color="auto"/>
              <w:right w:val="single" w:sz="6" w:space="0" w:color="auto"/>
            </w:tcBorders>
          </w:tcPr>
          <w:p w:rsidR="00CC4A0D" w:rsidRPr="008D1825" w:rsidRDefault="000B3042" w:rsidP="00CC4A0D">
            <w:r>
              <w:t>kriticky ohrožený</w:t>
            </w:r>
          </w:p>
        </w:tc>
        <w:tc>
          <w:tcPr>
            <w:tcW w:w="1152" w:type="dxa"/>
            <w:tcBorders>
              <w:top w:val="single" w:sz="6" w:space="0" w:color="auto"/>
              <w:left w:val="single" w:sz="6" w:space="0" w:color="auto"/>
              <w:bottom w:val="single" w:sz="6" w:space="0" w:color="auto"/>
              <w:right w:val="single" w:sz="6" w:space="0" w:color="auto"/>
            </w:tcBorders>
          </w:tcPr>
          <w:p w:rsidR="00CC4A0D" w:rsidRPr="008D1825" w:rsidRDefault="00CC4A0D" w:rsidP="00CC4A0D">
            <w:r>
              <w:t>Hercynské populace CR</w:t>
            </w:r>
          </w:p>
        </w:tc>
        <w:tc>
          <w:tcPr>
            <w:tcW w:w="2126" w:type="dxa"/>
            <w:tcBorders>
              <w:top w:val="single" w:sz="6" w:space="0" w:color="auto"/>
              <w:left w:val="single" w:sz="6" w:space="0" w:color="auto"/>
              <w:bottom w:val="single" w:sz="6" w:space="0" w:color="auto"/>
              <w:right w:val="single" w:sz="18" w:space="0" w:color="auto"/>
            </w:tcBorders>
          </w:tcPr>
          <w:p w:rsidR="00CC4A0D" w:rsidRPr="008D1825" w:rsidRDefault="00CC4A0D" w:rsidP="00CC4A0D">
            <w:r>
              <w:t>Výslunné křovinaté stráně, skály, skalní stepi, okraje lesů v kaňonu Vltavy</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u</w:t>
            </w:r>
            <w:r w:rsidR="00CC4A0D">
              <w:t xml:space="preserve">žovka hladká </w:t>
            </w:r>
            <w:r w:rsidR="00697618">
              <w:t>(</w:t>
            </w:r>
            <w:r w:rsidR="00CC4A0D" w:rsidRPr="00697618">
              <w:rPr>
                <w:i/>
              </w:rPr>
              <w:t>Coronella austriaca</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CC4A0D" w:rsidP="00CC4A0D">
            <w:r>
              <w:t>neznámá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silně ohrožený</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p w:rsidR="00CC4A0D" w:rsidRPr="00B7548D" w:rsidRDefault="00CC4A0D" w:rsidP="00CC4A0D">
            <w:r>
              <w:t>VU</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Okraje lesů, výslunné kamenité a křovinaté stráně</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j</w:t>
            </w:r>
            <w:r w:rsidR="00CC4A0D">
              <w:t xml:space="preserve">eštěrka obecná </w:t>
            </w:r>
            <w:r w:rsidR="00697618">
              <w:t>(</w:t>
            </w:r>
            <w:r w:rsidR="00CC4A0D" w:rsidRPr="00697618">
              <w:rPr>
                <w:i/>
              </w:rPr>
              <w:t>Lacerta agilis</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s</w:t>
            </w:r>
            <w:r w:rsidR="00CC4A0D">
              <w:t>tředně silná</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silně ohrožený</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NT</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Výslunné křovinaté stráně, skály, skalní stepi, okraje lesů</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v</w:t>
            </w:r>
            <w:r w:rsidR="00CC4A0D">
              <w:t xml:space="preserve">čelojed lesní </w:t>
            </w:r>
            <w:r w:rsidR="00697618">
              <w:t>(</w:t>
            </w:r>
            <w:r w:rsidR="00CC4A0D" w:rsidRPr="00697618">
              <w:rPr>
                <w:i/>
              </w:rPr>
              <w:t>Pernis apivorus</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p</w:t>
            </w:r>
            <w:r w:rsidR="00CC4A0D">
              <w:t>ravidelně hnízdí 1 pár</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silně ohrožený</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EN</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Lesnatá krajina střídající se s poli, loukami, pastvinami</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v</w:t>
            </w:r>
            <w:r w:rsidR="00CC4A0D">
              <w:t xml:space="preserve">ýr velký </w:t>
            </w:r>
            <w:r w:rsidR="00697618">
              <w:t>(</w:t>
            </w:r>
            <w:r w:rsidR="00CC4A0D" w:rsidRPr="00697618">
              <w:rPr>
                <w:i/>
              </w:rPr>
              <w:t>Bubo bubo</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CC4A0D" w:rsidP="00CC4A0D">
            <w:r>
              <w:t>1 pár</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ohrožený</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EN</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Členitá krajina s lesy,  skalami, prudkými svahy</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h</w:t>
            </w:r>
            <w:r w:rsidR="00CC4A0D">
              <w:t xml:space="preserve">olub doupňák </w:t>
            </w:r>
            <w:r w:rsidR="00697618">
              <w:t>(</w:t>
            </w:r>
            <w:r w:rsidR="00CC4A0D" w:rsidRPr="00697618">
              <w:rPr>
                <w:i/>
              </w:rPr>
              <w:t>Columba o</w:t>
            </w:r>
            <w:r w:rsidR="00697618">
              <w:rPr>
                <w:i/>
              </w:rPr>
              <w:t>e</w:t>
            </w:r>
            <w:r w:rsidR="00CC4A0D" w:rsidRPr="00697618">
              <w:rPr>
                <w:i/>
              </w:rPr>
              <w:t>nas</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n</w:t>
            </w:r>
            <w:r w:rsidR="00CC4A0D">
              <w:t>epravidelně hnízdící druh</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silně ohrožený</w:t>
            </w:r>
            <w:r w:rsidR="00CC4A0D">
              <w:t xml:space="preserve"> </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VU</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Staré listnaté či smíšené porosty s doupnými stromy</w:t>
            </w:r>
          </w:p>
        </w:tc>
      </w:tr>
      <w:tr w:rsidR="00CC4A0D">
        <w:trPr>
          <w:cantSplit/>
          <w:trHeight w:val="251"/>
        </w:trPr>
        <w:tc>
          <w:tcPr>
            <w:tcW w:w="2835" w:type="dxa"/>
            <w:tcBorders>
              <w:top w:val="single" w:sz="6" w:space="0" w:color="auto"/>
              <w:left w:val="single" w:sz="18" w:space="0" w:color="auto"/>
              <w:bottom w:val="single" w:sz="6" w:space="0" w:color="auto"/>
              <w:right w:val="single" w:sz="6" w:space="0" w:color="auto"/>
            </w:tcBorders>
          </w:tcPr>
          <w:p w:rsidR="00CC4A0D" w:rsidRPr="00EE11A5" w:rsidRDefault="000B3042" w:rsidP="00CC4A0D">
            <w:r>
              <w:t>l</w:t>
            </w:r>
            <w:r w:rsidR="00CC4A0D">
              <w:t xml:space="preserve">ejsek bělokrký </w:t>
            </w:r>
            <w:r w:rsidR="00697618">
              <w:t>(</w:t>
            </w:r>
            <w:r w:rsidR="00CC4A0D" w:rsidRPr="00697618">
              <w:rPr>
                <w:i/>
              </w:rPr>
              <w:t>Ficedula albicollis</w:t>
            </w:r>
            <w:r w:rsidR="00697618">
              <w:t>)</w:t>
            </w:r>
          </w:p>
        </w:tc>
        <w:tc>
          <w:tcPr>
            <w:tcW w:w="1843" w:type="dxa"/>
            <w:tcBorders>
              <w:top w:val="single" w:sz="6" w:space="0" w:color="auto"/>
              <w:left w:val="single" w:sz="6" w:space="0" w:color="auto"/>
              <w:bottom w:val="single" w:sz="6" w:space="0" w:color="auto"/>
              <w:right w:val="single" w:sz="6" w:space="0" w:color="auto"/>
            </w:tcBorders>
          </w:tcPr>
          <w:p w:rsidR="00CC4A0D" w:rsidRDefault="0029261C" w:rsidP="00CC4A0D">
            <w:r>
              <w:t>p</w:t>
            </w:r>
            <w:r w:rsidR="00CC4A0D">
              <w:t>ravidelně v několika párech hnízdící druh</w:t>
            </w:r>
          </w:p>
        </w:tc>
        <w:tc>
          <w:tcPr>
            <w:tcW w:w="1488" w:type="dxa"/>
            <w:tcBorders>
              <w:top w:val="single" w:sz="6" w:space="0" w:color="auto"/>
              <w:left w:val="single" w:sz="6" w:space="0" w:color="auto"/>
              <w:bottom w:val="single" w:sz="6" w:space="0" w:color="auto"/>
              <w:right w:val="single" w:sz="6" w:space="0" w:color="auto"/>
            </w:tcBorders>
          </w:tcPr>
          <w:p w:rsidR="00CC4A0D" w:rsidRDefault="000B3042" w:rsidP="00CC4A0D">
            <w:r>
              <w:t>-</w:t>
            </w:r>
          </w:p>
        </w:tc>
        <w:tc>
          <w:tcPr>
            <w:tcW w:w="1152" w:type="dxa"/>
            <w:tcBorders>
              <w:top w:val="single" w:sz="6" w:space="0" w:color="auto"/>
              <w:left w:val="single" w:sz="6" w:space="0" w:color="auto"/>
              <w:bottom w:val="single" w:sz="6" w:space="0" w:color="auto"/>
              <w:right w:val="single" w:sz="6" w:space="0" w:color="auto"/>
            </w:tcBorders>
          </w:tcPr>
          <w:p w:rsidR="00CC4A0D" w:rsidRDefault="00CC4A0D" w:rsidP="00CC4A0D">
            <w:r>
              <w:t>NT</w:t>
            </w:r>
          </w:p>
        </w:tc>
        <w:tc>
          <w:tcPr>
            <w:tcW w:w="2126" w:type="dxa"/>
            <w:tcBorders>
              <w:top w:val="single" w:sz="6" w:space="0" w:color="auto"/>
              <w:left w:val="single" w:sz="6" w:space="0" w:color="auto"/>
              <w:bottom w:val="single" w:sz="6" w:space="0" w:color="auto"/>
              <w:right w:val="single" w:sz="18" w:space="0" w:color="auto"/>
            </w:tcBorders>
          </w:tcPr>
          <w:p w:rsidR="00CC4A0D" w:rsidRDefault="00CC4A0D" w:rsidP="00CC4A0D">
            <w:r>
              <w:t xml:space="preserve">Starší listnaté či smíšené porosty </w:t>
            </w:r>
          </w:p>
        </w:tc>
      </w:tr>
      <w:tr w:rsidR="00CC4A0D" w:rsidRPr="008D1825">
        <w:trPr>
          <w:cantSplit/>
          <w:trHeight w:val="251"/>
        </w:trPr>
        <w:tc>
          <w:tcPr>
            <w:tcW w:w="2835" w:type="dxa"/>
            <w:tcBorders>
              <w:top w:val="single" w:sz="6" w:space="0" w:color="auto"/>
              <w:left w:val="single" w:sz="18" w:space="0" w:color="auto"/>
              <w:bottom w:val="single" w:sz="18" w:space="0" w:color="auto"/>
              <w:right w:val="single" w:sz="6" w:space="0" w:color="auto"/>
            </w:tcBorders>
          </w:tcPr>
          <w:p w:rsidR="00CC4A0D" w:rsidRPr="00EE11A5" w:rsidRDefault="000B3042" w:rsidP="00CC4A0D">
            <w:r>
              <w:t>l</w:t>
            </w:r>
            <w:r w:rsidR="00CC4A0D">
              <w:t xml:space="preserve">ejsek šedý </w:t>
            </w:r>
            <w:r w:rsidR="00697618">
              <w:t>(</w:t>
            </w:r>
            <w:r w:rsidR="00CC4A0D" w:rsidRPr="00697618">
              <w:rPr>
                <w:i/>
              </w:rPr>
              <w:t>Muscicapa striata</w:t>
            </w:r>
            <w:r w:rsidR="00697618">
              <w:t>)</w:t>
            </w:r>
          </w:p>
        </w:tc>
        <w:tc>
          <w:tcPr>
            <w:tcW w:w="1843" w:type="dxa"/>
            <w:tcBorders>
              <w:top w:val="single" w:sz="6" w:space="0" w:color="auto"/>
              <w:left w:val="single" w:sz="6" w:space="0" w:color="auto"/>
              <w:bottom w:val="single" w:sz="18" w:space="0" w:color="auto"/>
              <w:right w:val="single" w:sz="6" w:space="0" w:color="auto"/>
            </w:tcBorders>
          </w:tcPr>
          <w:p w:rsidR="00CC4A0D" w:rsidRPr="008D1825" w:rsidRDefault="0029261C" w:rsidP="00CC4A0D">
            <w:r>
              <w:t>p</w:t>
            </w:r>
            <w:r w:rsidR="00CC4A0D">
              <w:t>ravidelně hnízdí v počtu několika párů</w:t>
            </w:r>
          </w:p>
        </w:tc>
        <w:tc>
          <w:tcPr>
            <w:tcW w:w="1488" w:type="dxa"/>
            <w:tcBorders>
              <w:top w:val="single" w:sz="6" w:space="0" w:color="auto"/>
              <w:left w:val="single" w:sz="6" w:space="0" w:color="auto"/>
              <w:bottom w:val="single" w:sz="18" w:space="0" w:color="auto"/>
              <w:right w:val="single" w:sz="6" w:space="0" w:color="auto"/>
            </w:tcBorders>
          </w:tcPr>
          <w:p w:rsidR="00CC4A0D" w:rsidRPr="008D1825" w:rsidRDefault="000B3042" w:rsidP="00CC4A0D">
            <w:r>
              <w:t>ohrožený</w:t>
            </w:r>
          </w:p>
        </w:tc>
        <w:tc>
          <w:tcPr>
            <w:tcW w:w="1152" w:type="dxa"/>
            <w:tcBorders>
              <w:top w:val="single" w:sz="6" w:space="0" w:color="auto"/>
              <w:left w:val="single" w:sz="6" w:space="0" w:color="auto"/>
              <w:bottom w:val="single" w:sz="18" w:space="0" w:color="auto"/>
              <w:right w:val="single" w:sz="6" w:space="0" w:color="auto"/>
            </w:tcBorders>
          </w:tcPr>
          <w:p w:rsidR="00CC4A0D" w:rsidRPr="008D1825" w:rsidRDefault="00CC4A0D" w:rsidP="00CC4A0D">
            <w:r>
              <w:t>LC</w:t>
            </w:r>
          </w:p>
        </w:tc>
        <w:tc>
          <w:tcPr>
            <w:tcW w:w="2126" w:type="dxa"/>
            <w:tcBorders>
              <w:top w:val="single" w:sz="6" w:space="0" w:color="auto"/>
              <w:left w:val="single" w:sz="6" w:space="0" w:color="auto"/>
              <w:bottom w:val="single" w:sz="18" w:space="0" w:color="auto"/>
              <w:right w:val="single" w:sz="18" w:space="0" w:color="auto"/>
            </w:tcBorders>
          </w:tcPr>
          <w:p w:rsidR="00CC4A0D" w:rsidRPr="008D1825" w:rsidRDefault="00CC4A0D" w:rsidP="00CC4A0D">
            <w:r>
              <w:t>Staré listnaté porosty</w:t>
            </w:r>
          </w:p>
        </w:tc>
      </w:tr>
    </w:tbl>
    <w:p w:rsidR="00CC4A0D" w:rsidRDefault="00A62C6D" w:rsidP="00CC4A0D">
      <w:pPr>
        <w:rPr>
          <w:sz w:val="24"/>
        </w:rPr>
      </w:pPr>
      <w:r>
        <w:rPr>
          <w:sz w:val="24"/>
        </w:rPr>
        <w:t>Nejednotné uvedení výskytu je dáno rozdílným uváděním početnosti/hojnosti u rostlin a živočichů a respektováním odborného názoru autora.</w:t>
      </w:r>
    </w:p>
    <w:p w:rsidR="00A62C6D" w:rsidRPr="00ED40ED" w:rsidRDefault="00A62C6D" w:rsidP="00CC4A0D">
      <w:pPr>
        <w:rPr>
          <w:sz w:val="24"/>
        </w:rPr>
      </w:pPr>
    </w:p>
    <w:p w:rsidR="00CC4A0D" w:rsidRPr="008D1825" w:rsidRDefault="00CC4A0D" w:rsidP="00EC6DD4">
      <w:pPr>
        <w:pStyle w:val="Nadpis2"/>
      </w:pPr>
      <w:bookmarkStart w:id="61" w:name="_Toc283912725"/>
      <w:bookmarkStart w:id="62" w:name="_Toc285443383"/>
      <w:bookmarkStart w:id="63" w:name="_Toc325228689"/>
      <w:bookmarkStart w:id="64" w:name="_Toc339614132"/>
      <w:r w:rsidRPr="008D1825">
        <w:t>2.2 Historie využívání území a zásadní pozitivní i negativní vlivy lidské činnosti v minulosti, současnosti a blízké budoucnosti</w:t>
      </w:r>
      <w:bookmarkEnd w:id="61"/>
      <w:bookmarkEnd w:id="62"/>
      <w:bookmarkEnd w:id="63"/>
      <w:bookmarkEnd w:id="64"/>
    </w:p>
    <w:p w:rsidR="00CC4A0D" w:rsidRPr="00ED40ED" w:rsidRDefault="00CC4A0D" w:rsidP="00CC4A0D">
      <w:pPr>
        <w:rPr>
          <w:sz w:val="24"/>
        </w:rPr>
      </w:pPr>
    </w:p>
    <w:p w:rsidR="00CC4A0D" w:rsidRDefault="00CC4A0D" w:rsidP="00CC4A0D">
      <w:pPr>
        <w:rPr>
          <w:b/>
          <w:sz w:val="24"/>
        </w:rPr>
      </w:pPr>
      <w:bookmarkStart w:id="65" w:name="_Toc283910578"/>
      <w:r w:rsidRPr="00926846">
        <w:rPr>
          <w:b/>
          <w:sz w:val="24"/>
        </w:rPr>
        <w:t>a) ochrana přírody</w:t>
      </w:r>
      <w:bookmarkEnd w:id="65"/>
    </w:p>
    <w:p w:rsidR="00CC4A0D" w:rsidRDefault="00CC4A0D" w:rsidP="00CC4A0D">
      <w:pPr>
        <w:ind w:firstLine="708"/>
        <w:jc w:val="both"/>
        <w:rPr>
          <w:sz w:val="24"/>
        </w:rPr>
      </w:pPr>
      <w:r>
        <w:rPr>
          <w:sz w:val="24"/>
        </w:rPr>
        <w:t xml:space="preserve">Původní chráněné území bylo vyhlášeno v roce 1933 o rozloze </w:t>
      </w:r>
      <w:smartTag w:uri="urn:schemas-microsoft-com:office:smarttags" w:element="metricconverter">
        <w:smartTagPr>
          <w:attr w:name="ProductID" w:val="24,18 ha"/>
        </w:smartTagPr>
        <w:r>
          <w:rPr>
            <w:sz w:val="24"/>
          </w:rPr>
          <w:t>24,18 ha</w:t>
        </w:r>
      </w:smartTag>
      <w:r>
        <w:rPr>
          <w:sz w:val="24"/>
        </w:rPr>
        <w:t xml:space="preserve"> a zaujímalo pouze svahy Drbákova. Motivem ochrany byl bohatý výskyt tisů v esteticky hodnotném vltavském údolí. Rozšíření chráněného území o sousední Albertovy skály proběhlo až v roce 1977. Po dobu existence chráněného území </w:t>
      </w:r>
      <w:r w:rsidR="00BC144F">
        <w:rPr>
          <w:sz w:val="24"/>
        </w:rPr>
        <w:t xml:space="preserve">do r. 2000 byla pozornost věnována (v souladu s původním předmětem ochrany) populaci tisu a jeho reprodukci, hospodářské zásahy v lesích probíhaly víceméně běžným způsobem, přičemž hlavním omezením byla nepřístupnost svahů pro lesní práce. Po nabytí části pozemků do majetku AOPK ČR a novém vyhlášení NPR </w:t>
      </w:r>
      <w:r w:rsidR="00F32995">
        <w:rPr>
          <w:sz w:val="24"/>
        </w:rPr>
        <w:t xml:space="preserve">byly zásahy v lesích minimalizovány a soustředily se na řešení problémů </w:t>
      </w:r>
      <w:r w:rsidR="000608AB">
        <w:rPr>
          <w:sz w:val="24"/>
        </w:rPr>
        <w:t xml:space="preserve">přenesených z </w:t>
      </w:r>
      <w:r w:rsidR="00F32995">
        <w:rPr>
          <w:sz w:val="24"/>
        </w:rPr>
        <w:t>předchozího hospodaření (poškození porostů kůrovcem)</w:t>
      </w:r>
      <w:r>
        <w:rPr>
          <w:sz w:val="24"/>
        </w:rPr>
        <w:t>.</w:t>
      </w:r>
    </w:p>
    <w:p w:rsidR="00CC4A0D" w:rsidRDefault="00CC4A0D" w:rsidP="00CC4A0D">
      <w:pPr>
        <w:ind w:firstLine="708"/>
        <w:jc w:val="both"/>
        <w:rPr>
          <w:sz w:val="24"/>
        </w:rPr>
      </w:pPr>
      <w:r>
        <w:rPr>
          <w:sz w:val="24"/>
        </w:rPr>
        <w:lastRenderedPageBreak/>
        <w:t>Plochy skalní vegetace na Albertových skalách byly udržovány občasným sečením, křoviny byly redukovány zejména v okolí naučné stezky v souvislosti s udržováním její průchodnosti a zajištění výhledu na skalních žebrech.</w:t>
      </w:r>
    </w:p>
    <w:p w:rsidR="00CC4A0D" w:rsidRDefault="00CC4A0D" w:rsidP="00CC4A0D">
      <w:pPr>
        <w:ind w:firstLine="708"/>
        <w:jc w:val="both"/>
        <w:rPr>
          <w:sz w:val="24"/>
        </w:rPr>
      </w:pPr>
      <w:r w:rsidRPr="00ED30DA">
        <w:rPr>
          <w:sz w:val="24"/>
        </w:rPr>
        <w:t>V</w:t>
      </w:r>
      <w:r>
        <w:rPr>
          <w:sz w:val="24"/>
        </w:rPr>
        <w:t> roce 2008 byl v severní části NPR</w:t>
      </w:r>
      <w:r w:rsidR="000B3042">
        <w:rPr>
          <w:sz w:val="24"/>
        </w:rPr>
        <w:t xml:space="preserve"> -</w:t>
      </w:r>
      <w:r>
        <w:rPr>
          <w:sz w:val="24"/>
        </w:rPr>
        <w:t xml:space="preserve"> Albertových skalách</w:t>
      </w:r>
      <w:r w:rsidR="00B15916">
        <w:rPr>
          <w:sz w:val="24"/>
        </w:rPr>
        <w:t xml:space="preserve"> -</w:t>
      </w:r>
      <w:r>
        <w:rPr>
          <w:sz w:val="24"/>
        </w:rPr>
        <w:t xml:space="preserve"> </w:t>
      </w:r>
      <w:r w:rsidR="00B15916">
        <w:rPr>
          <w:sz w:val="24"/>
        </w:rPr>
        <w:t>zjiště</w:t>
      </w:r>
      <w:r>
        <w:rPr>
          <w:sz w:val="24"/>
        </w:rPr>
        <w:t>n výskyt okáče bělopásného (</w:t>
      </w:r>
      <w:r>
        <w:rPr>
          <w:i/>
          <w:sz w:val="24"/>
        </w:rPr>
        <w:t>Hipparchia alcyone</w:t>
      </w:r>
      <w:r>
        <w:rPr>
          <w:sz w:val="24"/>
        </w:rPr>
        <w:t>)</w:t>
      </w:r>
      <w:r>
        <w:rPr>
          <w:i/>
          <w:sz w:val="24"/>
        </w:rPr>
        <w:t xml:space="preserve">, </w:t>
      </w:r>
      <w:r>
        <w:rPr>
          <w:sz w:val="24"/>
        </w:rPr>
        <w:t>v současné době jednoho z nejohroženějších denních motýlů v České republice. V roce 2009 byly neprodleně naplánovány a realizovány managementové zásahy na pěti plochách různé velikosti na pozemku p.č.</w:t>
      </w:r>
      <w:r w:rsidR="00685B40">
        <w:rPr>
          <w:sz w:val="24"/>
        </w:rPr>
        <w:t xml:space="preserve"> </w:t>
      </w:r>
      <w:r>
        <w:rPr>
          <w:sz w:val="24"/>
        </w:rPr>
        <w:t>656/1 (ostatní plocha). Plochy byly vybrány na exponovaných, k slunci obrácených místech v okolí skal a skalních hřbítků, plochy se lišily sklonitostí, pokryvem stromového i bylinného patra i velikostí. Na plochách bylo provedeno smýcení vybraných dřevin pro dosažení vyššího osvitu podrostu. Přednostně byly odstraňovány nejvíce stínící dřeviny, zejména habrové výmladky, ve střední části NPR též akát. Část dřeva byla v místě zásahu ponechána. Vznikly tak plochy s nízkým zápojem (resp. zakmeněním – až na 2) dřevin až solitérními stromy.</w:t>
      </w:r>
    </w:p>
    <w:p w:rsidR="00CC4A0D" w:rsidRDefault="00CC4A0D" w:rsidP="00CC4A0D">
      <w:pPr>
        <w:ind w:firstLine="708"/>
        <w:jc w:val="both"/>
        <w:rPr>
          <w:sz w:val="24"/>
        </w:rPr>
      </w:pPr>
      <w:r>
        <w:rPr>
          <w:sz w:val="24"/>
        </w:rPr>
        <w:t>V roce 2010 zásahy pokračovaly, změnil se ale charakter zásahu. Na rozdíl od roku 2010 byly zásahy realizovány v horní části Albertových skal, v pásu otevřeném směrem k jihu pro maximální využití osvitu. Zásahy byly rovněž realizovány na pozemku p.č.656/1 (ostatní plocha). Zásah spočíval ve snížení zápoje (resp. zakmenění – na 5) dřevin na celé ploše zásahu, ale nižší intenzity než v roce 2009. Zásah byl realizován výběrným způsobem, byly odstraněny borovice, habry a akáty. Část dřeva byla v místě zásahu ponechána.</w:t>
      </w:r>
    </w:p>
    <w:p w:rsidR="00CC4A0D" w:rsidRDefault="00CC4A0D" w:rsidP="00CC4A0D">
      <w:pPr>
        <w:ind w:firstLine="708"/>
        <w:jc w:val="both"/>
        <w:rPr>
          <w:sz w:val="24"/>
        </w:rPr>
      </w:pPr>
      <w:r>
        <w:rPr>
          <w:sz w:val="24"/>
        </w:rPr>
        <w:t>Celkem bylo vytvořeno v roce 2009</w:t>
      </w:r>
      <w:r w:rsidR="000B3042">
        <w:rPr>
          <w:sz w:val="24"/>
        </w:rPr>
        <w:t>-</w:t>
      </w:r>
      <w:r>
        <w:rPr>
          <w:sz w:val="24"/>
        </w:rPr>
        <w:t>2010 vytvořeno sedm ploch, jejichž velikost se pohybovala od několika málo arů po mnoho desítek arů.</w:t>
      </w:r>
      <w:r w:rsidR="00685B40">
        <w:rPr>
          <w:sz w:val="24"/>
        </w:rPr>
        <w:t xml:space="preserve"> </w:t>
      </w:r>
      <w:r>
        <w:rPr>
          <w:sz w:val="24"/>
        </w:rPr>
        <w:t>Zásahy byly v letech 2009</w:t>
      </w:r>
      <w:r w:rsidR="000B3042">
        <w:rPr>
          <w:sz w:val="24"/>
        </w:rPr>
        <w:t>-</w:t>
      </w:r>
      <w:r>
        <w:rPr>
          <w:sz w:val="24"/>
        </w:rPr>
        <w:t>2010 realizovány pouze na pozemku p.č.656/1 (ostatní plocha), protože podobné zásahy na lesních pozemcích b</w:t>
      </w:r>
      <w:r w:rsidR="00B64500">
        <w:rPr>
          <w:sz w:val="24"/>
        </w:rPr>
        <w:t>yly dikcí plánu péče vyloučeny.</w:t>
      </w:r>
    </w:p>
    <w:p w:rsidR="00CC4A0D" w:rsidRDefault="00CC4A0D" w:rsidP="00CC4A0D">
      <w:pPr>
        <w:ind w:firstLine="708"/>
        <w:jc w:val="both"/>
        <w:rPr>
          <w:sz w:val="24"/>
        </w:rPr>
      </w:pPr>
      <w:r>
        <w:rPr>
          <w:sz w:val="24"/>
        </w:rPr>
        <w:t xml:space="preserve">Souběžně s managementovými zásahy </w:t>
      </w:r>
      <w:r w:rsidR="000608AB">
        <w:rPr>
          <w:sz w:val="24"/>
        </w:rPr>
        <w:t>probíhá</w:t>
      </w:r>
      <w:r>
        <w:rPr>
          <w:sz w:val="24"/>
        </w:rPr>
        <w:t xml:space="preserve"> v </w:t>
      </w:r>
      <w:r w:rsidR="00B64500">
        <w:rPr>
          <w:sz w:val="24"/>
        </w:rPr>
        <w:t>letech</w:t>
      </w:r>
      <w:r>
        <w:rPr>
          <w:sz w:val="24"/>
        </w:rPr>
        <w:t xml:space="preserve"> 2009</w:t>
      </w:r>
      <w:r w:rsidR="00B64500">
        <w:rPr>
          <w:sz w:val="24"/>
        </w:rPr>
        <w:t>-</w:t>
      </w:r>
      <w:r>
        <w:rPr>
          <w:sz w:val="24"/>
        </w:rPr>
        <w:t>201</w:t>
      </w:r>
      <w:r w:rsidR="000608AB">
        <w:rPr>
          <w:sz w:val="24"/>
        </w:rPr>
        <w:t>3</w:t>
      </w:r>
      <w:r>
        <w:rPr>
          <w:sz w:val="24"/>
        </w:rPr>
        <w:t xml:space="preserve"> monitoring vlivu zásahů na populaci okáče bělopásného a vegetaci teplomilných trávníků. Monitoring přinesl tyto poznatky:</w:t>
      </w:r>
    </w:p>
    <w:p w:rsidR="00CC4A0D" w:rsidRPr="00BE485D" w:rsidRDefault="00CC4A0D" w:rsidP="00CC4A0D">
      <w:pPr>
        <w:numPr>
          <w:ilvl w:val="0"/>
          <w:numId w:val="11"/>
        </w:numPr>
        <w:jc w:val="both"/>
        <w:rPr>
          <w:b/>
          <w:sz w:val="24"/>
        </w:rPr>
      </w:pPr>
      <w:r>
        <w:rPr>
          <w:sz w:val="24"/>
        </w:rPr>
        <w:t xml:space="preserve">Největší výskyt populace okáče bělopásného je vázán na dolní část svahu porostu 11B13 v severní části NPR, což je rozvolněný boro-dubový porost s podrostem kostřav. Otevřené managementové plochy z roku 2009 okáči využili, nicméně vyšší obsazení vykazovaly plochy z roku 2010. </w:t>
      </w:r>
      <w:r w:rsidRPr="00BE485D">
        <w:rPr>
          <w:sz w:val="24"/>
        </w:rPr>
        <w:t xml:space="preserve">V letech </w:t>
      </w:r>
      <w:smartTag w:uri="urn:schemas-microsoft-com:office:smarttags" w:element="metricconverter">
        <w:smartTagPr>
          <w:attr w:name="ProductID" w:val="2009 a"/>
        </w:smartTagPr>
        <w:r w:rsidRPr="00BE485D">
          <w:rPr>
            <w:sz w:val="24"/>
          </w:rPr>
          <w:t>2009 a</w:t>
        </w:r>
      </w:smartTag>
      <w:r w:rsidRPr="00BE485D">
        <w:rPr>
          <w:sz w:val="24"/>
        </w:rPr>
        <w:t xml:space="preserve"> 2010 bylo nalezeno při červencových návštěvách až okolo třiceti jedinců okáče bělopásného (Novotný 2010).</w:t>
      </w:r>
      <w:r>
        <w:rPr>
          <w:sz w:val="24"/>
        </w:rPr>
        <w:t xml:space="preserve"> </w:t>
      </w:r>
      <w:r w:rsidRPr="00BE485D">
        <w:rPr>
          <w:sz w:val="24"/>
        </w:rPr>
        <w:t xml:space="preserve">Vzhledem k velikosti vhodných ploch lze hovořit o velmi slušné populační hustotě. Jako pozitivní se rovněž jeví ponechávání částí poražených stromů přímo na mangementové ploše. Tyto kusy dřeva byly pravidelně využívány okáči k odpočinku a k obhajobě teritoria. </w:t>
      </w:r>
    </w:p>
    <w:p w:rsidR="00CC4A0D" w:rsidRPr="00235398" w:rsidRDefault="00CC4A0D" w:rsidP="00CC4A0D">
      <w:pPr>
        <w:numPr>
          <w:ilvl w:val="0"/>
          <w:numId w:val="11"/>
        </w:numPr>
        <w:jc w:val="both"/>
        <w:rPr>
          <w:b/>
          <w:sz w:val="24"/>
        </w:rPr>
      </w:pPr>
      <w:r>
        <w:rPr>
          <w:sz w:val="24"/>
        </w:rPr>
        <w:t>Vegetace reaguje na prosvětlení pozitivně, rok po zásahu se dokonce významně zvýšil počet druhů ve sledovaných čtvercích (Malíček 2010). Na otevřených plochách z roku 2009 aktivně zmlazuje habr. Na ploše č.3/2009 se objevily pcháče a ostružiníky – jedná se o důsledek blízkosti okraje lesa.</w:t>
      </w:r>
    </w:p>
    <w:p w:rsidR="00CC4A0D" w:rsidRDefault="00CC4A0D" w:rsidP="00CC4A0D">
      <w:pPr>
        <w:ind w:firstLine="708"/>
        <w:jc w:val="both"/>
        <w:rPr>
          <w:sz w:val="24"/>
        </w:rPr>
      </w:pPr>
      <w:r>
        <w:rPr>
          <w:sz w:val="24"/>
        </w:rPr>
        <w:t xml:space="preserve"> Protože zásahy byly úspěšné, byl v roce 2011 Správou CHKO Blaník zpracován a MŽP schválen dodatek č.1 k plánu péče o NPR pro léta 2011</w:t>
      </w:r>
      <w:r w:rsidR="000B3042">
        <w:rPr>
          <w:sz w:val="24"/>
        </w:rPr>
        <w:t>-</w:t>
      </w:r>
      <w:r>
        <w:rPr>
          <w:sz w:val="24"/>
        </w:rPr>
        <w:t xml:space="preserve">2012. V dodatku byly navrženy zásahy v horní části svahu </w:t>
      </w:r>
      <w:r w:rsidR="00B64500">
        <w:rPr>
          <w:sz w:val="24"/>
        </w:rPr>
        <w:t>v porostní skupině 11B13. C</w:t>
      </w:r>
      <w:r>
        <w:rPr>
          <w:sz w:val="24"/>
        </w:rPr>
        <w:t xml:space="preserve">ílem </w:t>
      </w:r>
      <w:r w:rsidR="00B64500">
        <w:rPr>
          <w:sz w:val="24"/>
        </w:rPr>
        <w:t xml:space="preserve">zásahů již v lesním porostu </w:t>
      </w:r>
      <w:r>
        <w:rPr>
          <w:sz w:val="24"/>
        </w:rPr>
        <w:t xml:space="preserve">bylo </w:t>
      </w:r>
      <w:r w:rsidR="00B64500">
        <w:rPr>
          <w:sz w:val="24"/>
        </w:rPr>
        <w:t xml:space="preserve">prověřit další charakter zásahu – plošné prosvětlení nižší intenzity s tvorbou </w:t>
      </w:r>
      <w:r w:rsidR="00D97771">
        <w:rPr>
          <w:sz w:val="24"/>
        </w:rPr>
        <w:t>několika světlin. Podobný charakter vykazují sousední plochy s maximem výskytů okáče.</w:t>
      </w:r>
    </w:p>
    <w:p w:rsidR="00CC4A0D" w:rsidRDefault="00CC4A0D" w:rsidP="00CC4A0D">
      <w:pPr>
        <w:ind w:firstLine="708"/>
        <w:jc w:val="both"/>
        <w:rPr>
          <w:sz w:val="24"/>
        </w:rPr>
      </w:pPr>
      <w:r>
        <w:rPr>
          <w:sz w:val="24"/>
        </w:rPr>
        <w:t xml:space="preserve">Monitoring managementových zásahů by měl pokračovat i v letech </w:t>
      </w:r>
      <w:smartTag w:uri="urn:schemas-microsoft-com:office:smarttags" w:element="metricconverter">
        <w:smartTagPr>
          <w:attr w:name="ProductID" w:val="2012 a"/>
        </w:smartTagPr>
        <w:r>
          <w:rPr>
            <w:sz w:val="24"/>
          </w:rPr>
          <w:t>201</w:t>
        </w:r>
        <w:r w:rsidR="000608AB">
          <w:rPr>
            <w:sz w:val="24"/>
          </w:rPr>
          <w:t>2</w:t>
        </w:r>
        <w:r>
          <w:rPr>
            <w:sz w:val="24"/>
          </w:rPr>
          <w:t xml:space="preserve"> a</w:t>
        </w:r>
      </w:smartTag>
      <w:r>
        <w:rPr>
          <w:sz w:val="24"/>
        </w:rPr>
        <w:t xml:space="preserve"> 2013.</w:t>
      </w:r>
    </w:p>
    <w:p w:rsidR="00CC4A0D" w:rsidRDefault="00CC4A0D" w:rsidP="00CC4A0D">
      <w:pPr>
        <w:ind w:firstLine="708"/>
        <w:jc w:val="both"/>
        <w:rPr>
          <w:sz w:val="24"/>
        </w:rPr>
      </w:pPr>
    </w:p>
    <w:p w:rsidR="00CC4A0D" w:rsidRDefault="00CC4A0D" w:rsidP="00CC4A0D">
      <w:pPr>
        <w:rPr>
          <w:b/>
          <w:sz w:val="24"/>
        </w:rPr>
      </w:pPr>
      <w:bookmarkStart w:id="66" w:name="_Toc283910579"/>
      <w:r w:rsidRPr="00926846">
        <w:rPr>
          <w:b/>
          <w:sz w:val="24"/>
        </w:rPr>
        <w:t>b) lesní hospodářství</w:t>
      </w:r>
      <w:bookmarkEnd w:id="66"/>
    </w:p>
    <w:p w:rsidR="00CC4A0D" w:rsidRDefault="00CC4A0D" w:rsidP="00CC4A0D">
      <w:pPr>
        <w:pStyle w:val="Seznam2"/>
        <w:ind w:left="0" w:firstLine="708"/>
        <w:jc w:val="both"/>
        <w:rPr>
          <w:bCs/>
          <w:sz w:val="24"/>
          <w:szCs w:val="24"/>
        </w:rPr>
      </w:pPr>
      <w:r w:rsidRPr="00F805C1">
        <w:rPr>
          <w:bCs/>
          <w:sz w:val="24"/>
          <w:szCs w:val="24"/>
        </w:rPr>
        <w:t>Historicky bylo území NPR Drbákov</w:t>
      </w:r>
      <w:r w:rsidR="00685B40">
        <w:rPr>
          <w:bCs/>
          <w:sz w:val="24"/>
          <w:szCs w:val="24"/>
        </w:rPr>
        <w:t>-</w:t>
      </w:r>
      <w:r w:rsidRPr="00F805C1">
        <w:rPr>
          <w:bCs/>
          <w:sz w:val="24"/>
          <w:szCs w:val="24"/>
        </w:rPr>
        <w:t>Albertovy skály souč</w:t>
      </w:r>
      <w:r>
        <w:rPr>
          <w:bCs/>
          <w:sz w:val="24"/>
          <w:szCs w:val="24"/>
        </w:rPr>
        <w:t xml:space="preserve">ástí velkostatku Nalžovice. </w:t>
      </w:r>
      <w:r w:rsidRPr="00F805C1">
        <w:rPr>
          <w:bCs/>
          <w:sz w:val="24"/>
          <w:szCs w:val="24"/>
        </w:rPr>
        <w:t>Hospodářská činnost</w:t>
      </w:r>
      <w:r>
        <w:rPr>
          <w:bCs/>
          <w:sz w:val="24"/>
          <w:szCs w:val="24"/>
        </w:rPr>
        <w:t xml:space="preserve"> </w:t>
      </w:r>
      <w:r w:rsidRPr="00F805C1">
        <w:rPr>
          <w:bCs/>
          <w:sz w:val="24"/>
          <w:szCs w:val="24"/>
        </w:rPr>
        <w:t xml:space="preserve">v lesích velkostatku podle dostupných archivních dokladů </w:t>
      </w:r>
      <w:r>
        <w:rPr>
          <w:bCs/>
          <w:sz w:val="24"/>
          <w:szCs w:val="24"/>
        </w:rPr>
        <w:t>je shrnuta v předchozím plánu péče 2008 – 2012 (Bylinský V.</w:t>
      </w:r>
      <w:r w:rsidR="00A51149">
        <w:rPr>
          <w:bCs/>
          <w:sz w:val="24"/>
          <w:szCs w:val="24"/>
        </w:rPr>
        <w:t>, 2007</w:t>
      </w:r>
      <w:r>
        <w:rPr>
          <w:bCs/>
          <w:sz w:val="24"/>
          <w:szCs w:val="24"/>
        </w:rPr>
        <w:t>).</w:t>
      </w:r>
    </w:p>
    <w:p w:rsidR="00CC4A0D" w:rsidRPr="00D42CC6" w:rsidRDefault="00CC4A0D" w:rsidP="00CC4A0D">
      <w:pPr>
        <w:pStyle w:val="Seznam2"/>
        <w:ind w:left="0" w:firstLine="708"/>
        <w:jc w:val="both"/>
        <w:rPr>
          <w:bCs/>
          <w:sz w:val="24"/>
          <w:szCs w:val="24"/>
        </w:rPr>
      </w:pPr>
      <w:r w:rsidRPr="00D42CC6">
        <w:rPr>
          <w:bCs/>
          <w:sz w:val="24"/>
          <w:szCs w:val="24"/>
        </w:rPr>
        <w:t>Z</w:t>
      </w:r>
      <w:r>
        <w:rPr>
          <w:bCs/>
          <w:sz w:val="24"/>
          <w:szCs w:val="24"/>
        </w:rPr>
        <w:t xml:space="preserve"> archivních podkladů </w:t>
      </w:r>
      <w:r w:rsidRPr="00D42CC6">
        <w:rPr>
          <w:bCs/>
          <w:sz w:val="24"/>
          <w:szCs w:val="24"/>
        </w:rPr>
        <w:t xml:space="preserve">vyplývá, že většina lesních porostů v </w:t>
      </w:r>
      <w:r>
        <w:rPr>
          <w:bCs/>
          <w:sz w:val="24"/>
          <w:szCs w:val="24"/>
        </w:rPr>
        <w:t>NPR</w:t>
      </w:r>
      <w:r w:rsidRPr="00D42CC6">
        <w:rPr>
          <w:bCs/>
          <w:sz w:val="24"/>
          <w:szCs w:val="24"/>
        </w:rPr>
        <w:t xml:space="preserve"> jsou lesy</w:t>
      </w:r>
      <w:r>
        <w:rPr>
          <w:bCs/>
          <w:sz w:val="24"/>
          <w:szCs w:val="24"/>
        </w:rPr>
        <w:t xml:space="preserve"> různou </w:t>
      </w:r>
      <w:r>
        <w:rPr>
          <w:bCs/>
          <w:sz w:val="24"/>
          <w:szCs w:val="24"/>
        </w:rPr>
        <w:lastRenderedPageBreak/>
        <w:t xml:space="preserve">měrou ovlivněné </w:t>
      </w:r>
      <w:r w:rsidRPr="00D42CC6">
        <w:rPr>
          <w:bCs/>
          <w:sz w:val="24"/>
          <w:szCs w:val="24"/>
        </w:rPr>
        <w:t>hospodářsk</w:t>
      </w:r>
      <w:r>
        <w:rPr>
          <w:bCs/>
          <w:sz w:val="24"/>
          <w:szCs w:val="24"/>
        </w:rPr>
        <w:t>ými zásahy</w:t>
      </w:r>
      <w:r w:rsidRPr="00D42CC6">
        <w:rPr>
          <w:bCs/>
          <w:sz w:val="24"/>
          <w:szCs w:val="24"/>
        </w:rPr>
        <w:t xml:space="preserve"> s</w:t>
      </w:r>
      <w:r>
        <w:rPr>
          <w:bCs/>
          <w:sz w:val="24"/>
          <w:szCs w:val="24"/>
        </w:rPr>
        <w:t> </w:t>
      </w:r>
      <w:r w:rsidRPr="00D42CC6">
        <w:rPr>
          <w:bCs/>
          <w:sz w:val="24"/>
          <w:szCs w:val="24"/>
        </w:rPr>
        <w:t>upravenou</w:t>
      </w:r>
      <w:r>
        <w:rPr>
          <w:bCs/>
          <w:sz w:val="24"/>
          <w:szCs w:val="24"/>
        </w:rPr>
        <w:t xml:space="preserve"> </w:t>
      </w:r>
      <w:r w:rsidRPr="00D42CC6">
        <w:rPr>
          <w:bCs/>
          <w:sz w:val="24"/>
          <w:szCs w:val="24"/>
        </w:rPr>
        <w:t xml:space="preserve">druhovou skladbou a </w:t>
      </w:r>
      <w:r>
        <w:rPr>
          <w:bCs/>
          <w:sz w:val="24"/>
          <w:szCs w:val="24"/>
        </w:rPr>
        <w:t xml:space="preserve">s tím související </w:t>
      </w:r>
      <w:r w:rsidRPr="00D42CC6">
        <w:rPr>
          <w:bCs/>
          <w:sz w:val="24"/>
          <w:szCs w:val="24"/>
        </w:rPr>
        <w:t xml:space="preserve">zjednodušenou strukturou. Do porostů byly </w:t>
      </w:r>
      <w:r>
        <w:rPr>
          <w:bCs/>
          <w:sz w:val="24"/>
          <w:szCs w:val="24"/>
        </w:rPr>
        <w:t xml:space="preserve">v minulosti </w:t>
      </w:r>
      <w:r w:rsidRPr="00D42CC6">
        <w:rPr>
          <w:bCs/>
          <w:sz w:val="24"/>
          <w:szCs w:val="24"/>
        </w:rPr>
        <w:t>vysazovány nepůvodní dřeviny i dřeviny</w:t>
      </w:r>
      <w:r>
        <w:rPr>
          <w:bCs/>
          <w:sz w:val="24"/>
          <w:szCs w:val="24"/>
        </w:rPr>
        <w:t xml:space="preserve"> </w:t>
      </w:r>
      <w:r w:rsidRPr="00D42CC6">
        <w:rPr>
          <w:bCs/>
          <w:sz w:val="24"/>
          <w:szCs w:val="24"/>
        </w:rPr>
        <w:t xml:space="preserve">cizokrajné. Přednostně byly zaváděny hospodářsky žádané dřeviny </w:t>
      </w:r>
      <w:r w:rsidR="000B3042">
        <w:rPr>
          <w:bCs/>
          <w:sz w:val="24"/>
          <w:szCs w:val="24"/>
        </w:rPr>
        <w:t>-</w:t>
      </w:r>
      <w:r w:rsidRPr="00D42CC6">
        <w:rPr>
          <w:bCs/>
          <w:sz w:val="24"/>
          <w:szCs w:val="24"/>
        </w:rPr>
        <w:t xml:space="preserve"> borovice lesní, smrk ztepilý, modřín</w:t>
      </w:r>
      <w:r>
        <w:rPr>
          <w:bCs/>
          <w:sz w:val="24"/>
          <w:szCs w:val="24"/>
        </w:rPr>
        <w:t xml:space="preserve"> </w:t>
      </w:r>
      <w:r w:rsidRPr="00D42CC6">
        <w:rPr>
          <w:bCs/>
          <w:sz w:val="24"/>
          <w:szCs w:val="24"/>
        </w:rPr>
        <w:t>opadavý. Na strmých svazích nad řekou byla v menší míře vysazována jedle kavkazská, trnovník akát</w:t>
      </w:r>
      <w:r>
        <w:rPr>
          <w:bCs/>
          <w:sz w:val="24"/>
          <w:szCs w:val="24"/>
        </w:rPr>
        <w:t>, borovice černá</w:t>
      </w:r>
      <w:r w:rsidRPr="00D42CC6">
        <w:rPr>
          <w:bCs/>
          <w:sz w:val="24"/>
          <w:szCs w:val="24"/>
        </w:rPr>
        <w:t xml:space="preserve"> a dub</w:t>
      </w:r>
      <w:r>
        <w:rPr>
          <w:bCs/>
          <w:sz w:val="24"/>
          <w:szCs w:val="24"/>
        </w:rPr>
        <w:t xml:space="preserve"> </w:t>
      </w:r>
      <w:r w:rsidRPr="00D42CC6">
        <w:rPr>
          <w:bCs/>
          <w:sz w:val="24"/>
          <w:szCs w:val="24"/>
        </w:rPr>
        <w:t>červený.</w:t>
      </w:r>
    </w:p>
    <w:p w:rsidR="00CC4A0D" w:rsidRDefault="00CC4A0D" w:rsidP="00CC4A0D">
      <w:pPr>
        <w:pStyle w:val="Seznam2"/>
        <w:ind w:left="0" w:firstLine="708"/>
        <w:jc w:val="both"/>
        <w:rPr>
          <w:bCs/>
          <w:sz w:val="24"/>
          <w:szCs w:val="24"/>
        </w:rPr>
      </w:pPr>
      <w:r w:rsidRPr="00D42CC6">
        <w:rPr>
          <w:bCs/>
          <w:sz w:val="24"/>
          <w:szCs w:val="24"/>
        </w:rPr>
        <w:t>Ačkoli v historickém průzkumu nejsou zmíněny v minulosti v lesích obvyklé činnosti jako je pastva, hrabání</w:t>
      </w:r>
      <w:r>
        <w:rPr>
          <w:bCs/>
          <w:sz w:val="24"/>
          <w:szCs w:val="24"/>
        </w:rPr>
        <w:t xml:space="preserve"> </w:t>
      </w:r>
      <w:r w:rsidRPr="00D42CC6">
        <w:rPr>
          <w:bCs/>
          <w:sz w:val="24"/>
          <w:szCs w:val="24"/>
        </w:rPr>
        <w:t>steliva, drobná těžba surovin a případné odlesnění, lze vliv těchto činností podle chudého nevýrazného</w:t>
      </w:r>
      <w:r>
        <w:rPr>
          <w:bCs/>
          <w:sz w:val="24"/>
          <w:szCs w:val="24"/>
        </w:rPr>
        <w:t xml:space="preserve"> </w:t>
      </w:r>
      <w:r w:rsidRPr="00D42CC6">
        <w:rPr>
          <w:bCs/>
          <w:sz w:val="24"/>
          <w:szCs w:val="24"/>
        </w:rPr>
        <w:t>bylinného společenstva s vřesem a jalovcem předpokládat v lesních porostech na vrcholové plošině</w:t>
      </w:r>
      <w:r>
        <w:rPr>
          <w:bCs/>
          <w:sz w:val="24"/>
          <w:szCs w:val="24"/>
        </w:rPr>
        <w:t xml:space="preserve"> </w:t>
      </w:r>
      <w:r w:rsidRPr="00D42CC6">
        <w:rPr>
          <w:bCs/>
          <w:sz w:val="24"/>
          <w:szCs w:val="24"/>
        </w:rPr>
        <w:t xml:space="preserve">severovýchodně od </w:t>
      </w:r>
      <w:r>
        <w:rPr>
          <w:bCs/>
          <w:sz w:val="24"/>
          <w:szCs w:val="24"/>
        </w:rPr>
        <w:t>vrchu</w:t>
      </w:r>
      <w:r w:rsidRPr="00D42CC6">
        <w:rPr>
          <w:bCs/>
          <w:sz w:val="24"/>
          <w:szCs w:val="24"/>
        </w:rPr>
        <w:t xml:space="preserve"> Drbákov.</w:t>
      </w:r>
    </w:p>
    <w:p w:rsidR="00CC4A0D" w:rsidRDefault="00CC4A0D" w:rsidP="00CC4A0D">
      <w:pPr>
        <w:pStyle w:val="Seznam2"/>
        <w:ind w:left="0" w:firstLine="0"/>
        <w:jc w:val="both"/>
        <w:rPr>
          <w:bCs/>
          <w:sz w:val="24"/>
          <w:szCs w:val="24"/>
        </w:rPr>
      </w:pPr>
      <w:r>
        <w:rPr>
          <w:bCs/>
          <w:sz w:val="24"/>
          <w:szCs w:val="24"/>
        </w:rPr>
        <w:tab/>
        <w:t>Plocha Albertových („Bílých“) skal, dnes vedená v horní části jako lesní pozemek, byla v minulosti pravděpodobně pastvinou, případně pastevním lesem. Historické fotografie a letecké snímky ukazují Albertovy skály jako téměř holé skalní útvary s trávníky a ojedinělými dřevinami. Do komplexní pozemkové úpravy v r.2010 byl pozemek Albertových skal (p.č.656/1) veden jako ostatní plocha, v dolní části je jako nelesní veden dosud (byť netypicky jako vodní plocha). Absencí pastvy a mýcení dřeviny proběhla v druhé polovině dvacátého století na Albertových skalách velmi úspěšná sukcese doubrav a dubohabřin. Rychlost sukcese a kvalita biotopu napovídají tomu, že v minulosti byla na Albertových skalách pravděpodobně mozaika lesa a bezlesí plošně se měnící podle síly hospodářských zásahů.</w:t>
      </w:r>
    </w:p>
    <w:p w:rsidR="00F32995" w:rsidRDefault="00CC4A0D" w:rsidP="00CC4A0D">
      <w:pPr>
        <w:pStyle w:val="Seznam2"/>
        <w:ind w:left="0" w:firstLine="708"/>
        <w:jc w:val="both"/>
        <w:rPr>
          <w:sz w:val="24"/>
        </w:rPr>
      </w:pPr>
      <w:r>
        <w:rPr>
          <w:bCs/>
          <w:sz w:val="24"/>
          <w:szCs w:val="24"/>
        </w:rPr>
        <w:t>Lesní porosty byly v druhé polovině dvacátého století obhospodařovány s cílem produkce dřeva, od tohoto směru se odlišovaly obtížně dostupné porosty na svazích Drbákova, k</w:t>
      </w:r>
      <w:r w:rsidR="00F32995">
        <w:rPr>
          <w:bCs/>
          <w:sz w:val="24"/>
          <w:szCs w:val="24"/>
        </w:rPr>
        <w:t>de byly zásahy ojedinělé</w:t>
      </w:r>
      <w:r>
        <w:rPr>
          <w:bCs/>
          <w:sz w:val="24"/>
          <w:szCs w:val="24"/>
        </w:rPr>
        <w:t xml:space="preserve"> i díky statusu již vyhlášeného chráněného území. V roce 1977 se k Drbákovu přičlenily do chráněného území i Albertovy skály s přilehlými hospodářskými porosty. Po začlenění do chráněného území </w:t>
      </w:r>
      <w:r>
        <w:rPr>
          <w:sz w:val="24"/>
        </w:rPr>
        <w:t xml:space="preserve">zůstaly i další porosty bez výrazných hospodářských zásahů. Zvláště na svazích Drbákova se tak nachází dostatečné množství tlejícího dřeva a les postupně dostává přirozenou heterogenní strukturu. </w:t>
      </w:r>
    </w:p>
    <w:p w:rsidR="00CC4A0D" w:rsidRPr="00D42CC6" w:rsidRDefault="00CC4A0D" w:rsidP="00CC4A0D">
      <w:pPr>
        <w:pStyle w:val="Seznam2"/>
        <w:ind w:left="0" w:firstLine="708"/>
        <w:jc w:val="both"/>
        <w:rPr>
          <w:bCs/>
          <w:sz w:val="24"/>
          <w:szCs w:val="24"/>
        </w:rPr>
      </w:pPr>
      <w:r w:rsidRPr="00D42CC6">
        <w:rPr>
          <w:bCs/>
          <w:sz w:val="24"/>
          <w:szCs w:val="24"/>
        </w:rPr>
        <w:t xml:space="preserve">V terénně přístupných porostech lokality „Tisová“ v části lesního porostu </w:t>
      </w:r>
      <w:r>
        <w:rPr>
          <w:bCs/>
          <w:sz w:val="24"/>
          <w:szCs w:val="24"/>
        </w:rPr>
        <w:t>11H12, 11J12</w:t>
      </w:r>
      <w:r w:rsidRPr="00D17484">
        <w:rPr>
          <w:bCs/>
          <w:sz w:val="24"/>
          <w:szCs w:val="24"/>
        </w:rPr>
        <w:t xml:space="preserve"> </w:t>
      </w:r>
      <w:r>
        <w:rPr>
          <w:bCs/>
          <w:sz w:val="24"/>
          <w:szCs w:val="24"/>
        </w:rPr>
        <w:t xml:space="preserve">(dílčí plochy </w:t>
      </w:r>
      <w:r w:rsidRPr="002E4D8B">
        <w:rPr>
          <w:bCs/>
          <w:sz w:val="24"/>
          <w:szCs w:val="24"/>
        </w:rPr>
        <w:t>11H13, 11J</w:t>
      </w:r>
      <w:r>
        <w:rPr>
          <w:bCs/>
          <w:sz w:val="24"/>
          <w:szCs w:val="24"/>
        </w:rPr>
        <w:t xml:space="preserve">13a, 13b) </w:t>
      </w:r>
      <w:r w:rsidRPr="00D42CC6">
        <w:rPr>
          <w:bCs/>
          <w:sz w:val="24"/>
          <w:szCs w:val="24"/>
        </w:rPr>
        <w:t>se ještě v decen</w:t>
      </w:r>
      <w:r>
        <w:rPr>
          <w:bCs/>
          <w:sz w:val="24"/>
          <w:szCs w:val="24"/>
        </w:rPr>
        <w:t>n</w:t>
      </w:r>
      <w:r w:rsidRPr="00D42CC6">
        <w:rPr>
          <w:bCs/>
          <w:sz w:val="24"/>
          <w:szCs w:val="24"/>
        </w:rPr>
        <w:t>iu 1994</w:t>
      </w:r>
      <w:r w:rsidR="000B3042">
        <w:rPr>
          <w:bCs/>
          <w:sz w:val="24"/>
          <w:szCs w:val="24"/>
        </w:rPr>
        <w:t>-</w:t>
      </w:r>
      <w:r w:rsidRPr="00D42CC6">
        <w:rPr>
          <w:bCs/>
          <w:sz w:val="24"/>
          <w:szCs w:val="24"/>
        </w:rPr>
        <w:t>2003 hospodařilo holosečně. Kultury a mlaziny po holosečích s nežádoucí druhovou skladbou naléhavě</w:t>
      </w:r>
      <w:r>
        <w:rPr>
          <w:bCs/>
          <w:sz w:val="24"/>
          <w:szCs w:val="24"/>
        </w:rPr>
        <w:t xml:space="preserve"> </w:t>
      </w:r>
      <w:r w:rsidRPr="00D42CC6">
        <w:rPr>
          <w:bCs/>
          <w:sz w:val="24"/>
          <w:szCs w:val="24"/>
        </w:rPr>
        <w:t>potřebují výchovný zásah zaměřený na úpravu druhové skladby ve prospěch potlačených jednotlivě</w:t>
      </w:r>
      <w:r>
        <w:rPr>
          <w:bCs/>
          <w:sz w:val="24"/>
          <w:szCs w:val="24"/>
        </w:rPr>
        <w:t xml:space="preserve"> </w:t>
      </w:r>
      <w:r w:rsidRPr="00D42CC6">
        <w:rPr>
          <w:bCs/>
          <w:sz w:val="24"/>
          <w:szCs w:val="24"/>
        </w:rPr>
        <w:t>vtroušených listnáčů CDS.</w:t>
      </w:r>
    </w:p>
    <w:p w:rsidR="00CC4A0D" w:rsidRPr="00D42CC6" w:rsidRDefault="00CC4A0D" w:rsidP="00CC4A0D">
      <w:pPr>
        <w:pStyle w:val="Seznam2"/>
        <w:ind w:left="0" w:firstLine="708"/>
        <w:jc w:val="both"/>
        <w:rPr>
          <w:bCs/>
          <w:sz w:val="24"/>
          <w:szCs w:val="24"/>
        </w:rPr>
      </w:pPr>
      <w:r w:rsidRPr="00D42CC6">
        <w:rPr>
          <w:bCs/>
          <w:sz w:val="24"/>
          <w:szCs w:val="24"/>
        </w:rPr>
        <w:t xml:space="preserve">Těžiště výskytu tisu červeného je v obtížně přístupných částech smíšeného lesního porostu </w:t>
      </w:r>
      <w:r>
        <w:rPr>
          <w:bCs/>
          <w:sz w:val="24"/>
          <w:szCs w:val="24"/>
        </w:rPr>
        <w:t xml:space="preserve">11H12, 11J13a </w:t>
      </w:r>
      <w:r w:rsidRPr="002E4D8B">
        <w:rPr>
          <w:bCs/>
          <w:sz w:val="24"/>
          <w:szCs w:val="24"/>
        </w:rPr>
        <w:t xml:space="preserve">(dílčí plochy 11H13, 11J13a). </w:t>
      </w:r>
      <w:r w:rsidRPr="00D42CC6">
        <w:rPr>
          <w:bCs/>
          <w:sz w:val="24"/>
          <w:szCs w:val="24"/>
        </w:rPr>
        <w:t>Porost</w:t>
      </w:r>
      <w:r>
        <w:rPr>
          <w:bCs/>
          <w:sz w:val="24"/>
          <w:szCs w:val="24"/>
        </w:rPr>
        <w:t xml:space="preserve"> </w:t>
      </w:r>
      <w:r w:rsidRPr="00D42CC6">
        <w:rPr>
          <w:bCs/>
          <w:sz w:val="24"/>
          <w:szCs w:val="24"/>
        </w:rPr>
        <w:t>tvoří druhově pestrá převážně nepravá kmenovina s dosadbami. Mezi dřevinami přirozené druhové skladby</w:t>
      </w:r>
      <w:r>
        <w:rPr>
          <w:bCs/>
          <w:sz w:val="24"/>
          <w:szCs w:val="24"/>
        </w:rPr>
        <w:t xml:space="preserve"> </w:t>
      </w:r>
      <w:r w:rsidRPr="00D42CC6">
        <w:rPr>
          <w:bCs/>
          <w:sz w:val="24"/>
          <w:szCs w:val="24"/>
        </w:rPr>
        <w:t>jsou skupinovitě i jednotlivě přimíšeny cizorodé a cizokrajné dřeviny jako smrk ztepilý, modřín opadavý,</w:t>
      </w:r>
      <w:r>
        <w:rPr>
          <w:bCs/>
          <w:sz w:val="24"/>
          <w:szCs w:val="24"/>
        </w:rPr>
        <w:t xml:space="preserve"> </w:t>
      </w:r>
      <w:r w:rsidRPr="00D42CC6">
        <w:rPr>
          <w:bCs/>
          <w:sz w:val="24"/>
          <w:szCs w:val="24"/>
        </w:rPr>
        <w:t>trnovník akát, jedle kavkazská. Hloučky listnáčů výmladkového původu mají ve strmých svazích s</w:t>
      </w:r>
      <w:r>
        <w:rPr>
          <w:bCs/>
          <w:sz w:val="24"/>
          <w:szCs w:val="24"/>
        </w:rPr>
        <w:t> </w:t>
      </w:r>
      <w:r w:rsidRPr="00D42CC6">
        <w:rPr>
          <w:bCs/>
          <w:sz w:val="24"/>
          <w:szCs w:val="24"/>
        </w:rPr>
        <w:t>mělkou</w:t>
      </w:r>
      <w:r>
        <w:rPr>
          <w:bCs/>
          <w:sz w:val="24"/>
          <w:szCs w:val="24"/>
        </w:rPr>
        <w:t xml:space="preserve"> </w:t>
      </w:r>
      <w:r w:rsidRPr="00D42CC6">
        <w:rPr>
          <w:bCs/>
          <w:sz w:val="24"/>
          <w:szCs w:val="24"/>
        </w:rPr>
        <w:t>půdou sníženou stabilitu a ojediněle trpí vývraty.</w:t>
      </w:r>
    </w:p>
    <w:p w:rsidR="00CC4A0D" w:rsidRDefault="00CC4A0D" w:rsidP="00CC4A0D">
      <w:pPr>
        <w:pStyle w:val="Seznam2"/>
        <w:ind w:left="0" w:firstLine="708"/>
        <w:jc w:val="both"/>
        <w:rPr>
          <w:bCs/>
          <w:sz w:val="24"/>
          <w:szCs w:val="24"/>
        </w:rPr>
      </w:pPr>
      <w:r w:rsidRPr="00D42CC6">
        <w:rPr>
          <w:bCs/>
          <w:sz w:val="24"/>
          <w:szCs w:val="24"/>
        </w:rPr>
        <w:t>V porostní skupin</w:t>
      </w:r>
      <w:r>
        <w:rPr>
          <w:bCs/>
          <w:sz w:val="24"/>
          <w:szCs w:val="24"/>
        </w:rPr>
        <w:t>ě</w:t>
      </w:r>
      <w:r w:rsidRPr="00D42CC6">
        <w:rPr>
          <w:bCs/>
          <w:sz w:val="24"/>
          <w:szCs w:val="24"/>
        </w:rPr>
        <w:t xml:space="preserve"> </w:t>
      </w:r>
      <w:r w:rsidRPr="002E4D8B">
        <w:rPr>
          <w:bCs/>
          <w:sz w:val="24"/>
          <w:szCs w:val="24"/>
        </w:rPr>
        <w:t>11H12 (dílčí plocha 11H13)</w:t>
      </w:r>
      <w:r w:rsidRPr="00FF2605">
        <w:rPr>
          <w:bCs/>
          <w:color w:val="FF0000"/>
          <w:sz w:val="24"/>
          <w:szCs w:val="24"/>
        </w:rPr>
        <w:t xml:space="preserve"> </w:t>
      </w:r>
      <w:r w:rsidRPr="00624A3A">
        <w:rPr>
          <w:bCs/>
          <w:sz w:val="24"/>
          <w:szCs w:val="24"/>
        </w:rPr>
        <w:t>je</w:t>
      </w:r>
      <w:r w:rsidRPr="00D42CC6">
        <w:rPr>
          <w:bCs/>
          <w:sz w:val="24"/>
          <w:szCs w:val="24"/>
        </w:rPr>
        <w:t xml:space="preserve"> ve slabé smrkové kmenovině</w:t>
      </w:r>
      <w:r>
        <w:rPr>
          <w:bCs/>
          <w:sz w:val="24"/>
          <w:szCs w:val="24"/>
        </w:rPr>
        <w:t xml:space="preserve"> na SZ okraji</w:t>
      </w:r>
      <w:r w:rsidRPr="00D42CC6">
        <w:rPr>
          <w:bCs/>
          <w:sz w:val="24"/>
          <w:szCs w:val="24"/>
        </w:rPr>
        <w:t xml:space="preserve"> kůrovcové ohnisko se</w:t>
      </w:r>
      <w:r>
        <w:rPr>
          <w:bCs/>
          <w:sz w:val="24"/>
          <w:szCs w:val="24"/>
        </w:rPr>
        <w:t xml:space="preserve"> </w:t>
      </w:r>
      <w:r w:rsidRPr="00D42CC6">
        <w:rPr>
          <w:bCs/>
          <w:sz w:val="24"/>
          <w:szCs w:val="24"/>
        </w:rPr>
        <w:t>skupinou</w:t>
      </w:r>
      <w:r>
        <w:rPr>
          <w:bCs/>
          <w:sz w:val="24"/>
          <w:szCs w:val="24"/>
        </w:rPr>
        <w:t xml:space="preserve"> již neaktivních</w:t>
      </w:r>
      <w:r w:rsidRPr="00D42CC6">
        <w:rPr>
          <w:bCs/>
          <w:sz w:val="24"/>
          <w:szCs w:val="24"/>
        </w:rPr>
        <w:t xml:space="preserve"> kůrovcových souší</w:t>
      </w:r>
      <w:r>
        <w:rPr>
          <w:bCs/>
          <w:sz w:val="24"/>
          <w:szCs w:val="24"/>
        </w:rPr>
        <w:t>.</w:t>
      </w:r>
      <w:r w:rsidRPr="00D42CC6">
        <w:rPr>
          <w:bCs/>
          <w:sz w:val="24"/>
          <w:szCs w:val="24"/>
        </w:rPr>
        <w:t xml:space="preserve"> </w:t>
      </w:r>
      <w:r>
        <w:rPr>
          <w:bCs/>
          <w:sz w:val="24"/>
          <w:szCs w:val="24"/>
        </w:rPr>
        <w:t xml:space="preserve">Rovněž se objevuje poškození ve smrkové části porostu </w:t>
      </w:r>
      <w:r w:rsidRPr="002E4D8B">
        <w:rPr>
          <w:bCs/>
          <w:sz w:val="24"/>
          <w:szCs w:val="24"/>
        </w:rPr>
        <w:t>11C5 (dílčí plocha 11C6).</w:t>
      </w:r>
      <w:r>
        <w:rPr>
          <w:bCs/>
          <w:sz w:val="24"/>
          <w:szCs w:val="24"/>
        </w:rPr>
        <w:t xml:space="preserve"> Napadené stromy jsou včas odstraňovány podle zásad ochrany lesa. V tomto postupu je nutné pokračovat. </w:t>
      </w:r>
    </w:p>
    <w:p w:rsidR="00CC4A0D" w:rsidRDefault="00CC4A0D" w:rsidP="00CC4A0D">
      <w:pPr>
        <w:pStyle w:val="Seznam2"/>
        <w:ind w:left="0" w:firstLine="708"/>
        <w:jc w:val="both"/>
        <w:rPr>
          <w:bCs/>
          <w:sz w:val="24"/>
          <w:szCs w:val="24"/>
        </w:rPr>
      </w:pPr>
      <w:r>
        <w:rPr>
          <w:bCs/>
          <w:sz w:val="24"/>
          <w:szCs w:val="24"/>
        </w:rPr>
        <w:t xml:space="preserve">V porostní skupině 11J12 </w:t>
      </w:r>
      <w:r w:rsidRPr="002E4D8B">
        <w:rPr>
          <w:bCs/>
          <w:sz w:val="24"/>
          <w:szCs w:val="24"/>
        </w:rPr>
        <w:t>(dílčí plocha 11J13b) byla</w:t>
      </w:r>
      <w:r>
        <w:rPr>
          <w:bCs/>
          <w:sz w:val="24"/>
          <w:szCs w:val="24"/>
        </w:rPr>
        <w:t xml:space="preserve"> provedena podsadba, zatím jen na malé části plochy. Pokud se tento postup osvědčí, bude možné v podsadbách pokračovat a tím připravit východiska obnovy i v dalších částech této porostní skupiny. </w:t>
      </w:r>
      <w:r w:rsidRPr="00D42CC6">
        <w:rPr>
          <w:bCs/>
          <w:sz w:val="24"/>
          <w:szCs w:val="24"/>
        </w:rPr>
        <w:t xml:space="preserve">Lesní porosty </w:t>
      </w:r>
      <w:r w:rsidRPr="002E4D8B">
        <w:rPr>
          <w:bCs/>
          <w:sz w:val="24"/>
          <w:szCs w:val="24"/>
        </w:rPr>
        <w:t>303A, 303F, 11D, E, F, 403E na vrcholové plošině a porosty 304J, 11A, B, 404G a 404F v s</w:t>
      </w:r>
      <w:r w:rsidRPr="00D42CC6">
        <w:rPr>
          <w:bCs/>
          <w:sz w:val="24"/>
          <w:szCs w:val="24"/>
        </w:rPr>
        <w:t xml:space="preserve">everní části území jsou většinou </w:t>
      </w:r>
      <w:r>
        <w:rPr>
          <w:bCs/>
          <w:sz w:val="24"/>
          <w:szCs w:val="24"/>
        </w:rPr>
        <w:t>dvou</w:t>
      </w:r>
      <w:r w:rsidRPr="00D42CC6">
        <w:rPr>
          <w:bCs/>
          <w:sz w:val="24"/>
          <w:szCs w:val="24"/>
        </w:rPr>
        <w:t>etážové.</w:t>
      </w:r>
      <w:r>
        <w:rPr>
          <w:bCs/>
          <w:sz w:val="24"/>
          <w:szCs w:val="24"/>
        </w:rPr>
        <w:t xml:space="preserve"> </w:t>
      </w:r>
      <w:r w:rsidRPr="00D42CC6">
        <w:rPr>
          <w:bCs/>
          <w:sz w:val="24"/>
          <w:szCs w:val="24"/>
        </w:rPr>
        <w:t>V horní etáži převažuje borová kmenovina a ve spodní nálety habru, dubu, místy ojedinělé nálety lípy a</w:t>
      </w:r>
      <w:r>
        <w:rPr>
          <w:bCs/>
          <w:sz w:val="24"/>
          <w:szCs w:val="24"/>
        </w:rPr>
        <w:t xml:space="preserve"> </w:t>
      </w:r>
      <w:r w:rsidRPr="00D42CC6">
        <w:rPr>
          <w:bCs/>
          <w:sz w:val="24"/>
          <w:szCs w:val="24"/>
        </w:rPr>
        <w:t xml:space="preserve">keřů. Spodní etáž je místy výškově diferencovaná a vrůstá do etáže horní. </w:t>
      </w:r>
      <w:r>
        <w:rPr>
          <w:bCs/>
          <w:sz w:val="24"/>
          <w:szCs w:val="24"/>
        </w:rPr>
        <w:t>Není vyloučeno</w:t>
      </w:r>
      <w:r w:rsidRPr="00D42CC6">
        <w:rPr>
          <w:bCs/>
          <w:sz w:val="24"/>
          <w:szCs w:val="24"/>
        </w:rPr>
        <w:t>, že při jejich</w:t>
      </w:r>
      <w:r>
        <w:rPr>
          <w:bCs/>
          <w:sz w:val="24"/>
          <w:szCs w:val="24"/>
        </w:rPr>
        <w:t xml:space="preserve"> </w:t>
      </w:r>
      <w:r w:rsidRPr="00D42CC6">
        <w:rPr>
          <w:bCs/>
          <w:sz w:val="24"/>
          <w:szCs w:val="24"/>
        </w:rPr>
        <w:t>ponechání spontánnímu vývoji dojde k plynulému přechodu k porostům s přirozenou druhovou skladbou a</w:t>
      </w:r>
      <w:r>
        <w:rPr>
          <w:bCs/>
          <w:sz w:val="24"/>
          <w:szCs w:val="24"/>
        </w:rPr>
        <w:t xml:space="preserve"> odpovídajícím </w:t>
      </w:r>
      <w:r w:rsidRPr="00D42CC6">
        <w:rPr>
          <w:bCs/>
          <w:sz w:val="24"/>
          <w:szCs w:val="24"/>
        </w:rPr>
        <w:t>prostorovým uspořádáním.</w:t>
      </w:r>
      <w:r>
        <w:rPr>
          <w:bCs/>
          <w:sz w:val="24"/>
          <w:szCs w:val="24"/>
        </w:rPr>
        <w:t xml:space="preserve"> Bylo by však dobré tomuto přechodu napomoci šetrným odtěžením části horní borové etáže. Tato borová kmenovina trpí houbovými </w:t>
      </w:r>
      <w:r>
        <w:rPr>
          <w:bCs/>
          <w:sz w:val="24"/>
          <w:szCs w:val="24"/>
        </w:rPr>
        <w:lastRenderedPageBreak/>
        <w:t>chorobami a v současnosti značně prosychá. Místy se objevuje až 30% souší. Tyto souše lze ponechávat v porostech k zetlení nastojato, neboť nemají na spodní etáž negativní vliv.</w:t>
      </w:r>
    </w:p>
    <w:p w:rsidR="00CC4A0D" w:rsidRDefault="00CC4A0D" w:rsidP="00CC4A0D">
      <w:pPr>
        <w:pStyle w:val="Seznam2"/>
        <w:ind w:left="0" w:firstLine="708"/>
        <w:jc w:val="both"/>
        <w:rPr>
          <w:bCs/>
          <w:sz w:val="24"/>
          <w:szCs w:val="24"/>
        </w:rPr>
      </w:pPr>
      <w:r>
        <w:rPr>
          <w:bCs/>
          <w:sz w:val="24"/>
          <w:szCs w:val="24"/>
        </w:rPr>
        <w:t>V porostu 303Fc byla v roce 2010 vytěžena borovice na části plochy, byl však důsledně odstraněn i kvalitní listnatý podrost. Věc byla řešena Správou CHKO Blaník ve správním řízení. Vznikla holá plocha, na které lze jen těžko dosáhnout založení lesního porostu s druhovou skladbou blízkou přirozené, protože začíná zarůstat agresivně se zmlazujícím habrem. Výsledkem bude nekvalitní habrová pařezina v trsech, bez příměsi dalších dřevin. Tomuto postupu je třeba se do budoucna vyhnout a naopak v co největší míře zachovat listnatý podrost.</w:t>
      </w:r>
    </w:p>
    <w:p w:rsidR="0062614A" w:rsidRPr="0062614A" w:rsidRDefault="0062614A" w:rsidP="00CC4A0D">
      <w:pPr>
        <w:pStyle w:val="Seznam2"/>
        <w:ind w:left="0" w:firstLine="708"/>
        <w:jc w:val="both"/>
        <w:rPr>
          <w:bCs/>
          <w:sz w:val="24"/>
          <w:szCs w:val="24"/>
        </w:rPr>
      </w:pPr>
      <w:r>
        <w:rPr>
          <w:bCs/>
          <w:sz w:val="24"/>
          <w:szCs w:val="24"/>
        </w:rPr>
        <w:t>V NPR je vymezena lokalita přirozených lesů projektu „V</w:t>
      </w:r>
      <w:r w:rsidRPr="0062614A">
        <w:rPr>
          <w:bCs/>
          <w:sz w:val="24"/>
          <w:szCs w:val="24"/>
        </w:rPr>
        <w:t>ýzkum a monitoring přirozených lesů v České republice</w:t>
      </w:r>
      <w:r>
        <w:rPr>
          <w:bCs/>
          <w:sz w:val="24"/>
          <w:szCs w:val="24"/>
        </w:rPr>
        <w:t xml:space="preserve">“ realizovaného </w:t>
      </w:r>
      <w:r w:rsidRPr="0062614A">
        <w:rPr>
          <w:bCs/>
          <w:sz w:val="24"/>
          <w:szCs w:val="24"/>
        </w:rPr>
        <w:t>oddělením ekologie lesa Výzkumného ústavu Silva Taroucy pro krajinu</w:t>
      </w:r>
      <w:r w:rsidR="00170077">
        <w:rPr>
          <w:bCs/>
          <w:sz w:val="24"/>
          <w:szCs w:val="24"/>
        </w:rPr>
        <w:t xml:space="preserve"> a okrasné zahradnictví, v.v.i.</w:t>
      </w:r>
    </w:p>
    <w:p w:rsidR="00CC4A0D" w:rsidRPr="00926846" w:rsidRDefault="00CC4A0D" w:rsidP="00CC4A0D">
      <w:pPr>
        <w:rPr>
          <w:b/>
          <w:sz w:val="24"/>
        </w:rPr>
      </w:pPr>
    </w:p>
    <w:p w:rsidR="00CC4A0D" w:rsidRDefault="00CC4A0D" w:rsidP="00CC4A0D">
      <w:pPr>
        <w:rPr>
          <w:b/>
          <w:sz w:val="24"/>
        </w:rPr>
      </w:pPr>
      <w:bookmarkStart w:id="67" w:name="_Toc283910580"/>
      <w:r w:rsidRPr="00926846">
        <w:rPr>
          <w:b/>
          <w:sz w:val="24"/>
        </w:rPr>
        <w:t>c) zemědělské hospodaření</w:t>
      </w:r>
      <w:bookmarkEnd w:id="67"/>
    </w:p>
    <w:p w:rsidR="00CC4A0D" w:rsidRDefault="00CC4A0D" w:rsidP="00CC4A0D">
      <w:pPr>
        <w:ind w:firstLine="708"/>
        <w:jc w:val="both"/>
        <w:rPr>
          <w:sz w:val="24"/>
        </w:rPr>
      </w:pPr>
      <w:r>
        <w:rPr>
          <w:sz w:val="24"/>
        </w:rPr>
        <w:t>Zemědělské hospodaření na území NPR v současné době neprobíhá, do NPR pouze velmi maloplošně zasahují zemědělské pozemky porostlé keřovým lemem lesa.</w:t>
      </w:r>
    </w:p>
    <w:p w:rsidR="00CC4A0D" w:rsidRDefault="00CC4A0D" w:rsidP="00CC4A0D">
      <w:pPr>
        <w:ind w:firstLine="708"/>
        <w:jc w:val="both"/>
        <w:rPr>
          <w:sz w:val="24"/>
        </w:rPr>
      </w:pPr>
      <w:r>
        <w:rPr>
          <w:sz w:val="24"/>
        </w:rPr>
        <w:t>V minulosti byly Albertovy skály zřejmě obecní pastvinou, kde ještě v první polovině minulého století probíhala na skalách extenzivní pastva. Můžeme předpokládat, že se zde pásly především kozy. Tento typ obhospodařování udržoval v území teplomilné trávníky a na ně vázaného hmyzu a přitom redukoval křoviny.</w:t>
      </w:r>
    </w:p>
    <w:p w:rsidR="00CC4A0D" w:rsidRDefault="00CC4A0D" w:rsidP="00CC4A0D">
      <w:pPr>
        <w:ind w:firstLine="708"/>
        <w:jc w:val="both"/>
        <w:rPr>
          <w:sz w:val="24"/>
        </w:rPr>
      </w:pPr>
      <w:r>
        <w:rPr>
          <w:sz w:val="24"/>
        </w:rPr>
        <w:t xml:space="preserve">Zemědělské hospodaření na pozemcích v sousedství NPR má nepřímý vliv: (a) plošný spad dusíku a částečnou nitrifikaci vegetace a (b) šíření plevelných rostlin z přilehlých polních kultur do rezervace. Spad oxidů dusíku podporuje růst křovin, které zarůstají teplomilné trávníky a skalní stepi. Plevelné druhy se roztroušeně objevují i při okrajích rezervace z bohaté semenné banky dotované sousedními poli. Jejich výskyt má ve většině případů přechodný charakter. </w:t>
      </w:r>
    </w:p>
    <w:p w:rsidR="00CC4A0D" w:rsidRPr="00285E2B" w:rsidRDefault="00CC4A0D" w:rsidP="00CC4A0D">
      <w:pPr>
        <w:rPr>
          <w:sz w:val="24"/>
        </w:rPr>
      </w:pPr>
    </w:p>
    <w:p w:rsidR="00CC4A0D" w:rsidRDefault="00CC4A0D" w:rsidP="00CC4A0D">
      <w:pPr>
        <w:rPr>
          <w:b/>
          <w:sz w:val="24"/>
        </w:rPr>
      </w:pPr>
      <w:bookmarkStart w:id="68" w:name="_Toc283910581"/>
      <w:r w:rsidRPr="00926846">
        <w:rPr>
          <w:b/>
          <w:sz w:val="24"/>
        </w:rPr>
        <w:t>d) rybníkářství</w:t>
      </w:r>
      <w:bookmarkEnd w:id="68"/>
    </w:p>
    <w:p w:rsidR="00CC4A0D" w:rsidRDefault="00CC4A0D" w:rsidP="00CC4A0D">
      <w:pPr>
        <w:rPr>
          <w:sz w:val="24"/>
        </w:rPr>
      </w:pPr>
      <w:r w:rsidRPr="00C70841">
        <w:rPr>
          <w:sz w:val="24"/>
        </w:rPr>
        <w:t>----</w:t>
      </w:r>
    </w:p>
    <w:p w:rsidR="00CC4A0D" w:rsidRPr="00C70841" w:rsidRDefault="00CC4A0D" w:rsidP="00CC4A0D">
      <w:pPr>
        <w:rPr>
          <w:sz w:val="24"/>
        </w:rPr>
      </w:pPr>
    </w:p>
    <w:p w:rsidR="00CC4A0D" w:rsidRDefault="00CC4A0D" w:rsidP="00CC4A0D">
      <w:pPr>
        <w:rPr>
          <w:b/>
          <w:sz w:val="24"/>
        </w:rPr>
      </w:pPr>
      <w:bookmarkStart w:id="69" w:name="_Toc283910582"/>
      <w:r w:rsidRPr="00926846">
        <w:rPr>
          <w:b/>
          <w:sz w:val="24"/>
        </w:rPr>
        <w:t>e) myslivost</w:t>
      </w:r>
      <w:bookmarkEnd w:id="69"/>
      <w:r w:rsidRPr="00926846">
        <w:rPr>
          <w:b/>
          <w:sz w:val="24"/>
        </w:rPr>
        <w:t xml:space="preserve"> </w:t>
      </w:r>
    </w:p>
    <w:p w:rsidR="00CC4A0D" w:rsidRDefault="00CC4A0D" w:rsidP="00CC4A0D">
      <w:pPr>
        <w:ind w:firstLine="708"/>
        <w:jc w:val="both"/>
        <w:rPr>
          <w:sz w:val="24"/>
        </w:rPr>
      </w:pPr>
      <w:r>
        <w:rPr>
          <w:sz w:val="24"/>
        </w:rPr>
        <w:t>Okrajem území vede značený myslivecký chodník – trasa naháňky. V NPR nejsou umístěn</w:t>
      </w:r>
      <w:r w:rsidR="000B3042">
        <w:rPr>
          <w:sz w:val="24"/>
        </w:rPr>
        <w:t>a</w:t>
      </w:r>
      <w:r>
        <w:rPr>
          <w:sz w:val="24"/>
        </w:rPr>
        <w:t xml:space="preserve"> myslivecká zařízení, pouze v sousedství NPR. V NPR nebyly zaznamenány větší škody zvěří na výsadbách, zejména i díky prevenci nátěry a zradidly.</w:t>
      </w:r>
    </w:p>
    <w:p w:rsidR="00CC4A0D" w:rsidRDefault="00CC4A0D" w:rsidP="00CC4A0D">
      <w:pPr>
        <w:ind w:firstLine="708"/>
        <w:jc w:val="both"/>
        <w:rPr>
          <w:sz w:val="24"/>
        </w:rPr>
      </w:pPr>
      <w:r>
        <w:rPr>
          <w:sz w:val="24"/>
        </w:rPr>
        <w:t>V této souvislosti se nabízí srovnání se sousední PR Vymyšlenská pěšina, kde je vegetace obdobná NPR Drbákov-Albertovy skály zcela devastována stádem muflonů. Proto je třeba výskyt zvěře v NPR monitorovat a podle potřeby regulovat.</w:t>
      </w:r>
    </w:p>
    <w:p w:rsidR="00CC4A0D" w:rsidRDefault="00CC4A0D" w:rsidP="00CC4A0D">
      <w:pPr>
        <w:ind w:firstLine="708"/>
        <w:jc w:val="both"/>
        <w:rPr>
          <w:sz w:val="24"/>
        </w:rPr>
      </w:pPr>
    </w:p>
    <w:p w:rsidR="00CC4A0D" w:rsidRDefault="00CC4A0D" w:rsidP="00CC4A0D">
      <w:pPr>
        <w:rPr>
          <w:b/>
          <w:sz w:val="24"/>
        </w:rPr>
      </w:pPr>
      <w:bookmarkStart w:id="70" w:name="_Toc283910583"/>
      <w:r w:rsidRPr="00926846">
        <w:rPr>
          <w:b/>
          <w:sz w:val="24"/>
        </w:rPr>
        <w:t>f) rybářství</w:t>
      </w:r>
      <w:bookmarkEnd w:id="70"/>
    </w:p>
    <w:p w:rsidR="00CC4A0D" w:rsidRPr="00F27970" w:rsidRDefault="00CC4A0D" w:rsidP="00CC4A0D">
      <w:pPr>
        <w:ind w:firstLine="708"/>
        <w:jc w:val="both"/>
        <w:rPr>
          <w:sz w:val="24"/>
        </w:rPr>
      </w:pPr>
      <w:r>
        <w:rPr>
          <w:sz w:val="24"/>
        </w:rPr>
        <w:t>I když je součástí NPR vodní plocha VN Slapy, není otázka rybářství vůči předmětu ochrany relevantní. Doprovodné jevy rybářství (kempování) jsou zahrnuty v dalším bodě.</w:t>
      </w:r>
      <w:r w:rsidR="00F27970">
        <w:rPr>
          <w:sz w:val="24"/>
        </w:rPr>
        <w:t xml:space="preserve"> </w:t>
      </w:r>
      <w:r w:rsidR="00F27970" w:rsidRPr="00F27970">
        <w:rPr>
          <w:sz w:val="24"/>
        </w:rPr>
        <w:t>Pro úplnost je vhodné uvést, že problematika stavu rybí obsádky a sportovního rybaření na VN Slapy je v širších souvislostech shrnuta např. v pracích Hanela (1985, 1988a,b, 1989, 1990) a Hanela a Čihaře (1984).</w:t>
      </w:r>
    </w:p>
    <w:p w:rsidR="00CC4A0D" w:rsidRPr="00926846" w:rsidRDefault="00CC4A0D" w:rsidP="00CC4A0D">
      <w:pPr>
        <w:rPr>
          <w:b/>
          <w:sz w:val="24"/>
        </w:rPr>
      </w:pPr>
    </w:p>
    <w:p w:rsidR="00CC4A0D" w:rsidRDefault="00CC4A0D" w:rsidP="00CC4A0D">
      <w:pPr>
        <w:rPr>
          <w:b/>
          <w:sz w:val="24"/>
        </w:rPr>
      </w:pPr>
      <w:bookmarkStart w:id="71" w:name="_Toc283910584"/>
      <w:r w:rsidRPr="00926846">
        <w:rPr>
          <w:b/>
          <w:sz w:val="24"/>
        </w:rPr>
        <w:t>g) rekreace a sport</w:t>
      </w:r>
      <w:bookmarkEnd w:id="71"/>
    </w:p>
    <w:p w:rsidR="00CC4A0D" w:rsidRDefault="00CC4A0D" w:rsidP="00CC4A0D">
      <w:pPr>
        <w:ind w:firstLine="708"/>
        <w:jc w:val="both"/>
        <w:rPr>
          <w:sz w:val="24"/>
        </w:rPr>
      </w:pPr>
      <w:r>
        <w:rPr>
          <w:sz w:val="24"/>
        </w:rPr>
        <w:t xml:space="preserve">NPR prochází poměrně frekventovaná naučná stezka. Základy naučné stezky položil v padesátých letech minulého století Karel Bartůněk, stezku pak následně rozšířil František „Robin“ Veselý. V osmdesátých letech byla stezka doplněna </w:t>
      </w:r>
      <w:r w:rsidR="00B64500">
        <w:rPr>
          <w:sz w:val="24"/>
        </w:rPr>
        <w:t xml:space="preserve">Okresním úřadem v Příbrami </w:t>
      </w:r>
      <w:r w:rsidR="00170077">
        <w:rPr>
          <w:sz w:val="24"/>
        </w:rPr>
        <w:t xml:space="preserve">o informační panely </w:t>
      </w:r>
      <w:r w:rsidR="00B64500">
        <w:rPr>
          <w:sz w:val="24"/>
        </w:rPr>
        <w:t xml:space="preserve">a </w:t>
      </w:r>
      <w:r>
        <w:rPr>
          <w:sz w:val="24"/>
        </w:rPr>
        <w:t xml:space="preserve">Klubem českých turistů v Sedlčanech </w:t>
      </w:r>
      <w:r w:rsidR="00170077">
        <w:rPr>
          <w:sz w:val="24"/>
        </w:rPr>
        <w:t xml:space="preserve">vyznačena </w:t>
      </w:r>
      <w:r w:rsidR="00685B40">
        <w:rPr>
          <w:sz w:val="24"/>
        </w:rPr>
        <w:t>jako</w:t>
      </w:r>
      <w:r>
        <w:rPr>
          <w:sz w:val="24"/>
        </w:rPr>
        <w:t> naučn</w:t>
      </w:r>
      <w:r w:rsidR="00685B40">
        <w:rPr>
          <w:sz w:val="24"/>
        </w:rPr>
        <w:t>á</w:t>
      </w:r>
      <w:r>
        <w:rPr>
          <w:sz w:val="24"/>
        </w:rPr>
        <w:t xml:space="preserve"> stezk</w:t>
      </w:r>
      <w:r w:rsidR="00685B40">
        <w:rPr>
          <w:sz w:val="24"/>
        </w:rPr>
        <w:t>a</w:t>
      </w:r>
      <w:r>
        <w:rPr>
          <w:sz w:val="24"/>
        </w:rPr>
        <w:t xml:space="preserve">. </w:t>
      </w:r>
      <w:r>
        <w:rPr>
          <w:sz w:val="24"/>
        </w:rPr>
        <w:lastRenderedPageBreak/>
        <w:t>V roce 2010 byly panely naučné stezky rekonstruovány Správou CHKO Blaník. Vlastní stezka byla opravována dobrovolníky z různých finančních zdrojů. I když je zájmem ochrany přírody na udržení stezky v provozuschopném stavu, nebyly v předchozím plánu péče navrženy opatření na opravu stezky.</w:t>
      </w:r>
    </w:p>
    <w:p w:rsidR="00CC4A0D" w:rsidRDefault="00CC4A0D" w:rsidP="00CC4A0D">
      <w:pPr>
        <w:ind w:firstLine="708"/>
        <w:jc w:val="both"/>
        <w:rPr>
          <w:sz w:val="24"/>
        </w:rPr>
      </w:pPr>
      <w:r>
        <w:rPr>
          <w:sz w:val="24"/>
        </w:rPr>
        <w:t>Naučná stezka vede zářezy ve svahu, doplněné tesanými schody a řetězy k přidržování. Zvláště v letních měsících se zde pohybuje značné množství turistů. Pohyb turistů s sebou přináší i všechny doprovodné jevy – sešlap trávníků a lesní vegetace v okolí stezek, zejména na vyhlídkách. Objevují se i zkratky a boční stezky mimo značenou trasu. Odpadky na trase se objevují spíše výjimečně. Celkově lze shrnout, že turistický ruch nepředstavuje vážnější ohrožení pro místní flóru a faunu, občasný sešlap mimo vyznačenou naučnou stezku je pro vegetaci trávníků i přínosem.</w:t>
      </w:r>
    </w:p>
    <w:p w:rsidR="00CC4A0D" w:rsidRDefault="00CC4A0D" w:rsidP="00CC4A0D">
      <w:pPr>
        <w:ind w:firstLine="708"/>
        <w:jc w:val="both"/>
        <w:rPr>
          <w:sz w:val="24"/>
        </w:rPr>
      </w:pPr>
      <w:r>
        <w:rPr>
          <w:sz w:val="24"/>
        </w:rPr>
        <w:t>V NPR jsou umístěny 3 geocache, všechny v těsné blízkosti trasy naučné stezky. Jejich využívání je bez negativních vlivů na předmět ochrany.</w:t>
      </w:r>
    </w:p>
    <w:p w:rsidR="00CC4A0D" w:rsidRDefault="00CC4A0D" w:rsidP="00CC4A0D">
      <w:pPr>
        <w:ind w:firstLine="708"/>
        <w:jc w:val="both"/>
        <w:rPr>
          <w:sz w:val="24"/>
        </w:rPr>
      </w:pPr>
      <w:r>
        <w:rPr>
          <w:sz w:val="24"/>
        </w:rPr>
        <w:t xml:space="preserve">V zásadě jediným významnějším negativním vlivem na území rezervace je houbaření, spojené s nepovolenými vstupy mimo značenou trasu naučné stezky. Nepřehlédnutelné stopy po houbařích lze v některých obdobích nalézt v lesních porostech </w:t>
      </w:r>
      <w:r w:rsidR="00F27970">
        <w:rPr>
          <w:sz w:val="24"/>
        </w:rPr>
        <w:t>i</w:t>
      </w:r>
      <w:r>
        <w:rPr>
          <w:sz w:val="24"/>
        </w:rPr>
        <w:t xml:space="preserve"> v okolí naučné stezky.</w:t>
      </w:r>
    </w:p>
    <w:p w:rsidR="00CC4A0D" w:rsidRPr="00FE5E09" w:rsidRDefault="00CC4A0D" w:rsidP="00CC4A0D">
      <w:pPr>
        <w:ind w:firstLine="708"/>
        <w:jc w:val="both"/>
        <w:rPr>
          <w:sz w:val="24"/>
        </w:rPr>
      </w:pPr>
      <w:r>
        <w:rPr>
          <w:sz w:val="24"/>
        </w:rPr>
        <w:t xml:space="preserve">Na pozemku p.č.1677 je v letním období umístěn stan – tee-pee, který využívají členové Brontosaura </w:t>
      </w:r>
      <w:r w:rsidR="00170077">
        <w:rPr>
          <w:sz w:val="24"/>
        </w:rPr>
        <w:t xml:space="preserve">na základě povolení </w:t>
      </w:r>
      <w:r>
        <w:rPr>
          <w:sz w:val="24"/>
        </w:rPr>
        <w:t>k uskladnění nástrojů na opravu naučné stezky.</w:t>
      </w:r>
    </w:p>
    <w:p w:rsidR="00CC4A0D" w:rsidRDefault="00CC4A0D" w:rsidP="00CC4A0D">
      <w:pPr>
        <w:jc w:val="both"/>
        <w:rPr>
          <w:sz w:val="24"/>
        </w:rPr>
      </w:pPr>
      <w:r>
        <w:rPr>
          <w:sz w:val="24"/>
        </w:rPr>
        <w:tab/>
        <w:t>Poměrně intenzivně využívaným prostorem je okra</w:t>
      </w:r>
      <w:r w:rsidR="00685B40">
        <w:rPr>
          <w:sz w:val="24"/>
        </w:rPr>
        <w:t xml:space="preserve">j plochy ochranného pásma NPR, </w:t>
      </w:r>
      <w:r>
        <w:rPr>
          <w:sz w:val="24"/>
        </w:rPr>
        <w:t>přiléhající k vodní ploše VN Slapy. Na břehu a v různé vzdálenosti od břehu jsou kempovací místa, která využívají rekreanti ze středisek v okolí. Na místo se obvykle dopraví loďkou po vodě a po čase místo opouštějí, přičemž zde zanechávají více či méně odpadků. V tomto smyslu plní ochran</w:t>
      </w:r>
      <w:r w:rsidR="00685B40">
        <w:rPr>
          <w:sz w:val="24"/>
        </w:rPr>
        <w:t>n</w:t>
      </w:r>
      <w:r>
        <w:rPr>
          <w:sz w:val="24"/>
        </w:rPr>
        <w:t>é pásmo funkci „nárazníkového“ pásu, kdy využit</w:t>
      </w:r>
      <w:r w:rsidR="00685B40">
        <w:rPr>
          <w:sz w:val="24"/>
        </w:rPr>
        <w:t>í</w:t>
      </w:r>
      <w:r>
        <w:rPr>
          <w:sz w:val="24"/>
        </w:rPr>
        <w:t xml:space="preserve"> této plochy snižuje tlak rekreantů na vlastní NPR. Lesní porost není rekreanty zpravidla poškozován (pokud vynecháme sběr suchého dřeva pro občasné nepovolené rozdělání ohně</w:t>
      </w:r>
      <w:r w:rsidR="00685B40">
        <w:rPr>
          <w:sz w:val="24"/>
        </w:rPr>
        <w:t>,</w:t>
      </w:r>
      <w:r>
        <w:rPr>
          <w:sz w:val="24"/>
        </w:rPr>
        <w:t xml:space="preserve"> jak ukazují stopy po ohništích). Sešlap se projevuje zejména při břehu a není závažnějším problémem ani pro zmlazení dřevin.</w:t>
      </w:r>
    </w:p>
    <w:p w:rsidR="00CC4A0D" w:rsidRDefault="00CC4A0D" w:rsidP="00CC4A0D">
      <w:pPr>
        <w:jc w:val="both"/>
        <w:rPr>
          <w:sz w:val="24"/>
        </w:rPr>
      </w:pPr>
      <w:r>
        <w:rPr>
          <w:sz w:val="24"/>
        </w:rPr>
        <w:tab/>
        <w:t>Povědomost o existenci NPR</w:t>
      </w:r>
      <w:r w:rsidR="000B3042">
        <w:rPr>
          <w:sz w:val="24"/>
        </w:rPr>
        <w:t xml:space="preserve"> a</w:t>
      </w:r>
      <w:r>
        <w:rPr>
          <w:sz w:val="24"/>
        </w:rPr>
        <w:t xml:space="preserve"> přírodovědném významu území je mezi rekreanty a návštěvníky plochy ochranného pásma poměrně značná, osvětový potenciál ochranného pásma je doposud nevyužitý.</w:t>
      </w:r>
    </w:p>
    <w:p w:rsidR="00CC4A0D" w:rsidRPr="00285E2B" w:rsidRDefault="00CC4A0D" w:rsidP="00CC4A0D">
      <w:pPr>
        <w:jc w:val="both"/>
        <w:rPr>
          <w:sz w:val="24"/>
        </w:rPr>
      </w:pPr>
    </w:p>
    <w:p w:rsidR="00CC4A0D" w:rsidRDefault="00CC4A0D" w:rsidP="00CC4A0D">
      <w:pPr>
        <w:rPr>
          <w:b/>
          <w:sz w:val="24"/>
        </w:rPr>
      </w:pPr>
      <w:bookmarkStart w:id="72" w:name="_Toc283910585"/>
      <w:r w:rsidRPr="00926846">
        <w:rPr>
          <w:b/>
          <w:sz w:val="24"/>
        </w:rPr>
        <w:t>h) těžba nerostných surovin</w:t>
      </w:r>
      <w:bookmarkEnd w:id="72"/>
    </w:p>
    <w:p w:rsidR="00CC4A0D" w:rsidRDefault="00CC4A0D" w:rsidP="00CC4A0D">
      <w:pPr>
        <w:pStyle w:val="Seznam2"/>
        <w:ind w:left="0" w:firstLine="708"/>
        <w:jc w:val="both"/>
        <w:rPr>
          <w:bCs/>
          <w:sz w:val="24"/>
          <w:szCs w:val="24"/>
        </w:rPr>
      </w:pPr>
      <w:r w:rsidRPr="00D42CC6">
        <w:rPr>
          <w:bCs/>
          <w:sz w:val="24"/>
          <w:szCs w:val="24"/>
        </w:rPr>
        <w:t>V rovinaté vrcholové části porostu 303</w:t>
      </w:r>
      <w:r>
        <w:rPr>
          <w:bCs/>
          <w:sz w:val="24"/>
          <w:szCs w:val="24"/>
        </w:rPr>
        <w:t xml:space="preserve">A, </w:t>
      </w:r>
      <w:r w:rsidRPr="00D42CC6">
        <w:rPr>
          <w:bCs/>
          <w:sz w:val="24"/>
          <w:szCs w:val="24"/>
        </w:rPr>
        <w:t xml:space="preserve">F jsou četné </w:t>
      </w:r>
      <w:r w:rsidR="00D70BFF">
        <w:rPr>
          <w:bCs/>
          <w:sz w:val="24"/>
          <w:szCs w:val="24"/>
        </w:rPr>
        <w:t>pinky</w:t>
      </w:r>
      <w:r w:rsidRPr="00D42CC6">
        <w:rPr>
          <w:bCs/>
          <w:sz w:val="24"/>
          <w:szCs w:val="24"/>
        </w:rPr>
        <w:t xml:space="preserve"> po staré těžební</w:t>
      </w:r>
      <w:r>
        <w:rPr>
          <w:bCs/>
          <w:sz w:val="24"/>
          <w:szCs w:val="24"/>
        </w:rPr>
        <w:t xml:space="preserve"> </w:t>
      </w:r>
      <w:r w:rsidRPr="00D42CC6">
        <w:rPr>
          <w:bCs/>
          <w:sz w:val="24"/>
          <w:szCs w:val="24"/>
        </w:rPr>
        <w:t>činnosti neznámého datování.</w:t>
      </w:r>
    </w:p>
    <w:p w:rsidR="00CC4A0D" w:rsidRDefault="00CC4A0D" w:rsidP="00CC4A0D">
      <w:pPr>
        <w:pStyle w:val="Seznam2"/>
        <w:ind w:left="0" w:firstLine="708"/>
        <w:jc w:val="both"/>
        <w:rPr>
          <w:bCs/>
          <w:sz w:val="24"/>
          <w:szCs w:val="24"/>
        </w:rPr>
      </w:pPr>
    </w:p>
    <w:p w:rsidR="00CC4A0D" w:rsidRPr="00926846" w:rsidRDefault="00CC4A0D" w:rsidP="00CC4A0D">
      <w:pPr>
        <w:rPr>
          <w:b/>
          <w:sz w:val="24"/>
        </w:rPr>
      </w:pPr>
      <w:bookmarkStart w:id="73" w:name="_Toc283910586"/>
      <w:r w:rsidRPr="00926846">
        <w:rPr>
          <w:b/>
          <w:sz w:val="24"/>
        </w:rPr>
        <w:t>i) jiné způsoby využívání</w:t>
      </w:r>
      <w:bookmarkEnd w:id="73"/>
      <w:r w:rsidRPr="00926846">
        <w:rPr>
          <w:b/>
          <w:sz w:val="24"/>
        </w:rPr>
        <w:t xml:space="preserve"> </w:t>
      </w:r>
    </w:p>
    <w:p w:rsidR="00CC4A0D" w:rsidRDefault="00CC4A0D" w:rsidP="00A51149">
      <w:pPr>
        <w:jc w:val="both"/>
        <w:rPr>
          <w:sz w:val="24"/>
        </w:rPr>
      </w:pPr>
      <w:r>
        <w:rPr>
          <w:sz w:val="24"/>
        </w:rPr>
        <w:tab/>
        <w:t>Po horní hranici NPR vede „psí“ trasa, kudy chodí návštěvníci rekreačního střediska Častoboř při srazech chovatelů psů. Vliv této čin</w:t>
      </w:r>
      <w:r w:rsidR="00A51149">
        <w:rPr>
          <w:sz w:val="24"/>
        </w:rPr>
        <w:t>n</w:t>
      </w:r>
      <w:r>
        <w:rPr>
          <w:sz w:val="24"/>
        </w:rPr>
        <w:t>osti předměty ochrany NPR není zaznamenán ani vyhodnocen.</w:t>
      </w:r>
    </w:p>
    <w:p w:rsidR="00CC4A0D" w:rsidRDefault="00CC4A0D" w:rsidP="00CC4A0D">
      <w:pPr>
        <w:ind w:firstLine="708"/>
        <w:jc w:val="both"/>
        <w:rPr>
          <w:sz w:val="24"/>
        </w:rPr>
      </w:pPr>
    </w:p>
    <w:p w:rsidR="00CC4A0D" w:rsidRPr="008D1825" w:rsidRDefault="00CC4A0D" w:rsidP="00EC6DD4">
      <w:pPr>
        <w:pStyle w:val="Nadpis2"/>
      </w:pPr>
      <w:bookmarkStart w:id="74" w:name="_Toc283912726"/>
      <w:bookmarkStart w:id="75" w:name="_Toc285443384"/>
      <w:bookmarkStart w:id="76" w:name="_Toc325228690"/>
      <w:bookmarkStart w:id="77" w:name="_Toc339614133"/>
      <w:r w:rsidRPr="008D1825">
        <w:t>2.3 Související plánovací dokumenty, správní rozhodnutí a právní předpisy</w:t>
      </w:r>
      <w:bookmarkEnd w:id="74"/>
      <w:bookmarkEnd w:id="75"/>
      <w:bookmarkEnd w:id="76"/>
      <w:bookmarkEnd w:id="77"/>
    </w:p>
    <w:p w:rsidR="00CC4A0D" w:rsidRPr="00E277F7" w:rsidRDefault="00CC4A0D" w:rsidP="00BF6A26">
      <w:pPr>
        <w:numPr>
          <w:ilvl w:val="0"/>
          <w:numId w:val="4"/>
        </w:numPr>
        <w:adjustRightInd w:val="0"/>
        <w:jc w:val="both"/>
        <w:rPr>
          <w:sz w:val="24"/>
          <w:szCs w:val="24"/>
        </w:rPr>
      </w:pPr>
      <w:r w:rsidRPr="00E277F7">
        <w:rPr>
          <w:sz w:val="24"/>
          <w:szCs w:val="24"/>
        </w:rPr>
        <w:t>Lesní hospodářský plán pro LHC Agentura ochrany přírody a krajiny ČR – Středočeský kraj na období 200</w:t>
      </w:r>
      <w:r>
        <w:rPr>
          <w:sz w:val="24"/>
          <w:szCs w:val="24"/>
        </w:rPr>
        <w:t>6</w:t>
      </w:r>
      <w:r w:rsidRPr="00E277F7">
        <w:rPr>
          <w:sz w:val="24"/>
          <w:szCs w:val="24"/>
        </w:rPr>
        <w:t xml:space="preserve"> – 201</w:t>
      </w:r>
      <w:r>
        <w:rPr>
          <w:sz w:val="24"/>
          <w:szCs w:val="24"/>
        </w:rPr>
        <w:t>5</w:t>
      </w:r>
    </w:p>
    <w:p w:rsidR="00CC4A0D" w:rsidRPr="00E277F7" w:rsidRDefault="00CC4A0D" w:rsidP="00BF6A26">
      <w:pPr>
        <w:numPr>
          <w:ilvl w:val="0"/>
          <w:numId w:val="4"/>
        </w:numPr>
        <w:adjustRightInd w:val="0"/>
        <w:jc w:val="both"/>
        <w:rPr>
          <w:sz w:val="24"/>
          <w:szCs w:val="24"/>
        </w:rPr>
      </w:pPr>
      <w:r w:rsidRPr="00E277F7">
        <w:rPr>
          <w:sz w:val="24"/>
          <w:szCs w:val="24"/>
        </w:rPr>
        <w:t xml:space="preserve">Lesní hospodářský plán pro LHC </w:t>
      </w:r>
      <w:r>
        <w:rPr>
          <w:sz w:val="24"/>
          <w:szCs w:val="24"/>
        </w:rPr>
        <w:t xml:space="preserve">Dobříš, </w:t>
      </w:r>
      <w:r w:rsidRPr="00E277F7">
        <w:rPr>
          <w:iCs/>
          <w:sz w:val="24"/>
          <w:szCs w:val="24"/>
        </w:rPr>
        <w:t xml:space="preserve">Lesy České republiky, </w:t>
      </w:r>
      <w:r w:rsidRPr="00E277F7">
        <w:rPr>
          <w:sz w:val="24"/>
          <w:szCs w:val="24"/>
        </w:rPr>
        <w:t>na období 20</w:t>
      </w:r>
      <w:r>
        <w:rPr>
          <w:sz w:val="24"/>
          <w:szCs w:val="24"/>
        </w:rPr>
        <w:t>11</w:t>
      </w:r>
      <w:r w:rsidRPr="00E277F7">
        <w:rPr>
          <w:sz w:val="24"/>
          <w:szCs w:val="24"/>
        </w:rPr>
        <w:t xml:space="preserve"> – 20</w:t>
      </w:r>
      <w:r>
        <w:rPr>
          <w:sz w:val="24"/>
          <w:szCs w:val="24"/>
        </w:rPr>
        <w:t>20</w:t>
      </w:r>
    </w:p>
    <w:p w:rsidR="00CC4A0D" w:rsidRPr="00E277F7" w:rsidRDefault="00CC4A0D" w:rsidP="00BF6A26">
      <w:pPr>
        <w:numPr>
          <w:ilvl w:val="0"/>
          <w:numId w:val="4"/>
        </w:numPr>
        <w:adjustRightInd w:val="0"/>
        <w:jc w:val="both"/>
        <w:rPr>
          <w:iCs/>
          <w:sz w:val="24"/>
          <w:szCs w:val="24"/>
        </w:rPr>
      </w:pPr>
      <w:r w:rsidRPr="00E277F7">
        <w:rPr>
          <w:iCs/>
          <w:sz w:val="24"/>
          <w:szCs w:val="24"/>
        </w:rPr>
        <w:t>L</w:t>
      </w:r>
      <w:r>
        <w:rPr>
          <w:iCs/>
          <w:sz w:val="24"/>
          <w:szCs w:val="24"/>
        </w:rPr>
        <w:t>esní hospodářské osnovy</w:t>
      </w:r>
      <w:r w:rsidRPr="00E277F7">
        <w:rPr>
          <w:iCs/>
          <w:sz w:val="24"/>
          <w:szCs w:val="24"/>
        </w:rPr>
        <w:t xml:space="preserve"> </w:t>
      </w:r>
      <w:r>
        <w:rPr>
          <w:iCs/>
          <w:sz w:val="24"/>
          <w:szCs w:val="24"/>
        </w:rPr>
        <w:t xml:space="preserve">ORP </w:t>
      </w:r>
      <w:r w:rsidRPr="00E277F7">
        <w:rPr>
          <w:iCs/>
          <w:sz w:val="24"/>
          <w:szCs w:val="24"/>
        </w:rPr>
        <w:t>Sedlčany / z</w:t>
      </w:r>
      <w:r>
        <w:rPr>
          <w:iCs/>
          <w:sz w:val="24"/>
          <w:szCs w:val="24"/>
        </w:rPr>
        <w:t>ařizovací obvod</w:t>
      </w:r>
      <w:r w:rsidRPr="00E277F7">
        <w:rPr>
          <w:iCs/>
          <w:sz w:val="24"/>
          <w:szCs w:val="24"/>
        </w:rPr>
        <w:t xml:space="preserve"> Vysoký Chlumec, </w:t>
      </w:r>
      <w:r>
        <w:rPr>
          <w:iCs/>
          <w:sz w:val="24"/>
          <w:szCs w:val="24"/>
        </w:rPr>
        <w:t xml:space="preserve">na období </w:t>
      </w:r>
      <w:r w:rsidRPr="00E277F7">
        <w:rPr>
          <w:iCs/>
          <w:sz w:val="24"/>
          <w:szCs w:val="24"/>
        </w:rPr>
        <w:t>20</w:t>
      </w:r>
      <w:r>
        <w:rPr>
          <w:iCs/>
          <w:sz w:val="24"/>
          <w:szCs w:val="24"/>
        </w:rPr>
        <w:t>04</w:t>
      </w:r>
      <w:r w:rsidRPr="00E277F7">
        <w:rPr>
          <w:iCs/>
          <w:sz w:val="24"/>
          <w:szCs w:val="24"/>
        </w:rPr>
        <w:t xml:space="preserve"> – 20</w:t>
      </w:r>
      <w:r>
        <w:rPr>
          <w:iCs/>
          <w:sz w:val="24"/>
          <w:szCs w:val="24"/>
        </w:rPr>
        <w:t>13</w:t>
      </w:r>
    </w:p>
    <w:p w:rsidR="00CC4A0D" w:rsidRPr="00E277F7" w:rsidRDefault="00CC4A0D" w:rsidP="00BF6A26">
      <w:pPr>
        <w:numPr>
          <w:ilvl w:val="0"/>
          <w:numId w:val="4"/>
        </w:numPr>
        <w:adjustRightInd w:val="0"/>
        <w:jc w:val="both"/>
        <w:rPr>
          <w:sz w:val="24"/>
          <w:szCs w:val="24"/>
        </w:rPr>
      </w:pPr>
      <w:r w:rsidRPr="00E277F7">
        <w:rPr>
          <w:sz w:val="24"/>
          <w:szCs w:val="24"/>
        </w:rPr>
        <w:t>Rozhodnutí ministerstva životního prostředí čj.</w:t>
      </w:r>
      <w:r>
        <w:rPr>
          <w:sz w:val="24"/>
          <w:szCs w:val="24"/>
        </w:rPr>
        <w:t xml:space="preserve"> </w:t>
      </w:r>
      <w:r w:rsidRPr="00E277F7">
        <w:rPr>
          <w:sz w:val="24"/>
          <w:szCs w:val="24"/>
        </w:rPr>
        <w:t>500/2092/503 26/04 z 17.</w:t>
      </w:r>
      <w:r>
        <w:rPr>
          <w:sz w:val="24"/>
          <w:szCs w:val="24"/>
        </w:rPr>
        <w:t xml:space="preserve"> </w:t>
      </w:r>
      <w:r w:rsidRPr="00E277F7">
        <w:rPr>
          <w:sz w:val="24"/>
          <w:szCs w:val="24"/>
        </w:rPr>
        <w:t>1.</w:t>
      </w:r>
      <w:r>
        <w:rPr>
          <w:sz w:val="24"/>
          <w:szCs w:val="24"/>
        </w:rPr>
        <w:t xml:space="preserve"> </w:t>
      </w:r>
      <w:r w:rsidRPr="00E277F7">
        <w:rPr>
          <w:sz w:val="24"/>
          <w:szCs w:val="24"/>
        </w:rPr>
        <w:t>2005 o vydání souhlasu k zásahu proti kalamitnímu výskytu kůrovce v NPR Drbákov – Albertovy skály</w:t>
      </w:r>
    </w:p>
    <w:p w:rsidR="00CC4A0D" w:rsidRPr="008D1825" w:rsidRDefault="00CC4A0D" w:rsidP="00EC6DD4">
      <w:pPr>
        <w:pStyle w:val="Nadpis2"/>
      </w:pPr>
      <w:bookmarkStart w:id="78" w:name="_Toc283912727"/>
      <w:bookmarkStart w:id="79" w:name="_Toc285443385"/>
      <w:bookmarkStart w:id="80" w:name="_Toc325228691"/>
      <w:bookmarkStart w:id="81" w:name="_Toc339614134"/>
      <w:r w:rsidRPr="008D1825">
        <w:lastRenderedPageBreak/>
        <w:t>2.4 Současný stav zvláště chráněného území a přehled dílčích ploch</w:t>
      </w:r>
      <w:bookmarkEnd w:id="78"/>
      <w:bookmarkEnd w:id="79"/>
      <w:bookmarkEnd w:id="80"/>
      <w:bookmarkEnd w:id="81"/>
    </w:p>
    <w:p w:rsidR="00CC4A0D" w:rsidRPr="00ED40ED" w:rsidRDefault="00CC4A0D" w:rsidP="00CC4A0D">
      <w:pPr>
        <w:rPr>
          <w:sz w:val="24"/>
        </w:rPr>
      </w:pPr>
    </w:p>
    <w:p w:rsidR="00CC4A0D" w:rsidRPr="008D1825" w:rsidRDefault="00CC4A0D" w:rsidP="00EC6DD4">
      <w:pPr>
        <w:pStyle w:val="Nadpis3"/>
      </w:pPr>
      <w:bookmarkStart w:id="82" w:name="_Toc283912728"/>
      <w:bookmarkStart w:id="83" w:name="_Toc285443386"/>
      <w:bookmarkStart w:id="84" w:name="_Toc325228692"/>
      <w:bookmarkStart w:id="85" w:name="_Toc339614135"/>
      <w:r w:rsidRPr="008D1825">
        <w:t>2.4.1 Základní údaje o lesích</w:t>
      </w:r>
      <w:bookmarkEnd w:id="82"/>
      <w:bookmarkEnd w:id="83"/>
      <w:bookmarkEnd w:id="84"/>
      <w:bookmarkEnd w:id="85"/>
      <w:r w:rsidRPr="008D1825">
        <w:t xml:space="preserve"> </w:t>
      </w:r>
    </w:p>
    <w:p w:rsidR="00CC4A0D" w:rsidRPr="00ED40ED" w:rsidRDefault="00CC4A0D" w:rsidP="00CC4A0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5738"/>
      </w:tblGrid>
      <w:tr w:rsidR="00CC4A0D" w:rsidRPr="00825EAB">
        <w:tc>
          <w:tcPr>
            <w:tcW w:w="3472" w:type="dxa"/>
            <w:tcBorders>
              <w:top w:val="single" w:sz="18"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Seznam2"/>
              <w:widowControl/>
              <w:ind w:left="0" w:firstLine="0"/>
            </w:pPr>
            <w:r w:rsidRPr="00825EAB">
              <w:t>Přírodní lesní oblast</w:t>
            </w:r>
          </w:p>
        </w:tc>
        <w:tc>
          <w:tcPr>
            <w:tcW w:w="5738" w:type="dxa"/>
            <w:tcBorders>
              <w:top w:val="single" w:sz="18" w:space="0" w:color="auto"/>
              <w:left w:val="single" w:sz="18" w:space="0" w:color="auto"/>
              <w:bottom w:val="single" w:sz="4" w:space="0" w:color="auto"/>
              <w:right w:val="single" w:sz="18" w:space="0" w:color="auto"/>
            </w:tcBorders>
          </w:tcPr>
          <w:p w:rsidR="00CC4A0D" w:rsidRPr="00825EAB" w:rsidRDefault="00CC4A0D" w:rsidP="00CC4A0D">
            <w:pPr>
              <w:pStyle w:val="Seznam2"/>
              <w:widowControl/>
              <w:ind w:left="0" w:firstLine="0"/>
            </w:pPr>
            <w:r w:rsidRPr="00825EAB">
              <w:t>10 – Středočeská pahorkatina</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Seznam2"/>
              <w:widowControl/>
              <w:ind w:left="0" w:firstLine="0"/>
            </w:pPr>
            <w:r w:rsidRPr="00825EAB">
              <w:t>Lesní hospodářský celek / zařizovací obvod</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Seznam2"/>
              <w:widowControl/>
              <w:ind w:left="0" w:firstLine="0"/>
            </w:pPr>
            <w:r w:rsidRPr="00825EAB">
              <w:t>LHC Agentura ochrany přírody a krajiny ČR – Středočeský kraj, kód LHC 820201</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Seznam2"/>
              <w:widowControl/>
              <w:ind w:left="0" w:firstLine="0"/>
            </w:pPr>
            <w:r w:rsidRPr="00825EAB">
              <w:t>Výměra LHC (zařizovacího obvodu) v ZCHÚ (ha)</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Seznam2"/>
              <w:widowControl/>
              <w:ind w:left="0" w:firstLine="0"/>
            </w:pPr>
            <w:r>
              <w:t>32,57 ha</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Seznam2"/>
              <w:widowControl/>
              <w:ind w:left="0" w:firstLine="0"/>
            </w:pPr>
            <w:r w:rsidRPr="00825EAB">
              <w:t>Období platnosti LHP (LHO)</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Seznam2"/>
              <w:widowControl/>
              <w:ind w:left="0" w:firstLine="0"/>
            </w:pPr>
            <w:r w:rsidRPr="00825EAB">
              <w:t>1. 1. 2006 - 31. 12. 2015</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Seznam2"/>
              <w:widowControl/>
              <w:ind w:left="0" w:firstLine="0"/>
            </w:pPr>
            <w:r w:rsidRPr="00825EAB">
              <w:t>Organizace lesního hospodářství</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Seznam2"/>
              <w:widowControl/>
              <w:ind w:left="0" w:firstLine="0"/>
            </w:pPr>
            <w:r w:rsidRPr="00825EAB">
              <w:t>Agentura ochrany přírody a krajiny ČR</w:t>
            </w:r>
          </w:p>
        </w:tc>
      </w:tr>
      <w:tr w:rsidR="00CC4A0D" w:rsidRPr="00825EAB">
        <w:tc>
          <w:tcPr>
            <w:tcW w:w="3472" w:type="dxa"/>
            <w:tcBorders>
              <w:top w:val="single" w:sz="4" w:space="0" w:color="auto"/>
              <w:left w:val="single" w:sz="18" w:space="0" w:color="auto"/>
              <w:bottom w:val="single" w:sz="18" w:space="0" w:color="auto"/>
              <w:right w:val="single" w:sz="18" w:space="0" w:color="auto"/>
            </w:tcBorders>
            <w:shd w:val="clear" w:color="auto" w:fill="C0C0C0"/>
          </w:tcPr>
          <w:p w:rsidR="00CC4A0D" w:rsidRPr="00825EAB" w:rsidRDefault="00CC4A0D" w:rsidP="00CC4A0D">
            <w:pPr>
              <w:pStyle w:val="Seznam2"/>
              <w:widowControl/>
              <w:ind w:left="0" w:firstLine="0"/>
            </w:pPr>
            <w:r w:rsidRPr="00825EAB">
              <w:t>Nižší organizační jednotka</w:t>
            </w:r>
          </w:p>
        </w:tc>
        <w:tc>
          <w:tcPr>
            <w:tcW w:w="5738" w:type="dxa"/>
            <w:tcBorders>
              <w:top w:val="single" w:sz="4" w:space="0" w:color="auto"/>
              <w:left w:val="single" w:sz="18" w:space="0" w:color="auto"/>
              <w:bottom w:val="single" w:sz="18" w:space="0" w:color="auto"/>
              <w:right w:val="single" w:sz="18" w:space="0" w:color="auto"/>
            </w:tcBorders>
          </w:tcPr>
          <w:p w:rsidR="00CC4A0D" w:rsidRPr="00825EAB" w:rsidRDefault="00CC4A0D" w:rsidP="00CC4A0D">
            <w:pPr>
              <w:pStyle w:val="Seznam2"/>
              <w:widowControl/>
              <w:ind w:left="0" w:firstLine="0"/>
            </w:pPr>
          </w:p>
        </w:tc>
      </w:tr>
    </w:tbl>
    <w:p w:rsidR="00CC4A0D" w:rsidRPr="00825EAB" w:rsidRDefault="00CC4A0D" w:rsidP="00CC4A0D">
      <w:pPr>
        <w:pStyle w:val="Zkladntext"/>
        <w:rPr>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5738"/>
      </w:tblGrid>
      <w:tr w:rsidR="00CC4A0D" w:rsidRPr="00825EAB">
        <w:tc>
          <w:tcPr>
            <w:tcW w:w="3472" w:type="dxa"/>
            <w:tcBorders>
              <w:top w:val="single" w:sz="18"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Přírodní lesní oblast</w:t>
            </w:r>
          </w:p>
        </w:tc>
        <w:tc>
          <w:tcPr>
            <w:tcW w:w="5738" w:type="dxa"/>
            <w:tcBorders>
              <w:top w:val="single" w:sz="18"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10 – Středočeská pahorkatina</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Lesní hospodářský celek / zařizovací obvod</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LHC Lesy České republiky, Dobříš,</w:t>
            </w:r>
          </w:p>
          <w:p w:rsidR="00CC4A0D" w:rsidRPr="00825EAB" w:rsidRDefault="00CC4A0D" w:rsidP="00CC4A0D">
            <w:pPr>
              <w:pStyle w:val="Zkladntext"/>
              <w:rPr>
                <w:iCs/>
                <w:sz w:val="20"/>
                <w:szCs w:val="20"/>
              </w:rPr>
            </w:pPr>
            <w:r w:rsidRPr="00825EAB">
              <w:rPr>
                <w:iCs/>
                <w:sz w:val="20"/>
                <w:szCs w:val="20"/>
              </w:rPr>
              <w:t>kód LHC 207001</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Výměra LHC (zařizovacího obvodu) v ZCHÚ (ha)</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Pr>
                <w:iCs/>
                <w:sz w:val="20"/>
                <w:szCs w:val="20"/>
              </w:rPr>
              <w:t>0,11 ha</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Období platnosti LHP (LHO)</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1. 1. 2011 - 31. 12. 2020</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Organizace lesního hospodářství</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LS Dobříš</w:t>
            </w:r>
          </w:p>
        </w:tc>
      </w:tr>
      <w:tr w:rsidR="00CC4A0D" w:rsidRPr="00825EAB">
        <w:tc>
          <w:tcPr>
            <w:tcW w:w="3472" w:type="dxa"/>
            <w:tcBorders>
              <w:top w:val="single" w:sz="4" w:space="0" w:color="auto"/>
              <w:left w:val="single" w:sz="18" w:space="0" w:color="auto"/>
              <w:bottom w:val="single" w:sz="18"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Nižší organizační jednotka</w:t>
            </w:r>
          </w:p>
        </w:tc>
        <w:tc>
          <w:tcPr>
            <w:tcW w:w="5738" w:type="dxa"/>
            <w:tcBorders>
              <w:top w:val="single" w:sz="4" w:space="0" w:color="auto"/>
              <w:left w:val="single" w:sz="18" w:space="0" w:color="auto"/>
              <w:bottom w:val="single" w:sz="18"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revír Sedlčany</w:t>
            </w:r>
          </w:p>
        </w:tc>
      </w:tr>
    </w:tbl>
    <w:p w:rsidR="00CC4A0D" w:rsidRPr="00825EAB" w:rsidRDefault="00CC4A0D" w:rsidP="00CC4A0D">
      <w:pPr>
        <w:pStyle w:val="Zkladntext"/>
        <w:rPr>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5738"/>
      </w:tblGrid>
      <w:tr w:rsidR="00CC4A0D" w:rsidRPr="00825EAB">
        <w:tc>
          <w:tcPr>
            <w:tcW w:w="3472" w:type="dxa"/>
            <w:tcBorders>
              <w:top w:val="single" w:sz="18"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Přírodní lesní oblast</w:t>
            </w:r>
          </w:p>
        </w:tc>
        <w:tc>
          <w:tcPr>
            <w:tcW w:w="5738" w:type="dxa"/>
            <w:tcBorders>
              <w:top w:val="single" w:sz="18"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10 – Středočeská pahorkatina</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Lesní hospodářský celek / zařizovací obvod</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 xml:space="preserve">LHO Sedlčany / z. o. Vysoký Chlumec, </w:t>
            </w:r>
          </w:p>
          <w:p w:rsidR="00CC4A0D" w:rsidRPr="00825EAB" w:rsidRDefault="00CC4A0D" w:rsidP="00CC4A0D">
            <w:pPr>
              <w:pStyle w:val="Zkladntext"/>
              <w:rPr>
                <w:iCs/>
                <w:sz w:val="20"/>
                <w:szCs w:val="20"/>
              </w:rPr>
            </w:pPr>
            <w:r w:rsidRPr="00825EAB">
              <w:rPr>
                <w:iCs/>
                <w:sz w:val="20"/>
                <w:szCs w:val="20"/>
              </w:rPr>
              <w:t>kód LHC 107802</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Výměra LHC (zařizovacího obvodu) v ZCHÚ (ha)</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Pr>
                <w:iCs/>
                <w:sz w:val="20"/>
                <w:szCs w:val="20"/>
              </w:rPr>
              <w:t>21,56 ha</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Období platnosti LHP (LHO)</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1. 1. 2004 - 31. 12. 2013</w:t>
            </w:r>
          </w:p>
        </w:tc>
      </w:tr>
      <w:tr w:rsidR="00CC4A0D" w:rsidRPr="00825EAB">
        <w:tc>
          <w:tcPr>
            <w:tcW w:w="3472" w:type="dxa"/>
            <w:tcBorders>
              <w:top w:val="single" w:sz="4"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Organizace lesního hospodářství</w:t>
            </w:r>
          </w:p>
        </w:tc>
        <w:tc>
          <w:tcPr>
            <w:tcW w:w="5738" w:type="dxa"/>
            <w:tcBorders>
              <w:top w:val="single" w:sz="4" w:space="0" w:color="auto"/>
              <w:left w:val="single" w:sz="18" w:space="0" w:color="auto"/>
              <w:bottom w:val="single" w:sz="4" w:space="0" w:color="auto"/>
              <w:right w:val="single" w:sz="18" w:space="0" w:color="auto"/>
            </w:tcBorders>
          </w:tcPr>
          <w:p w:rsidR="00CC4A0D" w:rsidRPr="00825EAB" w:rsidRDefault="00CC4A0D" w:rsidP="00CC4A0D">
            <w:pPr>
              <w:pStyle w:val="Zkladntext"/>
              <w:rPr>
                <w:iCs/>
                <w:sz w:val="20"/>
                <w:szCs w:val="20"/>
              </w:rPr>
            </w:pPr>
            <w:r w:rsidRPr="00825EAB">
              <w:rPr>
                <w:iCs/>
                <w:sz w:val="20"/>
                <w:szCs w:val="20"/>
              </w:rPr>
              <w:t>ORP Sedlčany</w:t>
            </w:r>
          </w:p>
        </w:tc>
      </w:tr>
      <w:tr w:rsidR="00CC4A0D" w:rsidRPr="00825EAB">
        <w:tc>
          <w:tcPr>
            <w:tcW w:w="3472" w:type="dxa"/>
            <w:tcBorders>
              <w:top w:val="single" w:sz="4" w:space="0" w:color="auto"/>
              <w:left w:val="single" w:sz="18" w:space="0" w:color="auto"/>
              <w:bottom w:val="single" w:sz="18" w:space="0" w:color="auto"/>
              <w:right w:val="single" w:sz="18" w:space="0" w:color="auto"/>
            </w:tcBorders>
            <w:shd w:val="clear" w:color="auto" w:fill="C0C0C0"/>
          </w:tcPr>
          <w:p w:rsidR="00CC4A0D" w:rsidRPr="00825EAB" w:rsidRDefault="00CC4A0D" w:rsidP="00CC4A0D">
            <w:pPr>
              <w:pStyle w:val="Zkladntext"/>
              <w:rPr>
                <w:iCs/>
                <w:sz w:val="20"/>
                <w:szCs w:val="20"/>
              </w:rPr>
            </w:pPr>
            <w:r w:rsidRPr="00825EAB">
              <w:rPr>
                <w:iCs/>
                <w:sz w:val="20"/>
                <w:szCs w:val="20"/>
              </w:rPr>
              <w:t>Nižší organizační jednotka</w:t>
            </w:r>
          </w:p>
        </w:tc>
        <w:tc>
          <w:tcPr>
            <w:tcW w:w="5738" w:type="dxa"/>
            <w:tcBorders>
              <w:top w:val="single" w:sz="4" w:space="0" w:color="auto"/>
              <w:left w:val="single" w:sz="18" w:space="0" w:color="auto"/>
              <w:bottom w:val="single" w:sz="18" w:space="0" w:color="auto"/>
              <w:right w:val="single" w:sz="18" w:space="0" w:color="auto"/>
            </w:tcBorders>
          </w:tcPr>
          <w:p w:rsidR="00CC4A0D" w:rsidRPr="00825EAB" w:rsidRDefault="00CC4A0D" w:rsidP="00CC4A0D">
            <w:pPr>
              <w:pStyle w:val="Zkladntext"/>
              <w:rPr>
                <w:iCs/>
                <w:sz w:val="20"/>
                <w:szCs w:val="20"/>
              </w:rPr>
            </w:pPr>
            <w:r>
              <w:rPr>
                <w:iCs/>
                <w:sz w:val="20"/>
                <w:szCs w:val="20"/>
              </w:rPr>
              <w:t>-</w:t>
            </w:r>
          </w:p>
        </w:tc>
      </w:tr>
    </w:tbl>
    <w:p w:rsidR="00F27970" w:rsidRDefault="00F27970" w:rsidP="00CC4A0D">
      <w:pPr>
        <w:rPr>
          <w:b/>
          <w:sz w:val="24"/>
        </w:rPr>
      </w:pPr>
      <w:bookmarkStart w:id="86" w:name="_Toc283910590"/>
    </w:p>
    <w:p w:rsidR="00F27970" w:rsidRPr="00FC79B1" w:rsidRDefault="00FC79B1" w:rsidP="00CC4A0D">
      <w:pPr>
        <w:rPr>
          <w:sz w:val="24"/>
        </w:rPr>
      </w:pPr>
      <w:r w:rsidRPr="00FC79B1">
        <w:rPr>
          <w:sz w:val="24"/>
        </w:rPr>
        <w:t>Nesoulad výměry LHC s výměrou NPR, uvedenou v kap.1.3 je způsoben rozdílným způsobem výpočtu plochy v lesnických podkladech</w:t>
      </w:r>
      <w:r>
        <w:rPr>
          <w:sz w:val="24"/>
        </w:rPr>
        <w:t>.</w:t>
      </w:r>
    </w:p>
    <w:p w:rsidR="00F27970" w:rsidRDefault="00F27970" w:rsidP="00CC4A0D">
      <w:pPr>
        <w:rPr>
          <w:b/>
          <w:sz w:val="24"/>
        </w:rPr>
      </w:pPr>
    </w:p>
    <w:p w:rsidR="00CC4A0D" w:rsidRPr="00726465" w:rsidRDefault="00CC4A0D" w:rsidP="00CC4A0D">
      <w:pPr>
        <w:rPr>
          <w:b/>
          <w:sz w:val="24"/>
        </w:rPr>
      </w:pPr>
      <w:r w:rsidRPr="00726465">
        <w:rPr>
          <w:b/>
          <w:sz w:val="24"/>
        </w:rPr>
        <w:t>Přehled výměr a zastoupení souborů lesních typů</w:t>
      </w:r>
      <w:bookmarkEnd w:id="86"/>
    </w:p>
    <w:p w:rsidR="00CC4A0D" w:rsidRDefault="00CC4A0D" w:rsidP="00CC4A0D">
      <w:pPr>
        <w:rPr>
          <w:sz w:val="24"/>
        </w:rPr>
      </w:pPr>
    </w:p>
    <w:tbl>
      <w:tblPr>
        <w:tblW w:w="0" w:type="auto"/>
        <w:tblInd w:w="3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18"/>
        <w:gridCol w:w="2410"/>
        <w:gridCol w:w="3260"/>
        <w:gridCol w:w="992"/>
        <w:gridCol w:w="992"/>
      </w:tblGrid>
      <w:tr w:rsidR="00CC4A0D">
        <w:trPr>
          <w:cantSplit/>
          <w:trHeight w:val="235"/>
        </w:trPr>
        <w:tc>
          <w:tcPr>
            <w:tcW w:w="9072" w:type="dxa"/>
            <w:gridSpan w:val="5"/>
            <w:tcBorders>
              <w:top w:val="single" w:sz="12" w:space="0" w:color="auto"/>
              <w:left w:val="single" w:sz="18" w:space="0" w:color="auto"/>
              <w:bottom w:val="single" w:sz="4" w:space="0" w:color="auto"/>
              <w:right w:val="single" w:sz="18" w:space="0" w:color="auto"/>
            </w:tcBorders>
            <w:shd w:val="clear" w:color="auto" w:fill="C0C0C0"/>
          </w:tcPr>
          <w:p w:rsidR="00CC4A0D" w:rsidRPr="00825EAB" w:rsidRDefault="00CC4A0D" w:rsidP="00CC4A0D">
            <w:pPr>
              <w:rPr>
                <w:b/>
                <w:bCs/>
                <w:snapToGrid w:val="0"/>
              </w:rPr>
            </w:pPr>
            <w:r w:rsidRPr="00825EAB">
              <w:rPr>
                <w:b/>
                <w:bCs/>
                <w:snapToGrid w:val="0"/>
              </w:rPr>
              <w:t>Přírodní lesní oblast:</w:t>
            </w:r>
            <w:r w:rsidRPr="00825EAB">
              <w:rPr>
                <w:iCs/>
              </w:rPr>
              <w:t xml:space="preserve"> </w:t>
            </w:r>
            <w:r w:rsidRPr="00825EAB">
              <w:rPr>
                <w:b/>
                <w:bCs/>
                <w:iCs/>
                <w:snapToGrid w:val="0"/>
              </w:rPr>
              <w:t>10 – Středočeská pahorkatina</w:t>
            </w:r>
          </w:p>
        </w:tc>
      </w:tr>
      <w:tr w:rsidR="00CC4A0D">
        <w:trPr>
          <w:trHeight w:val="273"/>
        </w:trPr>
        <w:tc>
          <w:tcPr>
            <w:tcW w:w="1418" w:type="dxa"/>
            <w:tcBorders>
              <w:top w:val="single" w:sz="4" w:space="0" w:color="auto"/>
              <w:left w:val="single" w:sz="18" w:space="0" w:color="auto"/>
              <w:bottom w:val="single" w:sz="4"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Soubor lesních typů (SLT)</w:t>
            </w:r>
          </w:p>
        </w:tc>
        <w:tc>
          <w:tcPr>
            <w:tcW w:w="2410" w:type="dxa"/>
            <w:tcBorders>
              <w:top w:val="single" w:sz="4" w:space="0" w:color="auto"/>
              <w:left w:val="single" w:sz="4" w:space="0" w:color="auto"/>
              <w:bottom w:val="single" w:sz="4" w:space="0" w:color="auto"/>
              <w:right w:val="single" w:sz="4" w:space="0" w:color="auto"/>
            </w:tcBorders>
            <w:shd w:val="clear" w:color="auto" w:fill="C0C0C0"/>
          </w:tcPr>
          <w:p w:rsidR="00CC4A0D" w:rsidRPr="00825EAB" w:rsidRDefault="00CC4A0D" w:rsidP="00CC4A0D">
            <w:pPr>
              <w:jc w:val="center"/>
              <w:rPr>
                <w:b/>
                <w:bCs/>
              </w:rPr>
            </w:pPr>
            <w:r w:rsidRPr="00825EAB">
              <w:rPr>
                <w:b/>
                <w:bCs/>
                <w:snapToGrid w:val="0"/>
              </w:rPr>
              <w:t>Název SLT</w:t>
            </w:r>
          </w:p>
        </w:tc>
        <w:tc>
          <w:tcPr>
            <w:tcW w:w="3260" w:type="dxa"/>
            <w:tcBorders>
              <w:top w:val="single" w:sz="4" w:space="0" w:color="auto"/>
              <w:left w:val="single" w:sz="4" w:space="0" w:color="auto"/>
              <w:bottom w:val="single" w:sz="4"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Přirozená dřevinná skladba SLT</w:t>
            </w:r>
          </w:p>
        </w:tc>
        <w:tc>
          <w:tcPr>
            <w:tcW w:w="992" w:type="dxa"/>
            <w:tcBorders>
              <w:top w:val="single" w:sz="4" w:space="0" w:color="auto"/>
              <w:left w:val="single" w:sz="4" w:space="0" w:color="auto"/>
              <w:bottom w:val="single" w:sz="4" w:space="0" w:color="auto"/>
              <w:right w:val="single" w:sz="4" w:space="0" w:color="auto"/>
            </w:tcBorders>
            <w:shd w:val="clear" w:color="auto" w:fill="C0C0C0"/>
          </w:tcPr>
          <w:p w:rsidR="00CC4A0D" w:rsidRPr="00825EAB" w:rsidRDefault="00CC4A0D" w:rsidP="00CC4A0D">
            <w:pPr>
              <w:jc w:val="center"/>
              <w:rPr>
                <w:b/>
                <w:bCs/>
              </w:rPr>
            </w:pPr>
            <w:r w:rsidRPr="00825EAB">
              <w:rPr>
                <w:b/>
                <w:bCs/>
                <w:snapToGrid w:val="0"/>
              </w:rPr>
              <w:t>Výměra (ha)</w:t>
            </w:r>
          </w:p>
        </w:tc>
        <w:tc>
          <w:tcPr>
            <w:tcW w:w="992" w:type="dxa"/>
            <w:tcBorders>
              <w:top w:val="single" w:sz="4" w:space="0" w:color="auto"/>
              <w:left w:val="single" w:sz="4" w:space="0" w:color="auto"/>
              <w:bottom w:val="single" w:sz="4" w:space="0" w:color="auto"/>
              <w:right w:val="single" w:sz="18" w:space="0" w:color="auto"/>
            </w:tcBorders>
            <w:shd w:val="clear" w:color="auto" w:fill="C0C0C0"/>
          </w:tcPr>
          <w:p w:rsidR="00CC4A0D" w:rsidRPr="00825EAB" w:rsidRDefault="00CC4A0D" w:rsidP="00CC4A0D">
            <w:pPr>
              <w:jc w:val="center"/>
              <w:rPr>
                <w:b/>
                <w:bCs/>
                <w:snapToGrid w:val="0"/>
              </w:rPr>
            </w:pPr>
            <w:r w:rsidRPr="00825EAB">
              <w:rPr>
                <w:b/>
                <w:bCs/>
                <w:snapToGrid w:val="0"/>
              </w:rPr>
              <w:t>Podíl (%)</w:t>
            </w:r>
          </w:p>
        </w:tc>
      </w:tr>
      <w:tr w:rsidR="00CC4A0D" w:rsidRPr="00D41EE0">
        <w:trPr>
          <w:trHeight w:val="179"/>
        </w:trPr>
        <w:tc>
          <w:tcPr>
            <w:tcW w:w="1418" w:type="dxa"/>
            <w:tcBorders>
              <w:top w:val="nil"/>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3S</w:t>
            </w:r>
          </w:p>
        </w:tc>
        <w:tc>
          <w:tcPr>
            <w:tcW w:w="2410" w:type="dxa"/>
            <w:tcBorders>
              <w:top w:val="nil"/>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svěží dubová bučina</w:t>
            </w:r>
          </w:p>
        </w:tc>
        <w:tc>
          <w:tcPr>
            <w:tcW w:w="3260" w:type="dxa"/>
            <w:tcBorders>
              <w:top w:val="nil"/>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bookmarkStart w:id="87" w:name="OLE_LINK1"/>
            <w:bookmarkStart w:id="88" w:name="OLE_LINK2"/>
            <w:r w:rsidRPr="00A3663E">
              <w:rPr>
                <w:snapToGrid w:val="0"/>
                <w:sz w:val="18"/>
                <w:szCs w:val="18"/>
              </w:rPr>
              <w:t>BK6, DB3, LP1, JD, HB</w:t>
            </w:r>
            <w:bookmarkEnd w:id="87"/>
            <w:bookmarkEnd w:id="88"/>
          </w:p>
        </w:tc>
        <w:tc>
          <w:tcPr>
            <w:tcW w:w="992" w:type="dxa"/>
            <w:tcBorders>
              <w:top w:val="nil"/>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12,51</w:t>
            </w:r>
          </w:p>
        </w:tc>
        <w:tc>
          <w:tcPr>
            <w:tcW w:w="992" w:type="dxa"/>
            <w:tcBorders>
              <w:top w:val="nil"/>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23</w:t>
            </w:r>
          </w:p>
        </w:tc>
      </w:tr>
      <w:tr w:rsidR="00CC4A0D" w:rsidRPr="00D41EE0">
        <w:trPr>
          <w:trHeight w:val="125"/>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2C</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vysychavá buková doubrava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DB7, BK2, HB1</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9,59</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17</w:t>
            </w:r>
          </w:p>
        </w:tc>
      </w:tr>
      <w:tr w:rsidR="00CC4A0D" w:rsidRPr="00D41EE0">
        <w:trPr>
          <w:trHeight w:val="214"/>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1Z</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zakrslá doubrava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DB7, BO2, BR1, HB</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8,18</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15</w:t>
            </w:r>
          </w:p>
        </w:tc>
      </w:tr>
      <w:tr w:rsidR="00CC4A0D" w:rsidRPr="00D41EE0">
        <w:trPr>
          <w:trHeight w:val="131"/>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3J</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lipová javořina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BK4, LP3, JV2, JD1, JL, HB, DB, JS</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6,44</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12</w:t>
            </w:r>
          </w:p>
        </w:tc>
      </w:tr>
      <w:tr w:rsidR="00CC4A0D" w:rsidRPr="00D41EE0">
        <w:trPr>
          <w:trHeight w:val="77"/>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3A</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685B40">
            <w:pPr>
              <w:jc w:val="center"/>
              <w:rPr>
                <w:snapToGrid w:val="0"/>
                <w:sz w:val="18"/>
                <w:szCs w:val="18"/>
              </w:rPr>
            </w:pPr>
            <w:r w:rsidRPr="00A3663E">
              <w:rPr>
                <w:snapToGrid w:val="0"/>
                <w:sz w:val="18"/>
                <w:szCs w:val="18"/>
              </w:rPr>
              <w:t>lipodubová bučina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BK5, LP2, DB1, JV1, JD1</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4,13</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8</w:t>
            </w:r>
          </w:p>
        </w:tc>
      </w:tr>
      <w:tr w:rsidR="00CC4A0D" w:rsidRPr="00D41EE0">
        <w:trPr>
          <w:trHeight w:val="166"/>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2K</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kyselá buková doubrava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DB7, BK3, LP, HB, BO, BR, JR</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3,68</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7</w:t>
            </w:r>
          </w:p>
        </w:tc>
      </w:tr>
      <w:tr w:rsidR="00CC4A0D" w:rsidRPr="00D41EE0">
        <w:trPr>
          <w:trHeight w:val="111"/>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2S</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svěží buková doubrava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DB6, BK3, HB1, LP</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2,39</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4</w:t>
            </w:r>
          </w:p>
        </w:tc>
      </w:tr>
      <w:tr w:rsidR="00CC4A0D" w:rsidRPr="00D41EE0">
        <w:trPr>
          <w:trHeight w:val="199"/>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3D</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obohacená dubová bučina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BK6, LP2, DB2, JV, JD</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1,61</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w:t>
            </w:r>
          </w:p>
        </w:tc>
      </w:tr>
      <w:tr w:rsidR="00CC4A0D" w:rsidRPr="00D41EE0">
        <w:trPr>
          <w:trHeight w:val="131"/>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2B</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bohatá buková doubrava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DB6, BK3, HB1, LP, BRK, JV, KR</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1,56</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w:t>
            </w:r>
          </w:p>
        </w:tc>
      </w:tr>
      <w:tr w:rsidR="00CC4A0D" w:rsidRPr="00D41EE0">
        <w:trPr>
          <w:trHeight w:val="77"/>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3K</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kyselá dubová bučina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bookmarkStart w:id="89" w:name="OLE_LINK3"/>
            <w:r w:rsidRPr="00A3663E">
              <w:rPr>
                <w:snapToGrid w:val="0"/>
                <w:sz w:val="18"/>
                <w:szCs w:val="18"/>
              </w:rPr>
              <w:t>BK6, DB3, JD1, BO, LP</w:t>
            </w:r>
            <w:bookmarkEnd w:id="89"/>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1,51</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w:t>
            </w:r>
          </w:p>
        </w:tc>
      </w:tr>
      <w:tr w:rsidR="00CC4A0D" w:rsidRPr="00D41EE0">
        <w:trPr>
          <w:trHeight w:val="165"/>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3C</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vysychavá dubová bučina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BK6, DB3, LP1</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0,83</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2</w:t>
            </w:r>
          </w:p>
        </w:tc>
      </w:tr>
      <w:tr w:rsidR="00CC4A0D" w:rsidRPr="00D41EE0">
        <w:trPr>
          <w:trHeight w:val="125"/>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0Z</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reliktní bor</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BO9, BR1, DB, BK, SM</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0,81</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w:t>
            </w:r>
          </w:p>
        </w:tc>
      </w:tr>
      <w:tr w:rsidR="00CC4A0D" w:rsidRPr="00D41EE0">
        <w:trPr>
          <w:trHeight w:val="71"/>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3B</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bohatá dubová bučina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BK6, DB3, HB1, JD, LP, KR</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0,60</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w:t>
            </w:r>
          </w:p>
        </w:tc>
      </w:tr>
      <w:tr w:rsidR="00CC4A0D" w:rsidRPr="00D41EE0">
        <w:trPr>
          <w:trHeight w:val="159"/>
        </w:trPr>
        <w:tc>
          <w:tcPr>
            <w:tcW w:w="1418" w:type="dxa"/>
            <w:tcBorders>
              <w:top w:val="single" w:sz="4" w:space="0" w:color="auto"/>
              <w:left w:val="single" w:sz="18"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1J</w:t>
            </w:r>
          </w:p>
        </w:tc>
        <w:tc>
          <w:tcPr>
            <w:tcW w:w="241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habrová javořina</w:t>
            </w:r>
          </w:p>
        </w:tc>
        <w:tc>
          <w:tcPr>
            <w:tcW w:w="3260"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DB4, LP2, JV2, HB2, BRK, TR</w:t>
            </w:r>
          </w:p>
        </w:tc>
        <w:tc>
          <w:tcPr>
            <w:tcW w:w="992" w:type="dxa"/>
            <w:tcBorders>
              <w:top w:val="single" w:sz="4" w:space="0" w:color="auto"/>
              <w:left w:val="single" w:sz="4" w:space="0" w:color="auto"/>
              <w:bottom w:val="single" w:sz="4" w:space="0" w:color="auto"/>
              <w:right w:val="single" w:sz="4" w:space="0" w:color="auto"/>
            </w:tcBorders>
            <w:vAlign w:val="bottom"/>
          </w:tcPr>
          <w:p w:rsidR="00CC4A0D" w:rsidRPr="00A3663E" w:rsidRDefault="00CC4A0D" w:rsidP="00CC4A0D">
            <w:pPr>
              <w:jc w:val="center"/>
              <w:rPr>
                <w:color w:val="000000"/>
                <w:sz w:val="18"/>
                <w:szCs w:val="18"/>
              </w:rPr>
            </w:pPr>
            <w:r w:rsidRPr="00A3663E">
              <w:rPr>
                <w:color w:val="000000"/>
                <w:sz w:val="18"/>
                <w:szCs w:val="18"/>
              </w:rPr>
              <w:t>0,40</w:t>
            </w:r>
          </w:p>
        </w:tc>
        <w:tc>
          <w:tcPr>
            <w:tcW w:w="992" w:type="dxa"/>
            <w:tcBorders>
              <w:top w:val="single" w:sz="4" w:space="0" w:color="auto"/>
              <w:left w:val="single" w:sz="4" w:space="0" w:color="auto"/>
              <w:bottom w:val="single" w:sz="4" w:space="0" w:color="auto"/>
              <w:right w:val="single" w:sz="18" w:space="0" w:color="auto"/>
            </w:tcBorders>
            <w:vAlign w:val="bottom"/>
          </w:tcPr>
          <w:p w:rsidR="00CC4A0D" w:rsidRPr="00A3663E" w:rsidRDefault="00CC4A0D" w:rsidP="00CC4A0D">
            <w:pPr>
              <w:jc w:val="center"/>
              <w:rPr>
                <w:color w:val="000000"/>
                <w:sz w:val="18"/>
                <w:szCs w:val="18"/>
              </w:rPr>
            </w:pPr>
            <w:r w:rsidRPr="00A3663E">
              <w:rPr>
                <w:color w:val="000000"/>
                <w:sz w:val="18"/>
                <w:szCs w:val="18"/>
              </w:rPr>
              <w:t>1</w:t>
            </w:r>
          </w:p>
        </w:tc>
      </w:tr>
      <w:tr w:rsidR="00CC4A0D">
        <w:trPr>
          <w:cantSplit/>
          <w:trHeight w:val="105"/>
        </w:trPr>
        <w:tc>
          <w:tcPr>
            <w:tcW w:w="1418" w:type="dxa"/>
            <w:tcBorders>
              <w:top w:val="single" w:sz="4" w:space="0" w:color="auto"/>
              <w:left w:val="single" w:sz="18" w:space="0" w:color="auto"/>
              <w:bottom w:val="single" w:sz="18"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Celkem</w:t>
            </w:r>
          </w:p>
        </w:tc>
        <w:tc>
          <w:tcPr>
            <w:tcW w:w="5670" w:type="dxa"/>
            <w:gridSpan w:val="2"/>
            <w:tcBorders>
              <w:top w:val="single" w:sz="4" w:space="0" w:color="auto"/>
              <w:left w:val="single" w:sz="4" w:space="0" w:color="auto"/>
              <w:bottom w:val="single" w:sz="18" w:space="0" w:color="auto"/>
              <w:right w:val="single" w:sz="4" w:space="0" w:color="auto"/>
            </w:tcBorders>
            <w:shd w:val="clear" w:color="auto" w:fill="C0C0C0"/>
          </w:tcPr>
          <w:p w:rsidR="00CC4A0D" w:rsidRPr="00825EAB" w:rsidRDefault="00CC4A0D" w:rsidP="00CC4A0D">
            <w:pPr>
              <w:jc w:val="center"/>
              <w:rPr>
                <w:b/>
                <w:bCs/>
                <w:snapToGrid w:val="0"/>
                <w:highlight w:val="black"/>
              </w:rPr>
            </w:pPr>
          </w:p>
        </w:tc>
        <w:tc>
          <w:tcPr>
            <w:tcW w:w="992" w:type="dxa"/>
            <w:tcBorders>
              <w:top w:val="single" w:sz="4" w:space="0" w:color="auto"/>
              <w:left w:val="single" w:sz="4" w:space="0" w:color="auto"/>
              <w:bottom w:val="single" w:sz="18" w:space="0" w:color="auto"/>
              <w:right w:val="single" w:sz="4" w:space="0" w:color="auto"/>
            </w:tcBorders>
          </w:tcPr>
          <w:p w:rsidR="00CC4A0D" w:rsidRPr="00825EAB" w:rsidRDefault="00CC4A0D" w:rsidP="00CC4A0D">
            <w:pPr>
              <w:jc w:val="center"/>
              <w:rPr>
                <w:b/>
                <w:bCs/>
                <w:snapToGrid w:val="0"/>
              </w:rPr>
            </w:pPr>
            <w:r w:rsidRPr="00825EAB">
              <w:rPr>
                <w:b/>
                <w:bCs/>
                <w:snapToGrid w:val="0"/>
              </w:rPr>
              <w:t>54,24</w:t>
            </w:r>
          </w:p>
        </w:tc>
        <w:tc>
          <w:tcPr>
            <w:tcW w:w="992" w:type="dxa"/>
            <w:tcBorders>
              <w:top w:val="single" w:sz="4" w:space="0" w:color="auto"/>
              <w:left w:val="single" w:sz="4" w:space="0" w:color="auto"/>
              <w:bottom w:val="single" w:sz="18" w:space="0" w:color="auto"/>
              <w:right w:val="single" w:sz="18" w:space="0" w:color="auto"/>
            </w:tcBorders>
            <w:shd w:val="clear" w:color="auto" w:fill="C0C0C0"/>
          </w:tcPr>
          <w:p w:rsidR="00CC4A0D" w:rsidRPr="00825EAB" w:rsidRDefault="00CC4A0D" w:rsidP="00CC4A0D">
            <w:pPr>
              <w:jc w:val="center"/>
              <w:rPr>
                <w:b/>
                <w:bCs/>
                <w:snapToGrid w:val="0"/>
              </w:rPr>
            </w:pPr>
            <w:r w:rsidRPr="00825EAB">
              <w:rPr>
                <w:b/>
                <w:bCs/>
                <w:snapToGrid w:val="0"/>
              </w:rPr>
              <w:t>100 %</w:t>
            </w:r>
          </w:p>
        </w:tc>
      </w:tr>
    </w:tbl>
    <w:p w:rsidR="00CC4A0D" w:rsidRPr="008651C3" w:rsidRDefault="00CC4A0D" w:rsidP="00CC4A0D">
      <w:pPr>
        <w:jc w:val="both"/>
        <w:rPr>
          <w:bCs/>
          <w:i/>
          <w:sz w:val="18"/>
          <w:szCs w:val="18"/>
        </w:rPr>
      </w:pPr>
      <w:r w:rsidRPr="008651C3">
        <w:rPr>
          <w:bCs/>
          <w:i/>
          <w:sz w:val="18"/>
          <w:szCs w:val="18"/>
        </w:rPr>
        <w:t>Další SLT jsou zastoupeny podílem nižším než 1%.</w:t>
      </w:r>
    </w:p>
    <w:p w:rsidR="00A51149" w:rsidRDefault="00A51149" w:rsidP="00CC4A0D">
      <w:pPr>
        <w:rPr>
          <w:b/>
          <w:sz w:val="24"/>
        </w:rPr>
      </w:pPr>
    </w:p>
    <w:p w:rsidR="00FC79B1" w:rsidRDefault="00FC79B1" w:rsidP="00CC4A0D">
      <w:pPr>
        <w:rPr>
          <w:b/>
          <w:sz w:val="24"/>
        </w:rPr>
      </w:pPr>
    </w:p>
    <w:p w:rsidR="00CC4A0D" w:rsidRPr="00726465" w:rsidRDefault="00CC4A0D" w:rsidP="00CC4A0D">
      <w:pPr>
        <w:rPr>
          <w:b/>
          <w:sz w:val="24"/>
        </w:rPr>
      </w:pPr>
      <w:r w:rsidRPr="00726465">
        <w:rPr>
          <w:b/>
          <w:sz w:val="24"/>
        </w:rPr>
        <w:lastRenderedPageBreak/>
        <w:t>Porovnání přirozené a současné skladby lesa</w:t>
      </w:r>
    </w:p>
    <w:p w:rsidR="00CC4A0D" w:rsidRDefault="00CC4A0D" w:rsidP="00CC4A0D">
      <w:pPr>
        <w:rPr>
          <w:sz w:val="24"/>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81"/>
        <w:gridCol w:w="1417"/>
        <w:gridCol w:w="1701"/>
        <w:gridCol w:w="1701"/>
        <w:gridCol w:w="1701"/>
        <w:gridCol w:w="1701"/>
      </w:tblGrid>
      <w:tr w:rsidR="00CC4A0D">
        <w:trPr>
          <w:trHeight w:val="407"/>
        </w:trPr>
        <w:tc>
          <w:tcPr>
            <w:tcW w:w="881" w:type="dxa"/>
            <w:tcBorders>
              <w:top w:val="single" w:sz="12" w:space="0" w:color="auto"/>
              <w:left w:val="single" w:sz="18" w:space="0" w:color="auto"/>
              <w:bottom w:val="single" w:sz="4"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Zkratka</w:t>
            </w:r>
          </w:p>
        </w:tc>
        <w:tc>
          <w:tcPr>
            <w:tcW w:w="1417" w:type="dxa"/>
            <w:tcBorders>
              <w:top w:val="single" w:sz="12" w:space="0" w:color="auto"/>
              <w:left w:val="nil"/>
              <w:bottom w:val="single" w:sz="4" w:space="0" w:color="auto"/>
              <w:right w:val="nil"/>
            </w:tcBorders>
            <w:shd w:val="clear" w:color="auto" w:fill="C0C0C0"/>
          </w:tcPr>
          <w:p w:rsidR="00CC4A0D" w:rsidRPr="00825EAB" w:rsidRDefault="00CC4A0D" w:rsidP="00CC4A0D">
            <w:pPr>
              <w:jc w:val="center"/>
              <w:rPr>
                <w:b/>
                <w:bCs/>
                <w:snapToGrid w:val="0"/>
              </w:rPr>
            </w:pPr>
            <w:r w:rsidRPr="00825EAB">
              <w:rPr>
                <w:b/>
                <w:bCs/>
                <w:snapToGrid w:val="0"/>
              </w:rPr>
              <w:t>Název dřeviny</w:t>
            </w:r>
          </w:p>
        </w:tc>
        <w:tc>
          <w:tcPr>
            <w:tcW w:w="1701" w:type="dxa"/>
            <w:tcBorders>
              <w:top w:val="single" w:sz="12" w:space="0" w:color="auto"/>
              <w:left w:val="single" w:sz="4" w:space="0" w:color="auto"/>
              <w:bottom w:val="single" w:sz="4"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Současné zastoupení (ha)</w:t>
            </w:r>
          </w:p>
        </w:tc>
        <w:tc>
          <w:tcPr>
            <w:tcW w:w="1701" w:type="dxa"/>
            <w:tcBorders>
              <w:top w:val="single" w:sz="12" w:space="0" w:color="auto"/>
              <w:left w:val="single" w:sz="4" w:space="0" w:color="auto"/>
              <w:bottom w:val="single" w:sz="4"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Současné zastoupení (%)</w:t>
            </w:r>
          </w:p>
        </w:tc>
        <w:tc>
          <w:tcPr>
            <w:tcW w:w="1701" w:type="dxa"/>
            <w:tcBorders>
              <w:top w:val="single" w:sz="12" w:space="0" w:color="auto"/>
              <w:left w:val="nil"/>
              <w:bottom w:val="single" w:sz="4"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Přirozené zastoupení (ha)</w:t>
            </w:r>
          </w:p>
        </w:tc>
        <w:tc>
          <w:tcPr>
            <w:tcW w:w="1701" w:type="dxa"/>
            <w:tcBorders>
              <w:top w:val="single" w:sz="12" w:space="0" w:color="auto"/>
              <w:left w:val="single" w:sz="4" w:space="0" w:color="auto"/>
              <w:bottom w:val="single" w:sz="4" w:space="0" w:color="auto"/>
              <w:right w:val="single" w:sz="18" w:space="0" w:color="auto"/>
            </w:tcBorders>
            <w:shd w:val="clear" w:color="auto" w:fill="C0C0C0"/>
          </w:tcPr>
          <w:p w:rsidR="00CC4A0D" w:rsidRPr="00825EAB" w:rsidRDefault="00CC4A0D" w:rsidP="00CC4A0D">
            <w:pPr>
              <w:jc w:val="center"/>
              <w:rPr>
                <w:b/>
                <w:bCs/>
                <w:snapToGrid w:val="0"/>
              </w:rPr>
            </w:pPr>
            <w:r w:rsidRPr="00825EAB">
              <w:rPr>
                <w:b/>
                <w:bCs/>
                <w:snapToGrid w:val="0"/>
              </w:rPr>
              <w:t>Přirozené zastoupení (%)</w:t>
            </w:r>
          </w:p>
        </w:tc>
      </w:tr>
      <w:tr w:rsidR="00CC4A0D">
        <w:trPr>
          <w:cantSplit/>
          <w:trHeight w:val="136"/>
        </w:trPr>
        <w:tc>
          <w:tcPr>
            <w:tcW w:w="9102" w:type="dxa"/>
            <w:gridSpan w:val="6"/>
            <w:tcBorders>
              <w:top w:val="nil"/>
              <w:left w:val="single" w:sz="18" w:space="0" w:color="auto"/>
              <w:bottom w:val="single" w:sz="4" w:space="0" w:color="auto"/>
              <w:right w:val="single" w:sz="18" w:space="0" w:color="auto"/>
            </w:tcBorders>
          </w:tcPr>
          <w:p w:rsidR="00CC4A0D" w:rsidRPr="00A3663E" w:rsidRDefault="00CC4A0D" w:rsidP="00CC4A0D">
            <w:pPr>
              <w:rPr>
                <w:b/>
                <w:bCs/>
                <w:snapToGrid w:val="0"/>
                <w:sz w:val="18"/>
                <w:szCs w:val="18"/>
              </w:rPr>
            </w:pPr>
            <w:r w:rsidRPr="00A3663E">
              <w:rPr>
                <w:b/>
                <w:bCs/>
                <w:snapToGrid w:val="0"/>
                <w:sz w:val="18"/>
                <w:szCs w:val="18"/>
              </w:rPr>
              <w:t>Jehličnany</w:t>
            </w:r>
          </w:p>
        </w:tc>
      </w:tr>
      <w:tr w:rsidR="00CC4A0D">
        <w:trPr>
          <w:trHeight w:val="69"/>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SM</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smrk ztepilý</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5,00</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9,24</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170"/>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JD</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jedle bělokorá</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1,37</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2,53</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1,21</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2</w:t>
            </w:r>
          </w:p>
        </w:tc>
      </w:tr>
      <w:tr w:rsidR="00CC4A0D">
        <w:trPr>
          <w:trHeight w:val="116"/>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DG</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douglaska tisolistá</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0,18</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0,33</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62"/>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BO</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borovice lesní</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13,72</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25,37</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2,37</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4</w:t>
            </w:r>
          </w:p>
        </w:tc>
      </w:tr>
      <w:tr w:rsidR="00CC4A0D">
        <w:trPr>
          <w:trHeight w:val="149"/>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BOC</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borovice černá</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0,00</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0,01</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95"/>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MD</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modřín evropský</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0,27</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0,49</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60"/>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TS</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tis obecný</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0,15</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0,28</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cantSplit/>
          <w:trHeight w:val="143"/>
        </w:trPr>
        <w:tc>
          <w:tcPr>
            <w:tcW w:w="9102" w:type="dxa"/>
            <w:gridSpan w:val="6"/>
            <w:tcBorders>
              <w:top w:val="single" w:sz="4" w:space="0" w:color="auto"/>
              <w:left w:val="single" w:sz="18" w:space="0" w:color="auto"/>
              <w:bottom w:val="single" w:sz="4" w:space="0" w:color="auto"/>
              <w:right w:val="single" w:sz="18" w:space="0" w:color="auto"/>
            </w:tcBorders>
          </w:tcPr>
          <w:p w:rsidR="00CC4A0D" w:rsidRPr="00A3663E" w:rsidRDefault="00CC4A0D" w:rsidP="00CC4A0D">
            <w:pPr>
              <w:rPr>
                <w:b/>
                <w:bCs/>
                <w:snapToGrid w:val="0"/>
                <w:sz w:val="18"/>
                <w:szCs w:val="18"/>
              </w:rPr>
            </w:pPr>
            <w:r w:rsidRPr="00A3663E">
              <w:rPr>
                <w:b/>
                <w:bCs/>
                <w:snapToGrid w:val="0"/>
                <w:sz w:val="18"/>
                <w:szCs w:val="18"/>
              </w:rPr>
              <w:t>Listnáče</w:t>
            </w:r>
          </w:p>
        </w:tc>
      </w:tr>
      <w:tr w:rsidR="00CC4A0D">
        <w:trPr>
          <w:trHeight w:val="217"/>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DB</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dub (bez rozlišení druhu)</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12,89</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23,84</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22,92</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43</w:t>
            </w:r>
          </w:p>
        </w:tc>
      </w:tr>
      <w:tr w:rsidR="00CC4A0D">
        <w:trPr>
          <w:trHeight w:val="123"/>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BK</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buk lesní</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0,82</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1,52</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19,08</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35</w:t>
            </w:r>
          </w:p>
        </w:tc>
      </w:tr>
      <w:tr w:rsidR="00CC4A0D">
        <w:trPr>
          <w:trHeight w:val="60"/>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HB</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habr obecný</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12,51</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23,14</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1,49</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3</w:t>
            </w:r>
          </w:p>
        </w:tc>
      </w:tr>
      <w:tr w:rsidR="00CC4A0D">
        <w:trPr>
          <w:trHeight w:val="158"/>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KL</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javor klen</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0,85</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1,57</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117"/>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JV</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javor mléč</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1,78</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3</w:t>
            </w:r>
          </w:p>
        </w:tc>
      </w:tr>
      <w:tr w:rsidR="00CC4A0D">
        <w:trPr>
          <w:trHeight w:val="63"/>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BR</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bříza bradavičnatá</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0,17</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0,31</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0,9</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2</w:t>
            </w:r>
          </w:p>
        </w:tc>
      </w:tr>
      <w:tr w:rsidR="00CC4A0D">
        <w:trPr>
          <w:trHeight w:val="152"/>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TR</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třešeň ptačí</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0,01</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0,02</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97"/>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LP</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lípa srdčitá</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6,00</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11,09</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4,49</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8</w:t>
            </w:r>
          </w:p>
        </w:tc>
      </w:tr>
      <w:tr w:rsidR="00CC4A0D">
        <w:trPr>
          <w:trHeight w:val="60"/>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OS</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topol osika</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0,01</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0,02</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trPr>
          <w:trHeight w:val="60"/>
        </w:trPr>
        <w:tc>
          <w:tcPr>
            <w:tcW w:w="881" w:type="dxa"/>
            <w:tcBorders>
              <w:top w:val="single" w:sz="4" w:space="0" w:color="auto"/>
              <w:left w:val="single" w:sz="18" w:space="0" w:color="auto"/>
              <w:bottom w:val="single" w:sz="4" w:space="0" w:color="auto"/>
              <w:right w:val="single" w:sz="4" w:space="0" w:color="auto"/>
            </w:tcBorders>
          </w:tcPr>
          <w:p w:rsidR="00CC4A0D" w:rsidRPr="00A3663E" w:rsidRDefault="00CC4A0D" w:rsidP="00CC4A0D">
            <w:pPr>
              <w:jc w:val="center"/>
              <w:rPr>
                <w:b/>
                <w:bCs/>
                <w:snapToGrid w:val="0"/>
                <w:sz w:val="18"/>
                <w:szCs w:val="18"/>
              </w:rPr>
            </w:pPr>
            <w:r w:rsidRPr="00A3663E">
              <w:rPr>
                <w:b/>
                <w:bCs/>
                <w:snapToGrid w:val="0"/>
                <w:sz w:val="18"/>
                <w:szCs w:val="18"/>
              </w:rPr>
              <w:t>KR</w:t>
            </w:r>
          </w:p>
        </w:tc>
        <w:tc>
          <w:tcPr>
            <w:tcW w:w="1417" w:type="dxa"/>
            <w:tcBorders>
              <w:top w:val="single" w:sz="4" w:space="0" w:color="auto"/>
              <w:left w:val="nil"/>
              <w:bottom w:val="single" w:sz="4" w:space="0" w:color="auto"/>
              <w:right w:val="nil"/>
            </w:tcBorders>
          </w:tcPr>
          <w:p w:rsidR="00CC4A0D" w:rsidRPr="00A3663E" w:rsidRDefault="00CC4A0D" w:rsidP="00CC4A0D">
            <w:pPr>
              <w:jc w:val="center"/>
              <w:rPr>
                <w:snapToGrid w:val="0"/>
                <w:sz w:val="18"/>
                <w:szCs w:val="18"/>
              </w:rPr>
            </w:pPr>
            <w:r w:rsidRPr="00A3663E">
              <w:rPr>
                <w:snapToGrid w:val="0"/>
                <w:sz w:val="18"/>
                <w:szCs w:val="18"/>
              </w:rPr>
              <w:t>keře</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0,12</w:t>
            </w:r>
          </w:p>
        </w:tc>
        <w:tc>
          <w:tcPr>
            <w:tcW w:w="1701" w:type="dxa"/>
            <w:tcBorders>
              <w:top w:val="single" w:sz="4" w:space="0" w:color="auto"/>
              <w:left w:val="single" w:sz="4" w:space="0" w:color="auto"/>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0,23</w:t>
            </w:r>
          </w:p>
        </w:tc>
        <w:tc>
          <w:tcPr>
            <w:tcW w:w="1701" w:type="dxa"/>
            <w:tcBorders>
              <w:top w:val="single" w:sz="4" w:space="0" w:color="auto"/>
              <w:left w:val="nil"/>
              <w:bottom w:val="single" w:sz="4" w:space="0" w:color="auto"/>
              <w:right w:val="single" w:sz="4" w:space="0" w:color="auto"/>
            </w:tcBorders>
          </w:tcPr>
          <w:p w:rsidR="00CC4A0D" w:rsidRPr="00A3663E" w:rsidRDefault="00CC4A0D" w:rsidP="00CC4A0D">
            <w:pPr>
              <w:jc w:val="center"/>
              <w:rPr>
                <w:snapToGrid w:val="0"/>
                <w:sz w:val="18"/>
                <w:szCs w:val="18"/>
              </w:rPr>
            </w:pPr>
            <w:r w:rsidRPr="00A3663E">
              <w:rPr>
                <w:snapToGrid w:val="0"/>
                <w:sz w:val="18"/>
                <w:szCs w:val="18"/>
              </w:rPr>
              <w:t>+</w:t>
            </w:r>
          </w:p>
        </w:tc>
        <w:tc>
          <w:tcPr>
            <w:tcW w:w="1701" w:type="dxa"/>
            <w:tcBorders>
              <w:top w:val="single" w:sz="4" w:space="0" w:color="auto"/>
              <w:left w:val="single" w:sz="4" w:space="0" w:color="auto"/>
              <w:bottom w:val="single" w:sz="4" w:space="0" w:color="auto"/>
              <w:right w:val="single" w:sz="18" w:space="0" w:color="auto"/>
            </w:tcBorders>
          </w:tcPr>
          <w:p w:rsidR="00CC4A0D" w:rsidRPr="00A3663E" w:rsidRDefault="00CC4A0D" w:rsidP="00CC4A0D">
            <w:pPr>
              <w:jc w:val="center"/>
              <w:rPr>
                <w:snapToGrid w:val="0"/>
                <w:sz w:val="18"/>
                <w:szCs w:val="18"/>
              </w:rPr>
            </w:pPr>
            <w:r w:rsidRPr="00A3663E">
              <w:rPr>
                <w:snapToGrid w:val="0"/>
                <w:sz w:val="18"/>
                <w:szCs w:val="18"/>
              </w:rPr>
              <w:t>+</w:t>
            </w:r>
          </w:p>
        </w:tc>
      </w:tr>
      <w:tr w:rsidR="00CC4A0D" w:rsidRPr="00825EAB">
        <w:trPr>
          <w:cantSplit/>
          <w:trHeight w:val="91"/>
        </w:trPr>
        <w:tc>
          <w:tcPr>
            <w:tcW w:w="2298" w:type="dxa"/>
            <w:gridSpan w:val="2"/>
            <w:tcBorders>
              <w:top w:val="single" w:sz="4" w:space="0" w:color="auto"/>
              <w:left w:val="single" w:sz="18" w:space="0" w:color="auto"/>
              <w:bottom w:val="single" w:sz="18" w:space="0" w:color="auto"/>
              <w:right w:val="single" w:sz="4" w:space="0" w:color="auto"/>
            </w:tcBorders>
            <w:shd w:val="clear" w:color="auto" w:fill="C0C0C0"/>
          </w:tcPr>
          <w:p w:rsidR="00CC4A0D" w:rsidRPr="00825EAB" w:rsidRDefault="00CC4A0D" w:rsidP="00CC4A0D">
            <w:pPr>
              <w:rPr>
                <w:b/>
                <w:bCs/>
                <w:snapToGrid w:val="0"/>
              </w:rPr>
            </w:pPr>
            <w:r w:rsidRPr="00825EAB">
              <w:rPr>
                <w:b/>
                <w:bCs/>
                <w:snapToGrid w:val="0"/>
              </w:rPr>
              <w:t>Celkem</w:t>
            </w:r>
          </w:p>
        </w:tc>
        <w:tc>
          <w:tcPr>
            <w:tcW w:w="1701" w:type="dxa"/>
            <w:tcBorders>
              <w:top w:val="single" w:sz="4" w:space="0" w:color="auto"/>
              <w:left w:val="single" w:sz="4" w:space="0" w:color="auto"/>
              <w:bottom w:val="single" w:sz="18" w:space="0" w:color="auto"/>
              <w:right w:val="single" w:sz="4" w:space="0" w:color="auto"/>
            </w:tcBorders>
          </w:tcPr>
          <w:p w:rsidR="00CC4A0D" w:rsidRPr="00825EAB" w:rsidRDefault="00CC4A0D" w:rsidP="00CC4A0D">
            <w:pPr>
              <w:jc w:val="center"/>
              <w:rPr>
                <w:b/>
                <w:bCs/>
                <w:snapToGrid w:val="0"/>
              </w:rPr>
            </w:pPr>
            <w:r w:rsidRPr="00825EAB">
              <w:rPr>
                <w:b/>
                <w:bCs/>
                <w:snapToGrid w:val="0"/>
              </w:rPr>
              <w:t>54,24</w:t>
            </w:r>
          </w:p>
        </w:tc>
        <w:tc>
          <w:tcPr>
            <w:tcW w:w="1701" w:type="dxa"/>
            <w:tcBorders>
              <w:top w:val="single" w:sz="4" w:space="0" w:color="auto"/>
              <w:left w:val="single" w:sz="4" w:space="0" w:color="auto"/>
              <w:bottom w:val="single" w:sz="18"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100 %</w:t>
            </w:r>
          </w:p>
        </w:tc>
        <w:tc>
          <w:tcPr>
            <w:tcW w:w="1701" w:type="dxa"/>
            <w:tcBorders>
              <w:top w:val="single" w:sz="4" w:space="0" w:color="auto"/>
              <w:left w:val="nil"/>
              <w:bottom w:val="single" w:sz="18" w:space="0" w:color="auto"/>
              <w:right w:val="single" w:sz="4" w:space="0" w:color="auto"/>
            </w:tcBorders>
            <w:shd w:val="clear" w:color="auto" w:fill="C0C0C0"/>
          </w:tcPr>
          <w:p w:rsidR="00CC4A0D" w:rsidRPr="00825EAB" w:rsidRDefault="00CC4A0D" w:rsidP="00CC4A0D">
            <w:pPr>
              <w:jc w:val="center"/>
              <w:rPr>
                <w:b/>
                <w:bCs/>
                <w:snapToGrid w:val="0"/>
              </w:rPr>
            </w:pPr>
            <w:r w:rsidRPr="00825EAB">
              <w:rPr>
                <w:b/>
                <w:bCs/>
                <w:snapToGrid w:val="0"/>
              </w:rPr>
              <w:t>-----</w:t>
            </w:r>
          </w:p>
        </w:tc>
        <w:tc>
          <w:tcPr>
            <w:tcW w:w="1701" w:type="dxa"/>
            <w:tcBorders>
              <w:top w:val="single" w:sz="4" w:space="0" w:color="auto"/>
              <w:left w:val="single" w:sz="4" w:space="0" w:color="auto"/>
              <w:bottom w:val="single" w:sz="18" w:space="0" w:color="auto"/>
              <w:right w:val="single" w:sz="18" w:space="0" w:color="auto"/>
            </w:tcBorders>
            <w:shd w:val="clear" w:color="auto" w:fill="C0C0C0"/>
          </w:tcPr>
          <w:p w:rsidR="00CC4A0D" w:rsidRPr="00825EAB" w:rsidRDefault="00CC4A0D" w:rsidP="00CC4A0D">
            <w:pPr>
              <w:jc w:val="center"/>
              <w:rPr>
                <w:b/>
                <w:bCs/>
                <w:snapToGrid w:val="0"/>
              </w:rPr>
            </w:pPr>
            <w:r w:rsidRPr="00825EAB">
              <w:rPr>
                <w:b/>
                <w:bCs/>
                <w:snapToGrid w:val="0"/>
              </w:rPr>
              <w:t>-----</w:t>
            </w:r>
          </w:p>
        </w:tc>
      </w:tr>
    </w:tbl>
    <w:p w:rsidR="00CC4A0D" w:rsidRPr="008651C3" w:rsidRDefault="00CC4A0D" w:rsidP="00CC4A0D">
      <w:pPr>
        <w:pStyle w:val="Seznam"/>
        <w:spacing w:before="80"/>
        <w:jc w:val="both"/>
        <w:rPr>
          <w:i/>
          <w:sz w:val="18"/>
          <w:szCs w:val="18"/>
        </w:rPr>
      </w:pPr>
      <w:r w:rsidRPr="008651C3">
        <w:rPr>
          <w:bCs/>
          <w:i/>
          <w:sz w:val="18"/>
          <w:szCs w:val="18"/>
        </w:rPr>
        <w:t xml:space="preserve">Plocha celkem se rovná ploše porostní půdy. </w:t>
      </w:r>
      <w:r w:rsidRPr="008651C3">
        <w:rPr>
          <w:i/>
          <w:sz w:val="18"/>
          <w:szCs w:val="18"/>
        </w:rPr>
        <w:t>Přirozená dřevinná skladba byla stanovena podle publikace Pěstování lesů na typologických základech Ing. E. Průši CSc., který uvádí v zastoupení DB. Autor nerozlišuje dub letní a dub zimní a používá zkratku DB. V tabulce tedy bylo použito zkratky DB bez rozlišení druhu (DB-dub letní, DBZ-dub zimní).</w:t>
      </w:r>
    </w:p>
    <w:p w:rsidR="00CC4A0D" w:rsidRPr="00ED40ED" w:rsidRDefault="00CC4A0D" w:rsidP="00CC4A0D">
      <w:pPr>
        <w:rPr>
          <w:sz w:val="24"/>
        </w:rPr>
      </w:pPr>
    </w:p>
    <w:p w:rsidR="00CC4A0D" w:rsidRPr="00726465" w:rsidRDefault="00CC4A0D" w:rsidP="00CC4A0D">
      <w:pPr>
        <w:pStyle w:val="Seznam"/>
        <w:rPr>
          <w:b/>
          <w:bCs/>
          <w:sz w:val="24"/>
          <w:u w:val="single"/>
        </w:rPr>
      </w:pPr>
      <w:bookmarkStart w:id="90" w:name="_Toc283910591"/>
      <w:r w:rsidRPr="00726465">
        <w:rPr>
          <w:b/>
          <w:bCs/>
          <w:sz w:val="24"/>
          <w:u w:val="single"/>
        </w:rPr>
        <w:t>Přílohy:</w:t>
      </w:r>
      <w:bookmarkEnd w:id="90"/>
      <w:r w:rsidRPr="00726465">
        <w:rPr>
          <w:b/>
          <w:bCs/>
          <w:sz w:val="24"/>
          <w:u w:val="single"/>
        </w:rPr>
        <w:t xml:space="preserve"> </w:t>
      </w:r>
    </w:p>
    <w:p w:rsidR="0062614A" w:rsidRDefault="0062614A" w:rsidP="00CC4A0D">
      <w:pPr>
        <w:rPr>
          <w:sz w:val="24"/>
        </w:rPr>
      </w:pPr>
      <w:r>
        <w:rPr>
          <w:sz w:val="24"/>
        </w:rPr>
        <w:t>P</w:t>
      </w:r>
      <w:r w:rsidRPr="00ED40ED">
        <w:rPr>
          <w:sz w:val="24"/>
        </w:rPr>
        <w:t>říloha č. M4</w:t>
      </w:r>
      <w:r>
        <w:rPr>
          <w:sz w:val="24"/>
        </w:rPr>
        <w:t xml:space="preserve"> – Zastoupení Souborů lesních typů v NPR Drbákov-Albertovy skály dle vymezení v OPRL 2011</w:t>
      </w:r>
    </w:p>
    <w:p w:rsidR="0062614A" w:rsidRPr="00ED40ED" w:rsidRDefault="0062614A" w:rsidP="0062614A">
      <w:pPr>
        <w:rPr>
          <w:sz w:val="24"/>
        </w:rPr>
      </w:pPr>
      <w:bookmarkStart w:id="91" w:name="_Toc283910593"/>
      <w:r>
        <w:rPr>
          <w:sz w:val="24"/>
        </w:rPr>
        <w:t>P</w:t>
      </w:r>
      <w:r w:rsidRPr="00ED40ED">
        <w:rPr>
          <w:sz w:val="24"/>
        </w:rPr>
        <w:t xml:space="preserve">říloha č. M3 </w:t>
      </w:r>
      <w:r>
        <w:rPr>
          <w:sz w:val="24"/>
        </w:rPr>
        <w:t>– Vymezení dílčích ploch NPR Drbákov-Albertovy skály</w:t>
      </w:r>
    </w:p>
    <w:p w:rsidR="0062614A" w:rsidRPr="00ED40ED" w:rsidRDefault="0062614A" w:rsidP="0062614A">
      <w:pPr>
        <w:rPr>
          <w:sz w:val="24"/>
        </w:rPr>
      </w:pPr>
      <w:r>
        <w:rPr>
          <w:sz w:val="24"/>
        </w:rPr>
        <w:t>P</w:t>
      </w:r>
      <w:r w:rsidRPr="00ED40ED">
        <w:rPr>
          <w:sz w:val="24"/>
        </w:rPr>
        <w:t>říloha č. M3</w:t>
      </w:r>
      <w:r>
        <w:rPr>
          <w:sz w:val="24"/>
        </w:rPr>
        <w:t>-1</w:t>
      </w:r>
      <w:r w:rsidRPr="00ED40ED">
        <w:rPr>
          <w:sz w:val="24"/>
        </w:rPr>
        <w:t xml:space="preserve"> </w:t>
      </w:r>
      <w:r>
        <w:rPr>
          <w:sz w:val="24"/>
        </w:rPr>
        <w:t>– Vymezení navržených zásahů v NPR Drbákov-Albertovy skály</w:t>
      </w:r>
    </w:p>
    <w:p w:rsidR="0062614A" w:rsidRPr="00ED40ED" w:rsidRDefault="0062614A" w:rsidP="0062614A">
      <w:pPr>
        <w:rPr>
          <w:sz w:val="24"/>
        </w:rPr>
      </w:pPr>
      <w:r>
        <w:rPr>
          <w:sz w:val="24"/>
        </w:rPr>
        <w:t>P</w:t>
      </w:r>
      <w:r w:rsidRPr="00ED40ED">
        <w:rPr>
          <w:sz w:val="24"/>
        </w:rPr>
        <w:t xml:space="preserve">říloha č. T1 </w:t>
      </w:r>
      <w:r>
        <w:rPr>
          <w:sz w:val="24"/>
        </w:rPr>
        <w:t>–</w:t>
      </w:r>
      <w:r w:rsidRPr="00ED40ED">
        <w:rPr>
          <w:sz w:val="24"/>
        </w:rPr>
        <w:t xml:space="preserve"> Popis lesních porostů a výčet plánovaných zásahů v nich</w:t>
      </w:r>
    </w:p>
    <w:p w:rsidR="0062614A" w:rsidRPr="00ED40ED" w:rsidRDefault="0062614A" w:rsidP="0062614A">
      <w:pPr>
        <w:rPr>
          <w:sz w:val="24"/>
        </w:rPr>
      </w:pPr>
      <w:bookmarkStart w:id="92" w:name="_Toc283910594"/>
      <w:bookmarkEnd w:id="91"/>
      <w:r>
        <w:rPr>
          <w:sz w:val="24"/>
        </w:rPr>
        <w:t>P</w:t>
      </w:r>
      <w:r w:rsidRPr="00ED40ED">
        <w:rPr>
          <w:sz w:val="24"/>
        </w:rPr>
        <w:t xml:space="preserve">říloha č. M5 </w:t>
      </w:r>
      <w:r>
        <w:rPr>
          <w:sz w:val="24"/>
        </w:rPr>
        <w:t>–</w:t>
      </w:r>
      <w:r w:rsidRPr="00ED40ED">
        <w:rPr>
          <w:sz w:val="24"/>
        </w:rPr>
        <w:t xml:space="preserve"> </w:t>
      </w:r>
      <w:r>
        <w:rPr>
          <w:sz w:val="24"/>
        </w:rPr>
        <w:t>Zastoupení s</w:t>
      </w:r>
      <w:r w:rsidRPr="00ED40ED">
        <w:rPr>
          <w:sz w:val="24"/>
        </w:rPr>
        <w:t xml:space="preserve">tupňů přirozenosti lesních porostů </w:t>
      </w:r>
      <w:r>
        <w:rPr>
          <w:sz w:val="24"/>
        </w:rPr>
        <w:t>v NPR Drbákov-Albertovy skály</w:t>
      </w:r>
    </w:p>
    <w:bookmarkEnd w:id="92"/>
    <w:p w:rsidR="00CC4A0D" w:rsidRPr="00ED40ED" w:rsidRDefault="00CC4A0D" w:rsidP="00CC4A0D">
      <w:pPr>
        <w:rPr>
          <w:sz w:val="24"/>
        </w:rPr>
      </w:pPr>
    </w:p>
    <w:p w:rsidR="00CC4A0D" w:rsidRPr="008D1825" w:rsidRDefault="00CC4A0D" w:rsidP="00EC6DD4">
      <w:pPr>
        <w:pStyle w:val="Nadpis3"/>
      </w:pPr>
      <w:bookmarkStart w:id="93" w:name="_Toc283912729"/>
      <w:bookmarkStart w:id="94" w:name="_Toc285443387"/>
      <w:bookmarkStart w:id="95" w:name="_Toc325228693"/>
      <w:bookmarkStart w:id="96" w:name="_Toc339614136"/>
      <w:r w:rsidRPr="008D1825">
        <w:t>2.4.2 Základní údaje o rybnících, vodních nádržích a tocích</w:t>
      </w:r>
      <w:bookmarkEnd w:id="93"/>
      <w:bookmarkEnd w:id="94"/>
      <w:bookmarkEnd w:id="95"/>
      <w:bookmarkEnd w:id="96"/>
      <w:r w:rsidRPr="008D1825">
        <w:t xml:space="preserve"> </w:t>
      </w:r>
    </w:p>
    <w:p w:rsidR="00CC4A0D" w:rsidRPr="00ED40ED" w:rsidRDefault="00CC4A0D" w:rsidP="00CC4A0D">
      <w:pPr>
        <w:rPr>
          <w:sz w:val="24"/>
        </w:rPr>
      </w:pPr>
    </w:p>
    <w:p w:rsidR="00CC4A0D" w:rsidRDefault="007C7281" w:rsidP="007C7281">
      <w:pPr>
        <w:jc w:val="both"/>
        <w:rPr>
          <w:sz w:val="24"/>
        </w:rPr>
      </w:pPr>
      <w:r>
        <w:rPr>
          <w:sz w:val="24"/>
        </w:rPr>
        <w:t>Plocha 901 je vedena v katastru nemovitostí jako vodní plocha. Ve skutečnosti se jedná o plochu skal, křovin a trávníků a takto je popsána i v tabulce.</w:t>
      </w:r>
    </w:p>
    <w:p w:rsidR="00CC4A0D" w:rsidRPr="00ED40ED" w:rsidRDefault="00CC4A0D" w:rsidP="00CC4A0D">
      <w:pPr>
        <w:rPr>
          <w:sz w:val="24"/>
        </w:rPr>
      </w:pPr>
    </w:p>
    <w:p w:rsidR="00CC4A0D" w:rsidRPr="00726465" w:rsidRDefault="00CC4A0D" w:rsidP="00CC4A0D">
      <w:pPr>
        <w:pStyle w:val="Seznam"/>
        <w:rPr>
          <w:b/>
          <w:bCs/>
          <w:sz w:val="24"/>
          <w:u w:val="single"/>
        </w:rPr>
      </w:pPr>
      <w:bookmarkStart w:id="97" w:name="_Toc283910596"/>
      <w:r w:rsidRPr="00726465">
        <w:rPr>
          <w:b/>
          <w:bCs/>
          <w:sz w:val="24"/>
          <w:u w:val="single"/>
        </w:rPr>
        <w:t>Příloha:</w:t>
      </w:r>
      <w:bookmarkEnd w:id="97"/>
      <w:r w:rsidRPr="00726465">
        <w:rPr>
          <w:b/>
          <w:bCs/>
          <w:sz w:val="24"/>
          <w:u w:val="single"/>
        </w:rPr>
        <w:t xml:space="preserve"> </w:t>
      </w:r>
    </w:p>
    <w:p w:rsidR="0062614A" w:rsidRDefault="0062614A" w:rsidP="0062614A">
      <w:pPr>
        <w:rPr>
          <w:sz w:val="24"/>
        </w:rPr>
      </w:pPr>
      <w:bookmarkStart w:id="98" w:name="_Toc283910598"/>
      <w:r>
        <w:rPr>
          <w:sz w:val="24"/>
        </w:rPr>
        <w:t>P</w:t>
      </w:r>
      <w:r w:rsidRPr="00ED40ED">
        <w:rPr>
          <w:sz w:val="24"/>
        </w:rPr>
        <w:t>říloha č. T2</w:t>
      </w:r>
      <w:r>
        <w:rPr>
          <w:sz w:val="24"/>
        </w:rPr>
        <w:t xml:space="preserve"> –</w:t>
      </w:r>
      <w:r w:rsidRPr="00ED40ED">
        <w:rPr>
          <w:sz w:val="24"/>
        </w:rPr>
        <w:t xml:space="preserve"> Popis dílčích ploch </w:t>
      </w:r>
      <w:r>
        <w:rPr>
          <w:sz w:val="24"/>
        </w:rPr>
        <w:t>na nelesních pozemcích NPR Drbákov-Albertovy skály</w:t>
      </w:r>
    </w:p>
    <w:bookmarkEnd w:id="98"/>
    <w:p w:rsidR="0062614A" w:rsidRPr="00ED40ED" w:rsidRDefault="0062614A" w:rsidP="0062614A">
      <w:pPr>
        <w:rPr>
          <w:sz w:val="24"/>
        </w:rPr>
      </w:pPr>
      <w:r>
        <w:rPr>
          <w:sz w:val="24"/>
        </w:rPr>
        <w:t>P</w:t>
      </w:r>
      <w:r w:rsidRPr="00ED40ED">
        <w:rPr>
          <w:sz w:val="24"/>
        </w:rPr>
        <w:t xml:space="preserve">říloha č. M3 </w:t>
      </w:r>
      <w:r>
        <w:rPr>
          <w:sz w:val="24"/>
        </w:rPr>
        <w:t>– Vymezení dílčích ploch NPR Drbákov-Albertovy skály</w:t>
      </w:r>
    </w:p>
    <w:p w:rsidR="00CC4A0D" w:rsidRPr="00ED40ED" w:rsidRDefault="00CC4A0D" w:rsidP="00CC4A0D">
      <w:pPr>
        <w:rPr>
          <w:sz w:val="24"/>
        </w:rPr>
      </w:pPr>
    </w:p>
    <w:p w:rsidR="00CC4A0D" w:rsidRPr="008D1825" w:rsidRDefault="00CC4A0D" w:rsidP="00EC6DD4">
      <w:pPr>
        <w:pStyle w:val="Nadpis3"/>
      </w:pPr>
      <w:bookmarkStart w:id="99" w:name="_Toc283912730"/>
      <w:bookmarkStart w:id="100" w:name="_Toc285443388"/>
      <w:bookmarkStart w:id="101" w:name="_Toc325228694"/>
      <w:bookmarkStart w:id="102" w:name="_Toc339614137"/>
      <w:r w:rsidRPr="008D1825">
        <w:t>2.4.3 Základní údaje o útvarech neživé přírody</w:t>
      </w:r>
      <w:bookmarkEnd w:id="99"/>
      <w:bookmarkEnd w:id="100"/>
      <w:bookmarkEnd w:id="101"/>
      <w:bookmarkEnd w:id="102"/>
    </w:p>
    <w:p w:rsidR="00CC4A0D" w:rsidRDefault="00CC4A0D" w:rsidP="00CC4A0D">
      <w:pPr>
        <w:rPr>
          <w:sz w:val="24"/>
        </w:rPr>
      </w:pPr>
    </w:p>
    <w:p w:rsidR="00CC4A0D" w:rsidRDefault="007C7281" w:rsidP="007C7281">
      <w:pPr>
        <w:jc w:val="both"/>
        <w:rPr>
          <w:sz w:val="24"/>
        </w:rPr>
      </w:pPr>
      <w:r>
        <w:rPr>
          <w:sz w:val="24"/>
        </w:rPr>
        <w:t>Část plochy NPR zaujímají skalní výchozy, skalní žebra a převisy. Podrobně jsou popsány v práci Vítka (2011). Zmínky o přítomnosti skal jsou u popisu jednotlivých dílčích ploch.</w:t>
      </w:r>
    </w:p>
    <w:p w:rsidR="00CC4A0D" w:rsidRPr="00ED40ED" w:rsidRDefault="00CC4A0D" w:rsidP="00CC4A0D">
      <w:pPr>
        <w:rPr>
          <w:sz w:val="24"/>
        </w:rPr>
      </w:pPr>
    </w:p>
    <w:p w:rsidR="00CC4A0D" w:rsidRPr="00726465" w:rsidRDefault="00CC4A0D" w:rsidP="00CC4A0D">
      <w:pPr>
        <w:pStyle w:val="Seznam"/>
        <w:rPr>
          <w:b/>
          <w:bCs/>
          <w:sz w:val="24"/>
          <w:u w:val="single"/>
        </w:rPr>
      </w:pPr>
      <w:bookmarkStart w:id="103" w:name="_Toc283910600"/>
      <w:r w:rsidRPr="00726465">
        <w:rPr>
          <w:b/>
          <w:bCs/>
          <w:sz w:val="24"/>
          <w:u w:val="single"/>
        </w:rPr>
        <w:t>Příloha:</w:t>
      </w:r>
      <w:bookmarkEnd w:id="103"/>
      <w:r w:rsidRPr="00726465">
        <w:rPr>
          <w:b/>
          <w:bCs/>
          <w:sz w:val="24"/>
          <w:u w:val="single"/>
        </w:rPr>
        <w:t xml:space="preserve"> </w:t>
      </w:r>
    </w:p>
    <w:p w:rsidR="0062614A" w:rsidRDefault="0062614A" w:rsidP="0062614A">
      <w:pPr>
        <w:rPr>
          <w:sz w:val="24"/>
        </w:rPr>
      </w:pPr>
      <w:bookmarkStart w:id="104" w:name="_Toc283910602"/>
      <w:r>
        <w:rPr>
          <w:sz w:val="24"/>
        </w:rPr>
        <w:t>P</w:t>
      </w:r>
      <w:r w:rsidRPr="00ED40ED">
        <w:rPr>
          <w:sz w:val="24"/>
        </w:rPr>
        <w:t>říloha č. T2</w:t>
      </w:r>
      <w:r>
        <w:rPr>
          <w:sz w:val="24"/>
        </w:rPr>
        <w:t xml:space="preserve"> –</w:t>
      </w:r>
      <w:r w:rsidRPr="00ED40ED">
        <w:rPr>
          <w:sz w:val="24"/>
        </w:rPr>
        <w:t xml:space="preserve"> Popis dílčích ploch </w:t>
      </w:r>
      <w:r>
        <w:rPr>
          <w:sz w:val="24"/>
        </w:rPr>
        <w:t>na nelesních pozemcích NPR Drbákov-Albertovy skály</w:t>
      </w:r>
    </w:p>
    <w:bookmarkEnd w:id="104"/>
    <w:p w:rsidR="0062614A" w:rsidRPr="00ED40ED" w:rsidRDefault="0062614A" w:rsidP="0062614A">
      <w:pPr>
        <w:rPr>
          <w:sz w:val="24"/>
        </w:rPr>
      </w:pPr>
      <w:r>
        <w:rPr>
          <w:sz w:val="24"/>
        </w:rPr>
        <w:t>P</w:t>
      </w:r>
      <w:r w:rsidRPr="00ED40ED">
        <w:rPr>
          <w:sz w:val="24"/>
        </w:rPr>
        <w:t xml:space="preserve">říloha č. M3 </w:t>
      </w:r>
      <w:r>
        <w:rPr>
          <w:sz w:val="24"/>
        </w:rPr>
        <w:t>– Vymezení dílčích ploch NPR Drbákov-Albertovy skály</w:t>
      </w:r>
    </w:p>
    <w:p w:rsidR="00CC4A0D" w:rsidRPr="008D1825" w:rsidRDefault="00CC4A0D" w:rsidP="00EC6DD4">
      <w:pPr>
        <w:pStyle w:val="Nadpis3"/>
      </w:pPr>
      <w:bookmarkStart w:id="105" w:name="_Toc283912731"/>
      <w:bookmarkStart w:id="106" w:name="_Toc285443389"/>
      <w:bookmarkStart w:id="107" w:name="_Toc325228695"/>
      <w:bookmarkStart w:id="108" w:name="_Toc339614138"/>
      <w:r w:rsidRPr="008D1825">
        <w:lastRenderedPageBreak/>
        <w:t>2.4.4 Základní údaje o nelesních pozemcích</w:t>
      </w:r>
      <w:bookmarkEnd w:id="105"/>
      <w:bookmarkEnd w:id="106"/>
      <w:bookmarkEnd w:id="107"/>
      <w:bookmarkEnd w:id="108"/>
    </w:p>
    <w:p w:rsidR="00CC4A0D" w:rsidRDefault="00CC4A0D" w:rsidP="00CC4A0D">
      <w:pPr>
        <w:rPr>
          <w:sz w:val="24"/>
        </w:rPr>
      </w:pPr>
    </w:p>
    <w:p w:rsidR="007C7281" w:rsidRDefault="007C7281" w:rsidP="007C7281">
      <w:pPr>
        <w:jc w:val="both"/>
        <w:rPr>
          <w:sz w:val="24"/>
        </w:rPr>
      </w:pPr>
      <w:r>
        <w:rPr>
          <w:sz w:val="24"/>
        </w:rPr>
        <w:t xml:space="preserve">Jako bezlesí byly vylišeny plochy managementových zásahů z let 2009 – </w:t>
      </w:r>
      <w:smartTag w:uri="urn:schemas-microsoft-com:office:smarttags" w:element="metricconverter">
        <w:smartTagPr>
          <w:attr w:name="ProductID" w:val="2010 a"/>
        </w:smartTagPr>
        <w:r>
          <w:rPr>
            <w:sz w:val="24"/>
          </w:rPr>
          <w:t>2010 a</w:t>
        </w:r>
      </w:smartTag>
      <w:r>
        <w:rPr>
          <w:sz w:val="24"/>
        </w:rPr>
        <w:t xml:space="preserve"> takto zvláš</w:t>
      </w:r>
      <w:r w:rsidR="00412F0E">
        <w:rPr>
          <w:sz w:val="24"/>
        </w:rPr>
        <w:t>ť</w:t>
      </w:r>
      <w:r>
        <w:rPr>
          <w:sz w:val="24"/>
        </w:rPr>
        <w:t xml:space="preserve"> popsány.</w:t>
      </w:r>
    </w:p>
    <w:p w:rsidR="007C7281" w:rsidRPr="00ED40ED" w:rsidRDefault="007C7281" w:rsidP="00CC4A0D">
      <w:pPr>
        <w:rPr>
          <w:sz w:val="24"/>
        </w:rPr>
      </w:pPr>
    </w:p>
    <w:p w:rsidR="00CC4A0D" w:rsidRPr="00726465" w:rsidRDefault="00CC4A0D" w:rsidP="00CC4A0D">
      <w:pPr>
        <w:pStyle w:val="Seznam"/>
        <w:rPr>
          <w:b/>
          <w:bCs/>
          <w:sz w:val="24"/>
          <w:u w:val="single"/>
        </w:rPr>
      </w:pPr>
      <w:bookmarkStart w:id="109" w:name="_Toc283910604"/>
      <w:r w:rsidRPr="00726465">
        <w:rPr>
          <w:b/>
          <w:bCs/>
          <w:sz w:val="24"/>
          <w:u w:val="single"/>
        </w:rPr>
        <w:t>Příloha:</w:t>
      </w:r>
      <w:bookmarkEnd w:id="109"/>
      <w:r w:rsidRPr="00726465">
        <w:rPr>
          <w:b/>
          <w:bCs/>
          <w:sz w:val="24"/>
          <w:u w:val="single"/>
        </w:rPr>
        <w:t xml:space="preserve"> </w:t>
      </w:r>
    </w:p>
    <w:p w:rsidR="0062614A" w:rsidRDefault="0062614A" w:rsidP="0062614A">
      <w:pPr>
        <w:rPr>
          <w:sz w:val="24"/>
        </w:rPr>
      </w:pPr>
      <w:bookmarkStart w:id="110" w:name="_Toc283910606"/>
      <w:r>
        <w:rPr>
          <w:sz w:val="24"/>
        </w:rPr>
        <w:t>P</w:t>
      </w:r>
      <w:r w:rsidRPr="00ED40ED">
        <w:rPr>
          <w:sz w:val="24"/>
        </w:rPr>
        <w:t>říloha č. T2</w:t>
      </w:r>
      <w:r>
        <w:rPr>
          <w:sz w:val="24"/>
        </w:rPr>
        <w:t xml:space="preserve"> –</w:t>
      </w:r>
      <w:r w:rsidRPr="00ED40ED">
        <w:rPr>
          <w:sz w:val="24"/>
        </w:rPr>
        <w:t xml:space="preserve"> Popis dílčích ploch </w:t>
      </w:r>
      <w:r>
        <w:rPr>
          <w:sz w:val="24"/>
        </w:rPr>
        <w:t>na nelesních pozemcích NPR Drbákov-Albertovy skály</w:t>
      </w:r>
    </w:p>
    <w:bookmarkEnd w:id="110"/>
    <w:p w:rsidR="0062614A" w:rsidRPr="00ED40ED" w:rsidRDefault="0062614A" w:rsidP="0062614A">
      <w:pPr>
        <w:rPr>
          <w:sz w:val="24"/>
        </w:rPr>
      </w:pPr>
      <w:r>
        <w:rPr>
          <w:sz w:val="24"/>
        </w:rPr>
        <w:t>P</w:t>
      </w:r>
      <w:r w:rsidRPr="00ED40ED">
        <w:rPr>
          <w:sz w:val="24"/>
        </w:rPr>
        <w:t xml:space="preserve">říloha č. M3 </w:t>
      </w:r>
      <w:r>
        <w:rPr>
          <w:sz w:val="24"/>
        </w:rPr>
        <w:t>– Vymezení dílčích ploch NPR Drbákov-Albertovy skály</w:t>
      </w:r>
    </w:p>
    <w:p w:rsidR="00CC4A0D" w:rsidRPr="00ED40ED" w:rsidRDefault="00CC4A0D" w:rsidP="00CC4A0D">
      <w:pPr>
        <w:rPr>
          <w:sz w:val="24"/>
        </w:rPr>
      </w:pPr>
    </w:p>
    <w:p w:rsidR="00CC4A0D" w:rsidRPr="00ED40ED" w:rsidRDefault="00CC4A0D" w:rsidP="00CC4A0D">
      <w:pPr>
        <w:rPr>
          <w:sz w:val="24"/>
        </w:rPr>
      </w:pPr>
    </w:p>
    <w:p w:rsidR="00CC4A0D" w:rsidRPr="008D1825" w:rsidRDefault="00CC4A0D" w:rsidP="00EC6DD4">
      <w:pPr>
        <w:pStyle w:val="Nadpis2"/>
      </w:pPr>
      <w:bookmarkStart w:id="111" w:name="_Toc283912732"/>
      <w:bookmarkStart w:id="112" w:name="_Toc285443390"/>
      <w:bookmarkStart w:id="113" w:name="_Toc325228696"/>
      <w:bookmarkStart w:id="114" w:name="_Toc339614139"/>
      <w:r w:rsidRPr="008D1825">
        <w:t>2.5 Zhodnocení výsledků předchozí péče a dosavadních ochranářských zásahů do území a závěry pro další postup</w:t>
      </w:r>
      <w:bookmarkEnd w:id="111"/>
      <w:bookmarkEnd w:id="112"/>
      <w:bookmarkEnd w:id="113"/>
      <w:bookmarkEnd w:id="114"/>
    </w:p>
    <w:p w:rsidR="00CC4A0D" w:rsidRDefault="00CC4A0D" w:rsidP="00CC4A0D">
      <w:pPr>
        <w:pStyle w:val="Nadpis10"/>
        <w:rPr>
          <w:b w:val="0"/>
        </w:rPr>
      </w:pPr>
    </w:p>
    <w:p w:rsidR="00CC4A0D" w:rsidRDefault="00CC4A0D" w:rsidP="00CC4A0D">
      <w:pPr>
        <w:ind w:firstLine="708"/>
        <w:jc w:val="both"/>
        <w:rPr>
          <w:sz w:val="24"/>
        </w:rPr>
      </w:pPr>
      <w:r>
        <w:rPr>
          <w:sz w:val="24"/>
        </w:rPr>
        <w:t>Předchozí plán péče (B</w:t>
      </w:r>
      <w:r w:rsidR="000B3042">
        <w:rPr>
          <w:sz w:val="24"/>
        </w:rPr>
        <w:t>y</w:t>
      </w:r>
      <w:r>
        <w:rPr>
          <w:sz w:val="24"/>
        </w:rPr>
        <w:t>linský V., 2008 – 2012) nenavrhl na většině plochy žádné zásahy, převažoval konzervační přístup. Aktivní zásahy byly prováděny pouze při likvidaci kůrovcových smrčin s následnými dosadbami a při podpoře okáče bělopásného.</w:t>
      </w:r>
    </w:p>
    <w:p w:rsidR="00CC4A0D" w:rsidRDefault="00CC4A0D" w:rsidP="00CC4A0D">
      <w:pPr>
        <w:numPr>
          <w:ilvl w:val="0"/>
          <w:numId w:val="12"/>
        </w:numPr>
        <w:jc w:val="both"/>
        <w:rPr>
          <w:sz w:val="24"/>
        </w:rPr>
      </w:pPr>
      <w:r>
        <w:rPr>
          <w:sz w:val="24"/>
        </w:rPr>
        <w:t>Suťové lesy v jižní části</w:t>
      </w:r>
      <w:r w:rsidR="00412F0E">
        <w:rPr>
          <w:sz w:val="24"/>
        </w:rPr>
        <w:t xml:space="preserve"> (11H13)</w:t>
      </w:r>
      <w:r>
        <w:rPr>
          <w:sz w:val="24"/>
        </w:rPr>
        <w:t xml:space="preserve"> jsou v reprezentativním stavu,</w:t>
      </w:r>
      <w:r w:rsidR="000608AB">
        <w:rPr>
          <w:sz w:val="24"/>
        </w:rPr>
        <w:t xml:space="preserve"> s ojedinělými nepůvodními dřevinami. L</w:t>
      </w:r>
      <w:r>
        <w:rPr>
          <w:sz w:val="24"/>
        </w:rPr>
        <w:t>es je stabilní</w:t>
      </w:r>
      <w:r w:rsidR="000608AB">
        <w:rPr>
          <w:sz w:val="24"/>
        </w:rPr>
        <w:t>, i když se vyskytují dílčí problémy (kůrovcové ohnisko, vývraty).</w:t>
      </w:r>
      <w:r w:rsidR="00DE16B4">
        <w:rPr>
          <w:sz w:val="24"/>
        </w:rPr>
        <w:t xml:space="preserve"> </w:t>
      </w:r>
      <w:r>
        <w:rPr>
          <w:sz w:val="24"/>
        </w:rPr>
        <w:t>V </w:t>
      </w:r>
      <w:r w:rsidR="00DE16B4">
        <w:rPr>
          <w:sz w:val="24"/>
        </w:rPr>
        <w:t>následném</w:t>
      </w:r>
      <w:r>
        <w:rPr>
          <w:sz w:val="24"/>
        </w:rPr>
        <w:t xml:space="preserve"> období j</w:t>
      </w:r>
      <w:r w:rsidR="000608AB">
        <w:rPr>
          <w:sz w:val="24"/>
        </w:rPr>
        <w:t xml:space="preserve">sou doporučeny zásahy k úpravě druhové skladby a podpoře stability. Zásahy </w:t>
      </w:r>
      <w:r w:rsidR="00DE16B4">
        <w:rPr>
          <w:sz w:val="24"/>
        </w:rPr>
        <w:t>nejsou nutné (pouze vhodn</w:t>
      </w:r>
      <w:r w:rsidR="000608AB">
        <w:rPr>
          <w:sz w:val="24"/>
        </w:rPr>
        <w:t>é</w:t>
      </w:r>
      <w:r w:rsidR="00DE16B4">
        <w:rPr>
          <w:sz w:val="24"/>
        </w:rPr>
        <w:t>), výhledově je možn</w:t>
      </w:r>
      <w:r w:rsidR="000608AB">
        <w:rPr>
          <w:sz w:val="24"/>
        </w:rPr>
        <w:t>é</w:t>
      </w:r>
      <w:r w:rsidR="00DE16B4">
        <w:rPr>
          <w:sz w:val="24"/>
        </w:rPr>
        <w:t xml:space="preserve"> </w:t>
      </w:r>
      <w:r w:rsidR="000608AB">
        <w:rPr>
          <w:sz w:val="24"/>
        </w:rPr>
        <w:t xml:space="preserve">uvažovat o bezzásahovém </w:t>
      </w:r>
      <w:r>
        <w:rPr>
          <w:sz w:val="24"/>
        </w:rPr>
        <w:t>režim</w:t>
      </w:r>
      <w:r w:rsidR="000608AB">
        <w:rPr>
          <w:sz w:val="24"/>
        </w:rPr>
        <w:t>u</w:t>
      </w:r>
      <w:r>
        <w:rPr>
          <w:sz w:val="24"/>
        </w:rPr>
        <w:t>.</w:t>
      </w:r>
    </w:p>
    <w:p w:rsidR="00CC4A0D" w:rsidRDefault="00CC4A0D" w:rsidP="00CC4A0D">
      <w:pPr>
        <w:numPr>
          <w:ilvl w:val="0"/>
          <w:numId w:val="12"/>
        </w:numPr>
        <w:jc w:val="both"/>
        <w:rPr>
          <w:sz w:val="24"/>
        </w:rPr>
      </w:pPr>
      <w:r>
        <w:rPr>
          <w:sz w:val="24"/>
        </w:rPr>
        <w:t xml:space="preserve">Populace tisu na Drbákově je stabilní, vyskytují se i mladé semenáčky, např. na </w:t>
      </w:r>
      <w:r w:rsidRPr="008249BF">
        <w:rPr>
          <w:sz w:val="24"/>
        </w:rPr>
        <w:t>světlinách a v okrajích lesních porostů</w:t>
      </w:r>
      <w:r>
        <w:rPr>
          <w:sz w:val="24"/>
        </w:rPr>
        <w:t xml:space="preserve"> otevřených při kůrovcové těžbě. Podrobná inventarizace tisů, navrhovaná v předchozím plánu péče, nebyla provedena.</w:t>
      </w:r>
    </w:p>
    <w:p w:rsidR="00CC4A0D" w:rsidRDefault="00CC4A0D" w:rsidP="00CC4A0D">
      <w:pPr>
        <w:numPr>
          <w:ilvl w:val="0"/>
          <w:numId w:val="12"/>
        </w:numPr>
        <w:jc w:val="both"/>
        <w:rPr>
          <w:sz w:val="24"/>
        </w:rPr>
      </w:pPr>
      <w:r>
        <w:rPr>
          <w:sz w:val="24"/>
        </w:rPr>
        <w:t xml:space="preserve">V kulturních porostech v jižní části byly asanovány kůrovcové souše a prováděny dosadby dřevin přirozené druhové skladby – </w:t>
      </w:r>
      <w:r w:rsidR="0055650A">
        <w:rPr>
          <w:sz w:val="24"/>
        </w:rPr>
        <w:t xml:space="preserve">dubu letního, </w:t>
      </w:r>
      <w:r>
        <w:rPr>
          <w:sz w:val="24"/>
        </w:rPr>
        <w:t>buku lesního a jedle bělokoré. Výsadby byly aktivně chráněné oplocením, nátěry a zradidly. V okrajových částech sousedních porostů byly postaveny oplocenky pro podporu přirozeného zmlazení.</w:t>
      </w:r>
      <w:r w:rsidRPr="00BE485D">
        <w:t xml:space="preserve"> </w:t>
      </w:r>
      <w:r w:rsidRPr="00BE485D">
        <w:rPr>
          <w:sz w:val="24"/>
        </w:rPr>
        <w:t>Tyto zásahy dlouhodobě směřují k vytvoření smíšeného listnatého lesa s tisem a jedlí, s přírodě blízkou dřevinnou skladbou a strukturou.</w:t>
      </w:r>
    </w:p>
    <w:p w:rsidR="00CC4A0D" w:rsidRDefault="00CC4A0D" w:rsidP="00CC4A0D">
      <w:pPr>
        <w:numPr>
          <w:ilvl w:val="0"/>
          <w:numId w:val="12"/>
        </w:numPr>
        <w:jc w:val="both"/>
        <w:rPr>
          <w:sz w:val="24"/>
        </w:rPr>
      </w:pPr>
      <w:r>
        <w:rPr>
          <w:sz w:val="24"/>
        </w:rPr>
        <w:t>Polokulturní boro-dubové porosty ve východní části na plošině a v severní části byly v období předchozího plánu péče bez zásahu. Borovice ve východní části na plošině byly silně poškozeny sypavkou borovou a hrozí jejich zlomy. Pod borovou etáží se vesměs vyskytuje kvalitní listnatý podrost habru a dubu. Při ojedinělém pokusu o těžbu borovic (303Fc) byl vlastníkem smýcen i listnatý podrost v rozporu s rozhodnutím uloženými podmínkami.</w:t>
      </w:r>
    </w:p>
    <w:p w:rsidR="00CC4A0D" w:rsidRDefault="00CC4A0D" w:rsidP="00CC4A0D">
      <w:pPr>
        <w:numPr>
          <w:ilvl w:val="0"/>
          <w:numId w:val="12"/>
        </w:numPr>
        <w:jc w:val="both"/>
        <w:rPr>
          <w:sz w:val="24"/>
        </w:rPr>
      </w:pPr>
      <w:r>
        <w:rPr>
          <w:sz w:val="24"/>
        </w:rPr>
        <w:t xml:space="preserve">Na Albertových skalách se na geomorfologicky členitém území vytvořily postupnou sukcesí rozvolněné </w:t>
      </w:r>
      <w:r w:rsidR="007C7281">
        <w:rPr>
          <w:sz w:val="24"/>
        </w:rPr>
        <w:t xml:space="preserve">teplomilné i acidofilní </w:t>
      </w:r>
      <w:r>
        <w:rPr>
          <w:sz w:val="24"/>
        </w:rPr>
        <w:t>doubravy na osluněných skalních hřbetech a dubohabřiny ve vlhčích žlebech. Na původně nelesní půdě se dnes nachází reprezentativní porosty, které jsou ale na řadě míst přehoustlé.</w:t>
      </w:r>
    </w:p>
    <w:p w:rsidR="00CC4A0D" w:rsidRDefault="00CC4A0D" w:rsidP="00CC4A0D">
      <w:pPr>
        <w:numPr>
          <w:ilvl w:val="0"/>
          <w:numId w:val="12"/>
        </w:numPr>
        <w:jc w:val="both"/>
        <w:rPr>
          <w:sz w:val="24"/>
        </w:rPr>
      </w:pPr>
      <w:r>
        <w:rPr>
          <w:sz w:val="24"/>
        </w:rPr>
        <w:t xml:space="preserve">Teplomilná vegetace na otevřených plochách a v rozvolněných doubravách je omezována postupnou sukcesí dřevin, zejména habru, </w:t>
      </w:r>
      <w:r w:rsidRPr="00B33B83">
        <w:rPr>
          <w:sz w:val="24"/>
        </w:rPr>
        <w:t xml:space="preserve">dochází </w:t>
      </w:r>
      <w:r>
        <w:rPr>
          <w:sz w:val="24"/>
        </w:rPr>
        <w:t xml:space="preserve">i </w:t>
      </w:r>
      <w:r w:rsidRPr="00B33B83">
        <w:rPr>
          <w:sz w:val="24"/>
        </w:rPr>
        <w:t xml:space="preserve">k nápadnému šíření křovin (skalník celokrajný, růže, trnka, jeřáb muk). Křoviny se objevují i na extrémních biotopech s chudým půdním profilem. K tomuto jevu zřejmě výrazně přispívá plošný spad dusíku. Křoviny expandují v místech druhově bohatých skalních stepí a teplomilných trávníků, které jsou z botanického hlediska nejcennějším biotopem v NPR a které jsou vlivem zarůstání degradovány. Přestože nízké xerofilní křoviny se skalníkem jsou přirozenou součástí skalních stepí ve středním Povltaví, současné šíření za přispění spadu oxidů dusíků není v rezervaci žádoucí. Navíc expandují ve velké míře také další „agresivnější“ </w:t>
      </w:r>
      <w:r w:rsidRPr="00B33B83">
        <w:rPr>
          <w:sz w:val="24"/>
        </w:rPr>
        <w:lastRenderedPageBreak/>
        <w:t>křoviny jako růže apod. Postupným vyřezáváním křovin je třeba tyto porosty redukovat.</w:t>
      </w:r>
      <w:r>
        <w:rPr>
          <w:sz w:val="24"/>
        </w:rPr>
        <w:t xml:space="preserve"> Výskyt nitrofytů nebo neofytů (akát) je sporadický.</w:t>
      </w:r>
    </w:p>
    <w:p w:rsidR="00CC4A0D" w:rsidRDefault="00CC4A0D" w:rsidP="00CC4A0D">
      <w:pPr>
        <w:numPr>
          <w:ilvl w:val="0"/>
          <w:numId w:val="12"/>
        </w:numPr>
        <w:jc w:val="both"/>
        <w:rPr>
          <w:sz w:val="24"/>
        </w:rPr>
      </w:pPr>
      <w:r>
        <w:rPr>
          <w:sz w:val="24"/>
        </w:rPr>
        <w:t>Fauna živočichů vázaná na plochy teplomilných trávníků a rozvolněných doubrav (ještěrka zelená, motýli, ptáci) je podporována zásahy ve prospěch okáče bělopásného, resp. trávníků.</w:t>
      </w:r>
    </w:p>
    <w:p w:rsidR="00CC4A0D" w:rsidRDefault="00CC4A0D" w:rsidP="00CC4A0D">
      <w:pPr>
        <w:numPr>
          <w:ilvl w:val="0"/>
          <w:numId w:val="12"/>
        </w:numPr>
        <w:jc w:val="both"/>
        <w:rPr>
          <w:sz w:val="24"/>
        </w:rPr>
      </w:pPr>
      <w:r>
        <w:rPr>
          <w:sz w:val="24"/>
        </w:rPr>
        <w:t xml:space="preserve">Managementová opatření </w:t>
      </w:r>
      <w:r w:rsidR="00037DBC">
        <w:rPr>
          <w:sz w:val="24"/>
        </w:rPr>
        <w:t xml:space="preserve">vyvolaná nálezem </w:t>
      </w:r>
      <w:r>
        <w:rPr>
          <w:sz w:val="24"/>
        </w:rPr>
        <w:t xml:space="preserve">okáče bělopásného byla </w:t>
      </w:r>
      <w:r w:rsidR="00F27970">
        <w:rPr>
          <w:sz w:val="24"/>
        </w:rPr>
        <w:t xml:space="preserve">zatím </w:t>
      </w:r>
      <w:r>
        <w:rPr>
          <w:sz w:val="24"/>
        </w:rPr>
        <w:t xml:space="preserve">úspěšná. </w:t>
      </w:r>
      <w:r w:rsidRPr="00BE485D">
        <w:rPr>
          <w:sz w:val="24"/>
        </w:rPr>
        <w:t xml:space="preserve">V roce 2010, kdy se poprvé mohl projevit vliv opatření na velikosti místní populace okáče, byla početnost mírně vyšší než v předchozím roce. Tyto výsledky je ale nutné posuzovat velmi opatrně vzhledem k orientační povaze </w:t>
      </w:r>
      <w:r>
        <w:rPr>
          <w:sz w:val="24"/>
        </w:rPr>
        <w:t xml:space="preserve">dosavadního </w:t>
      </w:r>
      <w:r w:rsidRPr="00BE485D">
        <w:rPr>
          <w:sz w:val="24"/>
        </w:rPr>
        <w:t>průzkumu a fluktuující početnosti druhu dané vnějšími i vnitřními faktory.</w:t>
      </w:r>
      <w:r>
        <w:rPr>
          <w:sz w:val="24"/>
        </w:rPr>
        <w:t xml:space="preserve"> S určitostí l</w:t>
      </w:r>
      <w:r w:rsidRPr="00BE485D">
        <w:rPr>
          <w:sz w:val="24"/>
        </w:rPr>
        <w:t xml:space="preserve">ze </w:t>
      </w:r>
      <w:r>
        <w:rPr>
          <w:sz w:val="24"/>
        </w:rPr>
        <w:t xml:space="preserve">ale </w:t>
      </w:r>
      <w:r w:rsidRPr="00BE485D">
        <w:rPr>
          <w:sz w:val="24"/>
        </w:rPr>
        <w:t>konstatovat, že byly vytvořeny nové biotopy a zvýšena celková rozloha vhodných biotopů okáče v chráněném území.</w:t>
      </w:r>
      <w:r w:rsidRPr="004A2E95">
        <w:rPr>
          <w:sz w:val="24"/>
        </w:rPr>
        <w:t xml:space="preserve"> Podle dosavadních výsledků lze předpokládat, že </w:t>
      </w:r>
      <w:r>
        <w:rPr>
          <w:sz w:val="24"/>
        </w:rPr>
        <w:t xml:space="preserve">v případě pokračování zásahů </w:t>
      </w:r>
      <w:r w:rsidRPr="004A2E95">
        <w:rPr>
          <w:sz w:val="24"/>
        </w:rPr>
        <w:t xml:space="preserve">bude na většině ploch postačovat snížení </w:t>
      </w:r>
      <w:r w:rsidR="00B02E8B">
        <w:rPr>
          <w:sz w:val="24"/>
        </w:rPr>
        <w:t xml:space="preserve">zakmenění zhruba na hodnotu 0,7. Na plochách, kde je v současnosti již přirozeně proředěná mozaika teplomilných doubrav a stepních trávníků, by měl být volný zápoj udržován na zakmenění cca 0,5. </w:t>
      </w:r>
      <w:r>
        <w:rPr>
          <w:sz w:val="24"/>
        </w:rPr>
        <w:t>Z botanického hlediska nebyl pozorován žádný negativní dopad zásahů na flóru. Pozitivní bylo i ponechání části vytěženého dřeva na místě.</w:t>
      </w:r>
    </w:p>
    <w:p w:rsidR="00CC4A0D" w:rsidRPr="00ED40ED" w:rsidRDefault="00CC4A0D" w:rsidP="00CC4A0D">
      <w:pPr>
        <w:rPr>
          <w:sz w:val="24"/>
        </w:rPr>
      </w:pPr>
    </w:p>
    <w:p w:rsidR="00CC4A0D" w:rsidRPr="00ED40ED" w:rsidRDefault="00CC4A0D" w:rsidP="00CC4A0D">
      <w:pPr>
        <w:rPr>
          <w:sz w:val="24"/>
        </w:rPr>
      </w:pPr>
    </w:p>
    <w:p w:rsidR="00CC4A0D" w:rsidRPr="008D1825" w:rsidRDefault="00CC4A0D" w:rsidP="00EC6DD4">
      <w:pPr>
        <w:pStyle w:val="Nadpis2"/>
      </w:pPr>
      <w:bookmarkStart w:id="115" w:name="_Toc283912733"/>
      <w:bookmarkStart w:id="116" w:name="_Toc285443391"/>
      <w:bookmarkStart w:id="117" w:name="_Toc325228697"/>
      <w:bookmarkStart w:id="118" w:name="_Toc339614140"/>
      <w:r w:rsidRPr="008D1825">
        <w:t>2.6 Stanovení prioritních zájmů ochrany území v případě jejich možné kolize</w:t>
      </w:r>
      <w:bookmarkEnd w:id="115"/>
      <w:bookmarkEnd w:id="116"/>
      <w:bookmarkEnd w:id="117"/>
      <w:bookmarkEnd w:id="118"/>
    </w:p>
    <w:p w:rsidR="00CC4A0D" w:rsidRPr="00ED40ED" w:rsidRDefault="00CC4A0D" w:rsidP="00CC4A0D">
      <w:pPr>
        <w:rPr>
          <w:sz w:val="24"/>
        </w:rPr>
      </w:pPr>
    </w:p>
    <w:p w:rsidR="00CC4A0D" w:rsidRPr="00E13C5A" w:rsidRDefault="00CC4A0D" w:rsidP="00CC4A0D">
      <w:pPr>
        <w:ind w:firstLine="708"/>
        <w:jc w:val="both"/>
        <w:rPr>
          <w:sz w:val="24"/>
        </w:rPr>
      </w:pPr>
      <w:r w:rsidRPr="00E13C5A">
        <w:rPr>
          <w:sz w:val="24"/>
        </w:rPr>
        <w:t>Předmět ochrany NPR je definován ve vyhlašovacím předpisu. Vzhledem k tomu, že se značně liší stanovištní podmínky v jihozápadní a severní části NPR, nemělo by docházet ke kolizi cílů ochrany u stinných suťových lesů (vyskytujících se v jihozápadní části) a u teplomilných doubrav, lesních okrajů a skalních stepí (v severní části). Výsledky monitoringu a historické analýzy vývoje území ukazují, že zásahy prováděné ve prospěch okáče bělopásného jsou prospěšné i pro vegetaci teplomilných doubrav a skalních stepí. Kolize zájmů ochrany přírody se proto nepředpokládá.</w:t>
      </w:r>
    </w:p>
    <w:p w:rsidR="00CC4A0D" w:rsidRPr="00ED40ED" w:rsidRDefault="00CC4A0D" w:rsidP="00CC4A0D">
      <w:pPr>
        <w:rPr>
          <w:sz w:val="24"/>
        </w:rPr>
      </w:pPr>
    </w:p>
    <w:p w:rsidR="00CC4A0D" w:rsidRPr="008D1825" w:rsidRDefault="00CC4A0D" w:rsidP="00EC6DD4">
      <w:pPr>
        <w:pStyle w:val="Nadpis1"/>
      </w:pPr>
      <w:r w:rsidRPr="008D1825">
        <w:br w:type="page"/>
      </w:r>
      <w:bookmarkStart w:id="119" w:name="_Toc283912734"/>
      <w:bookmarkStart w:id="120" w:name="_Toc285443392"/>
      <w:bookmarkStart w:id="121" w:name="_Toc325228698"/>
      <w:bookmarkStart w:id="122" w:name="_Toc339614141"/>
      <w:r w:rsidRPr="008D1825">
        <w:lastRenderedPageBreak/>
        <w:t>3. Plán zásahů a opatření</w:t>
      </w:r>
      <w:bookmarkEnd w:id="119"/>
      <w:bookmarkEnd w:id="120"/>
      <w:bookmarkEnd w:id="121"/>
      <w:bookmarkEnd w:id="122"/>
      <w:r w:rsidRPr="008D1825">
        <w:t xml:space="preserve"> </w:t>
      </w:r>
    </w:p>
    <w:p w:rsidR="00CC4A0D" w:rsidRPr="00ED40ED" w:rsidRDefault="00CC4A0D" w:rsidP="00CC4A0D">
      <w:pPr>
        <w:rPr>
          <w:sz w:val="24"/>
        </w:rPr>
      </w:pPr>
    </w:p>
    <w:p w:rsidR="00CC4A0D" w:rsidRPr="008D1825" w:rsidRDefault="00CC4A0D" w:rsidP="00EC6DD4">
      <w:pPr>
        <w:pStyle w:val="Nadpis2"/>
      </w:pPr>
      <w:bookmarkStart w:id="123" w:name="_Toc283912735"/>
      <w:bookmarkStart w:id="124" w:name="_Toc285443393"/>
      <w:bookmarkStart w:id="125" w:name="_Toc325228699"/>
      <w:bookmarkStart w:id="126" w:name="_Toc339614142"/>
      <w:r w:rsidRPr="008D1825">
        <w:t>3.1 Výčet, popis a lokalizace navrhovaných zásahů a opatření v ZCHÚ</w:t>
      </w:r>
      <w:bookmarkEnd w:id="123"/>
      <w:bookmarkEnd w:id="124"/>
      <w:bookmarkEnd w:id="125"/>
      <w:bookmarkEnd w:id="126"/>
    </w:p>
    <w:p w:rsidR="00CC4A0D" w:rsidRPr="00ED40ED" w:rsidRDefault="00CC4A0D" w:rsidP="00CC4A0D">
      <w:pPr>
        <w:rPr>
          <w:sz w:val="24"/>
        </w:rPr>
      </w:pPr>
    </w:p>
    <w:p w:rsidR="00CC4A0D" w:rsidRPr="00E13C5A" w:rsidRDefault="00CC4A0D" w:rsidP="00CC4A0D">
      <w:pPr>
        <w:ind w:firstLine="708"/>
        <w:jc w:val="both"/>
        <w:rPr>
          <w:sz w:val="24"/>
        </w:rPr>
      </w:pPr>
      <w:r w:rsidRPr="00E13C5A">
        <w:rPr>
          <w:sz w:val="24"/>
        </w:rPr>
        <w:t>Plán zásahů a opatření navazuje na úspěšné managementové zásahy z předchozího plánu péče. Vzhledem k</w:t>
      </w:r>
      <w:r w:rsidR="00237A2F">
        <w:rPr>
          <w:sz w:val="24"/>
        </w:rPr>
        <w:t xml:space="preserve"> skladbě </w:t>
      </w:r>
      <w:r w:rsidR="0062614A">
        <w:rPr>
          <w:sz w:val="24"/>
        </w:rPr>
        <w:t>b</w:t>
      </w:r>
      <w:r w:rsidRPr="00E13C5A">
        <w:rPr>
          <w:sz w:val="24"/>
        </w:rPr>
        <w:t xml:space="preserve">iotopů a </w:t>
      </w:r>
      <w:r w:rsidR="0062614A">
        <w:rPr>
          <w:sz w:val="24"/>
        </w:rPr>
        <w:t xml:space="preserve">míře </w:t>
      </w:r>
      <w:r w:rsidRPr="00E13C5A">
        <w:rPr>
          <w:sz w:val="24"/>
        </w:rPr>
        <w:t>jejich hospodářské</w:t>
      </w:r>
      <w:r w:rsidR="0062614A">
        <w:rPr>
          <w:sz w:val="24"/>
        </w:rPr>
        <w:t>ho</w:t>
      </w:r>
      <w:r w:rsidRPr="00E13C5A">
        <w:rPr>
          <w:sz w:val="24"/>
        </w:rPr>
        <w:t xml:space="preserve"> ovlivnění, složitému tvaru a vývoji území je třeba postupovat v jednotlivých částech NPR odlišně:</w:t>
      </w:r>
    </w:p>
    <w:p w:rsidR="00CC4A0D" w:rsidRPr="00E13C5A" w:rsidRDefault="00CC4A0D" w:rsidP="00CC4A0D">
      <w:pPr>
        <w:numPr>
          <w:ilvl w:val="0"/>
          <w:numId w:val="19"/>
        </w:numPr>
        <w:jc w:val="both"/>
        <w:rPr>
          <w:sz w:val="24"/>
        </w:rPr>
      </w:pPr>
      <w:r w:rsidRPr="00E13C5A">
        <w:rPr>
          <w:sz w:val="24"/>
        </w:rPr>
        <w:t xml:space="preserve">U </w:t>
      </w:r>
      <w:r w:rsidR="00412F0E">
        <w:rPr>
          <w:sz w:val="24"/>
        </w:rPr>
        <w:t xml:space="preserve">přírodě blízkého </w:t>
      </w:r>
      <w:r w:rsidRPr="00E13C5A">
        <w:rPr>
          <w:sz w:val="24"/>
        </w:rPr>
        <w:t>suťového lesa s tisem v jižní části je navržen</w:t>
      </w:r>
      <w:r w:rsidR="00DE16B4">
        <w:rPr>
          <w:sz w:val="24"/>
        </w:rPr>
        <w:t>a pouze drobná úprava druhové skladby, zejména v souvislosti s možným ohrožení</w:t>
      </w:r>
      <w:r w:rsidR="00BF6A26">
        <w:rPr>
          <w:sz w:val="24"/>
        </w:rPr>
        <w:t>m napadením kůrovcem.</w:t>
      </w:r>
    </w:p>
    <w:p w:rsidR="00CC4A0D" w:rsidRPr="00E13C5A" w:rsidRDefault="00CC4A0D" w:rsidP="00CC4A0D">
      <w:pPr>
        <w:numPr>
          <w:ilvl w:val="0"/>
          <w:numId w:val="19"/>
        </w:numPr>
        <w:jc w:val="both"/>
        <w:rPr>
          <w:sz w:val="24"/>
        </w:rPr>
      </w:pPr>
      <w:r w:rsidRPr="00E13C5A">
        <w:rPr>
          <w:sz w:val="24"/>
        </w:rPr>
        <w:t>U lesa přírodě vzdáleného a kulturního na okrajích NPR na severu, východě a jihu je navržen management ve směru úpravy lesa k přirozené druhové skladbě hospodářskými zásahy.</w:t>
      </w:r>
    </w:p>
    <w:p w:rsidR="00CC4A0D" w:rsidRPr="00E13C5A" w:rsidRDefault="00836824" w:rsidP="00CC4A0D">
      <w:pPr>
        <w:numPr>
          <w:ilvl w:val="0"/>
          <w:numId w:val="19"/>
        </w:numPr>
        <w:jc w:val="both"/>
        <w:rPr>
          <w:sz w:val="24"/>
        </w:rPr>
      </w:pPr>
      <w:r>
        <w:rPr>
          <w:sz w:val="24"/>
        </w:rPr>
        <w:t>P</w:t>
      </w:r>
      <w:r w:rsidRPr="00E13C5A">
        <w:rPr>
          <w:sz w:val="24"/>
        </w:rPr>
        <w:t>řírod</w:t>
      </w:r>
      <w:r>
        <w:rPr>
          <w:sz w:val="24"/>
        </w:rPr>
        <w:t>ě blízký</w:t>
      </w:r>
      <w:r w:rsidRPr="00E13C5A">
        <w:rPr>
          <w:sz w:val="24"/>
        </w:rPr>
        <w:t xml:space="preserve"> les </w:t>
      </w:r>
      <w:r>
        <w:rPr>
          <w:sz w:val="24"/>
        </w:rPr>
        <w:t>n</w:t>
      </w:r>
      <w:r w:rsidR="00CC4A0D" w:rsidRPr="00E13C5A">
        <w:rPr>
          <w:sz w:val="24"/>
        </w:rPr>
        <w:t>a Albertových skal</w:t>
      </w:r>
      <w:r w:rsidR="00BF6A26">
        <w:rPr>
          <w:sz w:val="24"/>
        </w:rPr>
        <w:t>ách</w:t>
      </w:r>
      <w:r w:rsidR="00CC4A0D" w:rsidRPr="00E13C5A">
        <w:rPr>
          <w:sz w:val="24"/>
        </w:rPr>
        <w:t xml:space="preserve"> by měl být udržován ve stavu rozvolněných </w:t>
      </w:r>
      <w:r w:rsidR="00037DBC">
        <w:rPr>
          <w:sz w:val="24"/>
        </w:rPr>
        <w:t xml:space="preserve">teplomilných a acidofilních </w:t>
      </w:r>
      <w:r w:rsidR="00CC4A0D" w:rsidRPr="00E13C5A">
        <w:rPr>
          <w:sz w:val="24"/>
        </w:rPr>
        <w:t>doubrav</w:t>
      </w:r>
      <w:r w:rsidR="00BF6A26">
        <w:rPr>
          <w:sz w:val="24"/>
        </w:rPr>
        <w:t xml:space="preserve"> na hřbetech</w:t>
      </w:r>
      <w:r w:rsidR="00CC4A0D" w:rsidRPr="00E13C5A">
        <w:rPr>
          <w:sz w:val="24"/>
        </w:rPr>
        <w:t xml:space="preserve"> (obhospodařovaných jako les střední nebo pařeziny) a zapojenějších dubohabřin</w:t>
      </w:r>
      <w:r w:rsidR="00BF6A26">
        <w:rPr>
          <w:sz w:val="24"/>
        </w:rPr>
        <w:t xml:space="preserve"> ve stržích</w:t>
      </w:r>
      <w:r w:rsidR="00CC4A0D" w:rsidRPr="00E13C5A">
        <w:rPr>
          <w:sz w:val="24"/>
        </w:rPr>
        <w:t xml:space="preserve">. </w:t>
      </w:r>
      <w:r w:rsidR="00B02E8B">
        <w:rPr>
          <w:sz w:val="24"/>
        </w:rPr>
        <w:t xml:space="preserve">Na plochách mozaiky </w:t>
      </w:r>
      <w:r w:rsidR="00B15916">
        <w:rPr>
          <w:sz w:val="24"/>
        </w:rPr>
        <w:t xml:space="preserve">světlých </w:t>
      </w:r>
      <w:r w:rsidR="00B02E8B">
        <w:rPr>
          <w:sz w:val="24"/>
        </w:rPr>
        <w:t>doubrav a trávníků bude udržováno současné nízké zakmenění na</w:t>
      </w:r>
      <w:r w:rsidR="00611A6B">
        <w:rPr>
          <w:sz w:val="24"/>
        </w:rPr>
        <w:t xml:space="preserve"> cca 0,5, stávající světliny s </w:t>
      </w:r>
      <w:r w:rsidR="00B02E8B">
        <w:rPr>
          <w:sz w:val="24"/>
        </w:rPr>
        <w:t xml:space="preserve">trávníky budou udržovány </w:t>
      </w:r>
      <w:r w:rsidR="00B02E8B" w:rsidRPr="00E13C5A">
        <w:rPr>
          <w:sz w:val="24"/>
        </w:rPr>
        <w:t>redukcí</w:t>
      </w:r>
      <w:r w:rsidR="00037DBC">
        <w:rPr>
          <w:sz w:val="24"/>
        </w:rPr>
        <w:t xml:space="preserve"> dřevin a </w:t>
      </w:r>
      <w:r w:rsidR="00B02E8B" w:rsidRPr="00E13C5A">
        <w:rPr>
          <w:sz w:val="24"/>
        </w:rPr>
        <w:t>křovin.</w:t>
      </w:r>
      <w:r w:rsidR="00B02E8B">
        <w:rPr>
          <w:sz w:val="24"/>
        </w:rPr>
        <w:t xml:space="preserve"> V</w:t>
      </w:r>
      <w:r w:rsidR="00B15916">
        <w:rPr>
          <w:sz w:val="24"/>
        </w:rPr>
        <w:t xml:space="preserve">e stinných </w:t>
      </w:r>
      <w:r w:rsidR="00B02E8B">
        <w:rPr>
          <w:sz w:val="24"/>
        </w:rPr>
        <w:t xml:space="preserve">dubohabřinách </w:t>
      </w:r>
      <w:r w:rsidR="00CC4A0D" w:rsidRPr="00E13C5A">
        <w:rPr>
          <w:sz w:val="24"/>
        </w:rPr>
        <w:t xml:space="preserve">by nemělo zakmenění klesnout pod 0,7, neměly by se tvořit světliny větší než </w:t>
      </w:r>
      <w:smartTag w:uri="urn:schemas-microsoft-com:office:smarttags" w:element="metricconverter">
        <w:smartTagPr>
          <w:attr w:name="ProductID" w:val="0,2 ha"/>
        </w:smartTagPr>
        <w:r w:rsidR="00CC4A0D" w:rsidRPr="00E13C5A">
          <w:rPr>
            <w:sz w:val="24"/>
          </w:rPr>
          <w:t>0,2 ha</w:t>
        </w:r>
      </w:smartTag>
      <w:r w:rsidR="00CC4A0D" w:rsidRPr="00E13C5A">
        <w:rPr>
          <w:sz w:val="24"/>
        </w:rPr>
        <w:t xml:space="preserve">. </w:t>
      </w:r>
    </w:p>
    <w:p w:rsidR="00CC4A0D" w:rsidRPr="00E13C5A" w:rsidRDefault="00CC4A0D" w:rsidP="00CC4A0D">
      <w:pPr>
        <w:numPr>
          <w:ilvl w:val="0"/>
          <w:numId w:val="19"/>
        </w:numPr>
        <w:jc w:val="both"/>
        <w:rPr>
          <w:sz w:val="24"/>
        </w:rPr>
      </w:pPr>
      <w:r w:rsidRPr="00E13C5A">
        <w:rPr>
          <w:sz w:val="24"/>
        </w:rPr>
        <w:t>Na dolní, obtížně přístupné části Albertových skal je navržena redukce keřů v dostupných lokalitách</w:t>
      </w:r>
      <w:r w:rsidR="00611A6B">
        <w:rPr>
          <w:sz w:val="24"/>
        </w:rPr>
        <w:t xml:space="preserve">. Redukce je vhodná tam, </w:t>
      </w:r>
      <w:r w:rsidRPr="00E13C5A">
        <w:rPr>
          <w:sz w:val="24"/>
        </w:rPr>
        <w:t>kde se projevuje expanze domácíc</w:t>
      </w:r>
      <w:r w:rsidR="00697618">
        <w:rPr>
          <w:sz w:val="24"/>
        </w:rPr>
        <w:t xml:space="preserve">h keřů, případně </w:t>
      </w:r>
      <w:r w:rsidR="00611A6B">
        <w:rPr>
          <w:sz w:val="24"/>
        </w:rPr>
        <w:t xml:space="preserve">tam, kde </w:t>
      </w:r>
      <w:r w:rsidR="00697618">
        <w:rPr>
          <w:sz w:val="24"/>
        </w:rPr>
        <w:t>je zjištěn výs</w:t>
      </w:r>
      <w:r w:rsidRPr="00E13C5A">
        <w:rPr>
          <w:sz w:val="24"/>
        </w:rPr>
        <w:t>kyt invazních druhů (akát).</w:t>
      </w:r>
    </w:p>
    <w:p w:rsidR="00CC4A0D" w:rsidRPr="00E13C5A" w:rsidRDefault="00CC4A0D" w:rsidP="00CC4A0D">
      <w:pPr>
        <w:numPr>
          <w:ilvl w:val="0"/>
          <w:numId w:val="19"/>
        </w:numPr>
        <w:jc w:val="both"/>
        <w:rPr>
          <w:sz w:val="24"/>
        </w:rPr>
      </w:pPr>
      <w:r w:rsidRPr="00E13C5A">
        <w:rPr>
          <w:sz w:val="24"/>
        </w:rPr>
        <w:t xml:space="preserve">Plochy bezlesí (managementové plochy pro okáče) by měly být i nadále udržovány ve volném zápoji </w:t>
      </w:r>
      <w:r w:rsidR="00037DBC">
        <w:rPr>
          <w:sz w:val="24"/>
        </w:rPr>
        <w:t xml:space="preserve">(do </w:t>
      </w:r>
      <w:r w:rsidR="00611A6B">
        <w:rPr>
          <w:sz w:val="24"/>
        </w:rPr>
        <w:t xml:space="preserve">zakmenění </w:t>
      </w:r>
      <w:r w:rsidR="00037DBC">
        <w:rPr>
          <w:sz w:val="24"/>
        </w:rPr>
        <w:t xml:space="preserve">0,3) </w:t>
      </w:r>
      <w:r w:rsidRPr="00E13C5A">
        <w:rPr>
          <w:sz w:val="24"/>
        </w:rPr>
        <w:t>sečením, případně pastvou.</w:t>
      </w:r>
    </w:p>
    <w:p w:rsidR="00CC4A0D" w:rsidRPr="00ED40ED" w:rsidRDefault="00CC4A0D" w:rsidP="00CC4A0D">
      <w:pPr>
        <w:rPr>
          <w:sz w:val="24"/>
        </w:rPr>
      </w:pPr>
    </w:p>
    <w:p w:rsidR="00CC4A0D" w:rsidRPr="008D1825" w:rsidRDefault="00CC4A0D" w:rsidP="00EC6DD4">
      <w:pPr>
        <w:pStyle w:val="Nadpis3"/>
      </w:pPr>
      <w:bookmarkStart w:id="127" w:name="_Toc283912736"/>
      <w:bookmarkStart w:id="128" w:name="_Toc285443394"/>
      <w:bookmarkStart w:id="129" w:name="_Toc325228700"/>
      <w:bookmarkStart w:id="130" w:name="_Toc339614143"/>
      <w:r w:rsidRPr="008D1825">
        <w:t>3.1.1 Rámcové zásady péče o území nebo zásady jeho jiného využívání</w:t>
      </w:r>
      <w:bookmarkEnd w:id="127"/>
      <w:bookmarkEnd w:id="128"/>
      <w:bookmarkEnd w:id="129"/>
      <w:bookmarkEnd w:id="130"/>
    </w:p>
    <w:p w:rsidR="00CC4A0D" w:rsidRPr="00ED40ED" w:rsidRDefault="00CC4A0D" w:rsidP="00CC4A0D">
      <w:pPr>
        <w:rPr>
          <w:sz w:val="24"/>
        </w:rPr>
      </w:pPr>
    </w:p>
    <w:p w:rsidR="00CC4A0D" w:rsidRPr="00726465" w:rsidRDefault="00CC4A0D" w:rsidP="00CC4A0D">
      <w:pPr>
        <w:rPr>
          <w:b/>
          <w:sz w:val="24"/>
        </w:rPr>
      </w:pPr>
      <w:bookmarkStart w:id="131" w:name="_Toc283910611"/>
      <w:r w:rsidRPr="00726465">
        <w:rPr>
          <w:b/>
          <w:sz w:val="24"/>
        </w:rPr>
        <w:t>a) péče o lesy</w:t>
      </w:r>
      <w:bookmarkEnd w:id="131"/>
    </w:p>
    <w:p w:rsidR="00CC4A0D" w:rsidRDefault="00CC4A0D" w:rsidP="00CC4A0D">
      <w:pPr>
        <w:rPr>
          <w:sz w:val="24"/>
        </w:rPr>
      </w:pPr>
    </w:p>
    <w:p w:rsidR="00CC4A0D" w:rsidRPr="00E13C5A" w:rsidRDefault="00CC4A0D" w:rsidP="00CC4A0D">
      <w:pPr>
        <w:ind w:firstLine="708"/>
        <w:jc w:val="both"/>
        <w:rPr>
          <w:sz w:val="24"/>
        </w:rPr>
      </w:pPr>
      <w:r w:rsidRPr="00E13C5A">
        <w:rPr>
          <w:sz w:val="24"/>
        </w:rPr>
        <w:t>Pro lesní porosty jsou zpracovány tabulky Rámcových směrnic hospodaření a tabulka popisu lesních porostů a navrhovaných opatření. Některé obecné zásady jsou zmíněny též v kap. 2.2. a 3.1. V suťových lesích na svazích se severní expozicí, kde se ve zvýšené míře vyskytuje tis červený a ve vlhkých žlebech</w:t>
      </w:r>
      <w:r w:rsidR="0001293B">
        <w:rPr>
          <w:sz w:val="24"/>
        </w:rPr>
        <w:t>,</w:t>
      </w:r>
      <w:r w:rsidRPr="00E13C5A">
        <w:rPr>
          <w:sz w:val="24"/>
        </w:rPr>
        <w:t xml:space="preserve"> </w:t>
      </w:r>
      <w:r w:rsidR="00611A6B">
        <w:rPr>
          <w:sz w:val="24"/>
        </w:rPr>
        <w:t xml:space="preserve">jsou </w:t>
      </w:r>
      <w:r w:rsidRPr="00E13C5A">
        <w:rPr>
          <w:sz w:val="24"/>
        </w:rPr>
        <w:t xml:space="preserve">zásahy </w:t>
      </w:r>
      <w:r w:rsidR="00611A6B">
        <w:rPr>
          <w:sz w:val="24"/>
        </w:rPr>
        <w:t>ojedinělé</w:t>
      </w:r>
      <w:r w:rsidRPr="00E13C5A">
        <w:rPr>
          <w:sz w:val="24"/>
        </w:rPr>
        <w:t>. Na skalách a suťových polích je hlavním záměrem zachování rozvolněných lesostepních porostů s převahou dubu a borovice jako biotopu pro rostlin</w:t>
      </w:r>
      <w:r w:rsidR="00602940">
        <w:rPr>
          <w:sz w:val="24"/>
        </w:rPr>
        <w:t>y</w:t>
      </w:r>
      <w:r w:rsidRPr="00E13C5A">
        <w:rPr>
          <w:sz w:val="24"/>
        </w:rPr>
        <w:t xml:space="preserve"> a živočich</w:t>
      </w:r>
      <w:r w:rsidR="00602940">
        <w:rPr>
          <w:sz w:val="24"/>
        </w:rPr>
        <w:t>y</w:t>
      </w:r>
      <w:r w:rsidRPr="00E13C5A">
        <w:rPr>
          <w:sz w:val="24"/>
        </w:rPr>
        <w:t xml:space="preserve"> s</w:t>
      </w:r>
      <w:r w:rsidR="00602940">
        <w:rPr>
          <w:sz w:val="24"/>
        </w:rPr>
        <w:t>e</w:t>
      </w:r>
      <w:r w:rsidRPr="00E13C5A">
        <w:rPr>
          <w:sz w:val="24"/>
        </w:rPr>
        <w:t xml:space="preserve"> zásahy pro udržení volného zápoje. </w:t>
      </w:r>
    </w:p>
    <w:p w:rsidR="00CC4A0D" w:rsidRPr="00E13C5A" w:rsidRDefault="00CC4A0D" w:rsidP="00CC4A0D">
      <w:pPr>
        <w:ind w:firstLine="708"/>
        <w:jc w:val="both"/>
        <w:rPr>
          <w:sz w:val="24"/>
        </w:rPr>
      </w:pPr>
      <w:r w:rsidRPr="00E13C5A">
        <w:rPr>
          <w:sz w:val="24"/>
        </w:rPr>
        <w:t>V NPR se stále nacházejí rozsáhlé plochy s výsadbami borovice lesní, smrku a akátu. Tyto dřeviny se vyskytují i v místech přirozených doubrav a dubohabrových hájů. Doporučeno je postupné (etapovité) odstranění prioritně těchto dřevin z rezervace, uvolněné plochy je třeba ponechat přirozenému zmlazení</w:t>
      </w:r>
      <w:r w:rsidR="00602940">
        <w:rPr>
          <w:sz w:val="24"/>
        </w:rPr>
        <w:t xml:space="preserve">, v případě neúspěchu nebo nedostatku potřebného zmlazení podpořit umělou </w:t>
      </w:r>
      <w:r w:rsidR="00836824">
        <w:rPr>
          <w:sz w:val="24"/>
        </w:rPr>
        <w:t>obnov</w:t>
      </w:r>
      <w:r w:rsidR="00602940">
        <w:rPr>
          <w:sz w:val="24"/>
        </w:rPr>
        <w:t>ou</w:t>
      </w:r>
      <w:r w:rsidRPr="00E13C5A">
        <w:rPr>
          <w:sz w:val="24"/>
        </w:rPr>
        <w:t>.</w:t>
      </w:r>
    </w:p>
    <w:p w:rsidR="00CC4A0D" w:rsidRPr="00BD598B" w:rsidRDefault="00CC4A0D" w:rsidP="00CC4A0D">
      <w:pPr>
        <w:ind w:firstLine="708"/>
        <w:jc w:val="both"/>
        <w:rPr>
          <w:sz w:val="24"/>
        </w:rPr>
      </w:pPr>
      <w:r w:rsidRPr="00E13C5A">
        <w:rPr>
          <w:sz w:val="24"/>
        </w:rPr>
        <w:t xml:space="preserve">V případě listnáčů je klíčové je ponechání </w:t>
      </w:r>
      <w:r w:rsidR="00836824">
        <w:rPr>
          <w:sz w:val="24"/>
        </w:rPr>
        <w:t xml:space="preserve">části </w:t>
      </w:r>
      <w:r w:rsidRPr="00E13C5A">
        <w:rPr>
          <w:sz w:val="24"/>
        </w:rPr>
        <w:t>dřev</w:t>
      </w:r>
      <w:r w:rsidR="00836824">
        <w:rPr>
          <w:sz w:val="24"/>
        </w:rPr>
        <w:t>ní hmoty</w:t>
      </w:r>
      <w:r w:rsidRPr="00E13C5A">
        <w:rPr>
          <w:sz w:val="24"/>
        </w:rPr>
        <w:t xml:space="preserve"> v místě (</w:t>
      </w:r>
      <w:r w:rsidR="00836824">
        <w:rPr>
          <w:sz w:val="24"/>
        </w:rPr>
        <w:t xml:space="preserve">cca 1/3 objemu) a to </w:t>
      </w:r>
      <w:r w:rsidRPr="00E13C5A">
        <w:rPr>
          <w:sz w:val="24"/>
        </w:rPr>
        <w:t xml:space="preserve">v ležícím i stojícím stavu. Dřevní hmota bude sloužit jako zdroj živin pro zmlazení lesa a zabrání se tak nebezpečí acidifikace lesních porostů, která může být na svazčitých místech s mělkou půdou a kyselým podložím vážným problémem. Tlející dřevo navíc poskytuje velmi vhodné prostředí pro </w:t>
      </w:r>
      <w:r w:rsidRPr="00BD598B">
        <w:rPr>
          <w:sz w:val="24"/>
        </w:rPr>
        <w:t>různé druhy bezobratlých, hub a lišejníků.</w:t>
      </w:r>
    </w:p>
    <w:p w:rsidR="00CC4A0D" w:rsidRPr="00BD598B" w:rsidRDefault="00CC4A0D" w:rsidP="00CC4A0D">
      <w:pPr>
        <w:rPr>
          <w:sz w:val="24"/>
        </w:rPr>
      </w:pPr>
    </w:p>
    <w:p w:rsidR="00CC4A0D" w:rsidRPr="00BD598B" w:rsidRDefault="00CC4A0D" w:rsidP="00CC4A0D">
      <w:pPr>
        <w:pStyle w:val="Seznam"/>
        <w:rPr>
          <w:b/>
          <w:bCs/>
          <w:sz w:val="24"/>
          <w:u w:val="single"/>
        </w:rPr>
      </w:pPr>
      <w:bookmarkStart w:id="132" w:name="_Toc283910612"/>
      <w:r w:rsidRPr="00BD598B">
        <w:rPr>
          <w:b/>
          <w:bCs/>
          <w:sz w:val="24"/>
          <w:u w:val="single"/>
        </w:rPr>
        <w:t>Přílohy:</w:t>
      </w:r>
      <w:bookmarkEnd w:id="132"/>
      <w:r w:rsidRPr="00BD598B">
        <w:rPr>
          <w:b/>
          <w:bCs/>
          <w:sz w:val="24"/>
          <w:u w:val="single"/>
        </w:rPr>
        <w:t xml:space="preserve"> </w:t>
      </w:r>
    </w:p>
    <w:p w:rsidR="0062614A" w:rsidRPr="00BD598B" w:rsidRDefault="0062614A" w:rsidP="0062614A">
      <w:pPr>
        <w:rPr>
          <w:sz w:val="24"/>
        </w:rPr>
      </w:pPr>
      <w:r w:rsidRPr="00BD598B">
        <w:rPr>
          <w:sz w:val="24"/>
        </w:rPr>
        <w:t>Příloha č. M4 – Zastoupení Souborů lesních typů v NPR Drbákov-Albertovy skály dle vymezení v OPRL 2011</w:t>
      </w:r>
    </w:p>
    <w:p w:rsidR="0062614A" w:rsidRPr="00BD598B" w:rsidRDefault="0062614A" w:rsidP="0062614A">
      <w:pPr>
        <w:rPr>
          <w:sz w:val="24"/>
        </w:rPr>
      </w:pPr>
      <w:r w:rsidRPr="00BD598B">
        <w:rPr>
          <w:sz w:val="24"/>
        </w:rPr>
        <w:t>Příloha č. M5 – Zastoupení stupňů přirozenosti lesních porostů v NPR Drbákov-Albertovy skály</w:t>
      </w:r>
    </w:p>
    <w:p w:rsidR="00213D16" w:rsidRDefault="00CC4A0D" w:rsidP="00611A6B">
      <w:pPr>
        <w:pStyle w:val="Zkladntext"/>
        <w:spacing w:before="120"/>
        <w:jc w:val="left"/>
        <w:rPr>
          <w:b/>
          <w:bCs/>
        </w:rPr>
      </w:pPr>
      <w:r w:rsidRPr="00BD598B">
        <w:br w:type="page"/>
      </w:r>
      <w:bookmarkStart w:id="133" w:name="_Toc283910614"/>
      <w:r w:rsidR="00213D16">
        <w:rPr>
          <w:b/>
          <w:bCs/>
        </w:rPr>
        <w:lastRenderedPageBreak/>
        <w:t>Rámcová směrnice péče o les podle souborů lesních typů</w:t>
      </w:r>
    </w:p>
    <w:tbl>
      <w:tblPr>
        <w:tblW w:w="0" w:type="auto"/>
        <w:tblBorders>
          <w:top w:val="single" w:sz="18" w:space="0" w:color="auto"/>
          <w:left w:val="single" w:sz="18" w:space="0" w:color="auto"/>
          <w:bottom w:val="single" w:sz="18" w:space="0" w:color="auto"/>
          <w:right w:val="single" w:sz="18" w:space="0" w:color="auto"/>
        </w:tblBorders>
        <w:tblLayout w:type="fixed"/>
        <w:tblCellMar>
          <w:left w:w="71" w:type="dxa"/>
          <w:right w:w="71" w:type="dxa"/>
        </w:tblCellMar>
        <w:tblLook w:val="0000" w:firstRow="0" w:lastRow="0" w:firstColumn="0" w:lastColumn="0" w:noHBand="0" w:noVBand="0"/>
      </w:tblPr>
      <w:tblGrid>
        <w:gridCol w:w="780"/>
        <w:gridCol w:w="720"/>
        <w:gridCol w:w="11"/>
        <w:gridCol w:w="1541"/>
        <w:gridCol w:w="1418"/>
        <w:gridCol w:w="1541"/>
        <w:gridCol w:w="18"/>
        <w:gridCol w:w="1476"/>
        <w:gridCol w:w="1502"/>
      </w:tblGrid>
      <w:tr w:rsidR="00213D16" w:rsidTr="00513084">
        <w:trPr>
          <w:cantSplit/>
          <w:trHeight w:val="116"/>
        </w:trPr>
        <w:tc>
          <w:tcPr>
            <w:tcW w:w="1511" w:type="dxa"/>
            <w:gridSpan w:val="3"/>
            <w:tcBorders>
              <w:top w:val="single" w:sz="24" w:space="0" w:color="auto"/>
              <w:left w:val="single" w:sz="24" w:space="0" w:color="auto"/>
              <w:bottom w:val="single" w:sz="4" w:space="0" w:color="auto"/>
              <w:right w:val="single" w:sz="12" w:space="0" w:color="auto"/>
            </w:tcBorders>
          </w:tcPr>
          <w:p w:rsidR="00213D16" w:rsidRDefault="00213D16" w:rsidP="00DE16B4">
            <w:pPr>
              <w:pStyle w:val="Nadpis6"/>
              <w:rPr>
                <w:b/>
                <w:bCs/>
                <w:i w:val="0"/>
                <w:iCs w:val="0"/>
                <w:color w:val="auto"/>
                <w:sz w:val="20"/>
                <w:szCs w:val="20"/>
              </w:rPr>
            </w:pPr>
            <w:r>
              <w:rPr>
                <w:b/>
                <w:bCs/>
                <w:i w:val="0"/>
                <w:iCs w:val="0"/>
                <w:color w:val="auto"/>
                <w:sz w:val="20"/>
                <w:szCs w:val="20"/>
              </w:rPr>
              <w:t>Číslo směrnice</w:t>
            </w:r>
          </w:p>
        </w:tc>
        <w:tc>
          <w:tcPr>
            <w:tcW w:w="4500" w:type="dxa"/>
            <w:gridSpan w:val="3"/>
            <w:tcBorders>
              <w:top w:val="single" w:sz="24" w:space="0" w:color="auto"/>
              <w:left w:val="single" w:sz="12" w:space="0" w:color="auto"/>
              <w:bottom w:val="single" w:sz="4" w:space="0" w:color="auto"/>
              <w:right w:val="single" w:sz="12" w:space="0" w:color="auto"/>
            </w:tcBorders>
          </w:tcPr>
          <w:p w:rsidR="00213D16" w:rsidRDefault="00213D16" w:rsidP="00DE16B4">
            <w:pPr>
              <w:pStyle w:val="Nadpis6"/>
              <w:rPr>
                <w:b/>
                <w:bCs/>
                <w:i w:val="0"/>
                <w:iCs w:val="0"/>
                <w:color w:val="auto"/>
                <w:sz w:val="20"/>
                <w:szCs w:val="20"/>
              </w:rPr>
            </w:pPr>
            <w:r>
              <w:rPr>
                <w:b/>
                <w:bCs/>
                <w:i w:val="0"/>
                <w:iCs w:val="0"/>
                <w:color w:val="auto"/>
                <w:sz w:val="20"/>
                <w:szCs w:val="20"/>
              </w:rPr>
              <w:t>Kategorie lesa</w:t>
            </w:r>
          </w:p>
        </w:tc>
        <w:tc>
          <w:tcPr>
            <w:tcW w:w="2996" w:type="dxa"/>
            <w:gridSpan w:val="3"/>
            <w:tcBorders>
              <w:top w:val="single" w:sz="24" w:space="0" w:color="auto"/>
              <w:left w:val="single" w:sz="12" w:space="0" w:color="auto"/>
              <w:bottom w:val="single" w:sz="4" w:space="0" w:color="auto"/>
              <w:right w:val="single" w:sz="24" w:space="0" w:color="auto"/>
            </w:tcBorders>
          </w:tcPr>
          <w:p w:rsidR="00213D16" w:rsidRDefault="00213D16" w:rsidP="00DE16B4">
            <w:pPr>
              <w:pStyle w:val="Nadpis6"/>
              <w:rPr>
                <w:b/>
                <w:bCs/>
                <w:i w:val="0"/>
                <w:iCs w:val="0"/>
                <w:color w:val="auto"/>
                <w:sz w:val="20"/>
                <w:szCs w:val="20"/>
              </w:rPr>
            </w:pPr>
            <w:r>
              <w:rPr>
                <w:b/>
                <w:bCs/>
                <w:i w:val="0"/>
                <w:iCs w:val="0"/>
                <w:color w:val="auto"/>
                <w:sz w:val="20"/>
                <w:szCs w:val="20"/>
              </w:rPr>
              <w:t>Soubory lesních typů</w:t>
            </w:r>
          </w:p>
        </w:tc>
      </w:tr>
      <w:tr w:rsidR="00213D16" w:rsidTr="00513084">
        <w:trPr>
          <w:cantSplit/>
          <w:trHeight w:val="566"/>
        </w:trPr>
        <w:tc>
          <w:tcPr>
            <w:tcW w:w="1511" w:type="dxa"/>
            <w:gridSpan w:val="3"/>
            <w:tcBorders>
              <w:top w:val="single" w:sz="4" w:space="0" w:color="auto"/>
              <w:left w:val="single" w:sz="24" w:space="0" w:color="auto"/>
              <w:bottom w:val="double" w:sz="12" w:space="0" w:color="auto"/>
              <w:right w:val="single" w:sz="12" w:space="0" w:color="auto"/>
            </w:tcBorders>
          </w:tcPr>
          <w:p w:rsidR="00035146" w:rsidRPr="00035146" w:rsidRDefault="00513084" w:rsidP="00DE16B4">
            <w:pPr>
              <w:rPr>
                <w:bCs/>
              </w:rPr>
            </w:pPr>
            <w:r>
              <w:rPr>
                <w:rFonts w:ascii="Arial" w:hAnsi="Arial"/>
                <w:snapToGrid w:val="0"/>
                <w:color w:val="000000"/>
                <w:sz w:val="28"/>
              </w:rPr>
              <w:t>1</w:t>
            </w:r>
          </w:p>
        </w:tc>
        <w:tc>
          <w:tcPr>
            <w:tcW w:w="4500" w:type="dxa"/>
            <w:gridSpan w:val="3"/>
            <w:tcBorders>
              <w:top w:val="single" w:sz="4" w:space="0" w:color="auto"/>
              <w:left w:val="single" w:sz="12" w:space="0" w:color="auto"/>
              <w:bottom w:val="double" w:sz="12" w:space="0" w:color="auto"/>
              <w:right w:val="single" w:sz="12" w:space="0" w:color="auto"/>
            </w:tcBorders>
          </w:tcPr>
          <w:p w:rsidR="00213D16" w:rsidRDefault="00611A6B" w:rsidP="00DE16B4">
            <w:pPr>
              <w:rPr>
                <w:bCs/>
              </w:rPr>
            </w:pPr>
            <w:r w:rsidRPr="00611A6B">
              <w:rPr>
                <w:bCs/>
              </w:rPr>
              <w:t>les ochranný</w:t>
            </w:r>
          </w:p>
          <w:p w:rsidR="00513084" w:rsidRPr="00611A6B" w:rsidRDefault="00513084" w:rsidP="00DE16B4">
            <w:pPr>
              <w:rPr>
                <w:bCs/>
              </w:rPr>
            </w:pPr>
            <w:r>
              <w:rPr>
                <w:bCs/>
              </w:rPr>
              <w:t>les zvláštního určení</w:t>
            </w:r>
          </w:p>
        </w:tc>
        <w:tc>
          <w:tcPr>
            <w:tcW w:w="2996" w:type="dxa"/>
            <w:gridSpan w:val="3"/>
            <w:tcBorders>
              <w:top w:val="single" w:sz="4" w:space="0" w:color="auto"/>
              <w:left w:val="single" w:sz="12" w:space="0" w:color="auto"/>
              <w:bottom w:val="double" w:sz="12" w:space="0" w:color="auto"/>
              <w:right w:val="single" w:sz="24" w:space="0" w:color="auto"/>
            </w:tcBorders>
          </w:tcPr>
          <w:p w:rsidR="00213D16" w:rsidRDefault="000A6AE8" w:rsidP="00DE16B4">
            <w:pPr>
              <w:rPr>
                <w:bCs/>
              </w:rPr>
            </w:pPr>
            <w:r w:rsidRPr="000A6AE8">
              <w:rPr>
                <w:b/>
                <w:bCs/>
              </w:rPr>
              <w:t>A:</w:t>
            </w:r>
            <w:r w:rsidR="00513084">
              <w:rPr>
                <w:bCs/>
              </w:rPr>
              <w:t>1Z, 3J, 2C, 2S, 2B, 3S</w:t>
            </w:r>
          </w:p>
          <w:p w:rsidR="000A6AE8" w:rsidRPr="00611A6B" w:rsidRDefault="000A6AE8" w:rsidP="00DE16B4">
            <w:pPr>
              <w:rPr>
                <w:bCs/>
              </w:rPr>
            </w:pPr>
            <w:r w:rsidRPr="000A6AE8">
              <w:rPr>
                <w:b/>
                <w:bCs/>
              </w:rPr>
              <w:t>B:</w:t>
            </w:r>
            <w:r>
              <w:rPr>
                <w:bCs/>
              </w:rPr>
              <w:t xml:space="preserve"> 3K, 3S</w:t>
            </w:r>
          </w:p>
        </w:tc>
      </w:tr>
      <w:tr w:rsidR="00213D16">
        <w:trPr>
          <w:cantSplit/>
          <w:trHeight w:val="244"/>
        </w:trPr>
        <w:tc>
          <w:tcPr>
            <w:tcW w:w="9007" w:type="dxa"/>
            <w:gridSpan w:val="9"/>
            <w:tcBorders>
              <w:top w:val="double" w:sz="12" w:space="0" w:color="auto"/>
              <w:left w:val="single" w:sz="24" w:space="0" w:color="auto"/>
              <w:bottom w:val="single" w:sz="4" w:space="0" w:color="auto"/>
              <w:right w:val="single" w:sz="24" w:space="0" w:color="auto"/>
            </w:tcBorders>
          </w:tcPr>
          <w:p w:rsidR="00213D16" w:rsidRDefault="00213D16" w:rsidP="00DE16B4">
            <w:pPr>
              <w:rPr>
                <w:b/>
                <w:bCs/>
              </w:rPr>
            </w:pPr>
            <w:r>
              <w:rPr>
                <w:b/>
                <w:bCs/>
              </w:rPr>
              <w:t>Předpokládaná cílová druhová skladba dřevin</w:t>
            </w:r>
          </w:p>
        </w:tc>
      </w:tr>
      <w:tr w:rsidR="00213D16">
        <w:trPr>
          <w:cantSplit/>
          <w:trHeight w:val="185"/>
        </w:trPr>
        <w:tc>
          <w:tcPr>
            <w:tcW w:w="780" w:type="dxa"/>
            <w:tcBorders>
              <w:top w:val="single" w:sz="4" w:space="0" w:color="auto"/>
              <w:left w:val="single" w:sz="24" w:space="0" w:color="auto"/>
              <w:bottom w:val="single" w:sz="4" w:space="0" w:color="auto"/>
              <w:right w:val="single" w:sz="4" w:space="0" w:color="auto"/>
            </w:tcBorders>
          </w:tcPr>
          <w:p w:rsidR="00213D16" w:rsidRDefault="00213D16" w:rsidP="00DE16B4">
            <w:pPr>
              <w:rPr>
                <w:b/>
                <w:bCs/>
              </w:rPr>
            </w:pPr>
            <w:r>
              <w:rPr>
                <w:b/>
                <w:bCs/>
              </w:rPr>
              <w:t xml:space="preserve">SLT </w:t>
            </w:r>
          </w:p>
        </w:tc>
        <w:tc>
          <w:tcPr>
            <w:tcW w:w="8227" w:type="dxa"/>
            <w:gridSpan w:val="8"/>
            <w:tcBorders>
              <w:top w:val="single" w:sz="4" w:space="0" w:color="auto"/>
              <w:left w:val="single" w:sz="4" w:space="0" w:color="auto"/>
              <w:bottom w:val="single" w:sz="4" w:space="0" w:color="auto"/>
              <w:right w:val="single" w:sz="24" w:space="0" w:color="auto"/>
            </w:tcBorders>
          </w:tcPr>
          <w:p w:rsidR="00213D16" w:rsidRDefault="00213D16" w:rsidP="00DE16B4">
            <w:pPr>
              <w:rPr>
                <w:b/>
                <w:bCs/>
              </w:rPr>
            </w:pPr>
            <w:r>
              <w:rPr>
                <w:b/>
                <w:bCs/>
              </w:rPr>
              <w:t>Druhy dřevin a jejich orientační podíly v cílové druhové skladbě (%)</w:t>
            </w:r>
          </w:p>
        </w:tc>
      </w:tr>
      <w:tr w:rsidR="00213D16">
        <w:trPr>
          <w:cantSplit/>
          <w:trHeight w:val="572"/>
        </w:trPr>
        <w:tc>
          <w:tcPr>
            <w:tcW w:w="780" w:type="dxa"/>
            <w:tcBorders>
              <w:top w:val="single" w:sz="4" w:space="0" w:color="auto"/>
              <w:left w:val="single" w:sz="24" w:space="0" w:color="auto"/>
              <w:bottom w:val="double" w:sz="12" w:space="0" w:color="auto"/>
              <w:right w:val="single" w:sz="4" w:space="0" w:color="auto"/>
            </w:tcBorders>
          </w:tcPr>
          <w:p w:rsidR="00A672E7" w:rsidRPr="00A672E7" w:rsidRDefault="00A672E7" w:rsidP="00DE16B4">
            <w:pPr>
              <w:rPr>
                <w:rFonts w:ascii="Arial" w:hAnsi="Arial" w:cs="Arial"/>
                <w:b/>
                <w:bCs/>
                <w:sz w:val="16"/>
              </w:rPr>
            </w:pPr>
            <w:r w:rsidRPr="00A672E7">
              <w:rPr>
                <w:rFonts w:ascii="Arial" w:hAnsi="Arial" w:cs="Arial"/>
                <w:b/>
                <w:bCs/>
                <w:sz w:val="16"/>
              </w:rPr>
              <w:t>A:</w:t>
            </w:r>
          </w:p>
          <w:p w:rsidR="00213D16" w:rsidRPr="00353E9D" w:rsidRDefault="00611A6B" w:rsidP="00DE16B4">
            <w:pPr>
              <w:rPr>
                <w:rFonts w:ascii="Arial" w:hAnsi="Arial" w:cs="Arial"/>
                <w:bCs/>
                <w:sz w:val="16"/>
              </w:rPr>
            </w:pPr>
            <w:r w:rsidRPr="00353E9D">
              <w:rPr>
                <w:rFonts w:ascii="Arial" w:hAnsi="Arial" w:cs="Arial"/>
                <w:bCs/>
                <w:sz w:val="16"/>
              </w:rPr>
              <w:t>1Z</w:t>
            </w:r>
          </w:p>
          <w:p w:rsidR="0046012C" w:rsidRPr="00353E9D" w:rsidRDefault="0046012C" w:rsidP="00DE16B4">
            <w:pPr>
              <w:rPr>
                <w:rFonts w:ascii="Arial" w:hAnsi="Arial" w:cs="Arial"/>
                <w:bCs/>
                <w:sz w:val="16"/>
              </w:rPr>
            </w:pPr>
            <w:r w:rsidRPr="00353E9D">
              <w:rPr>
                <w:rFonts w:ascii="Arial" w:hAnsi="Arial" w:cs="Arial"/>
                <w:bCs/>
                <w:sz w:val="16"/>
              </w:rPr>
              <w:t>3J</w:t>
            </w:r>
          </w:p>
          <w:p w:rsidR="00513084" w:rsidRPr="00353E9D" w:rsidRDefault="00513084" w:rsidP="00DE16B4">
            <w:pPr>
              <w:rPr>
                <w:rFonts w:ascii="Arial" w:hAnsi="Arial" w:cs="Arial"/>
                <w:bCs/>
                <w:sz w:val="16"/>
              </w:rPr>
            </w:pPr>
            <w:r w:rsidRPr="00353E9D">
              <w:rPr>
                <w:rFonts w:ascii="Arial" w:hAnsi="Arial" w:cs="Arial"/>
                <w:bCs/>
                <w:sz w:val="16"/>
              </w:rPr>
              <w:t>2C</w:t>
            </w:r>
          </w:p>
          <w:p w:rsidR="00513084" w:rsidRPr="00353E9D" w:rsidRDefault="00513084" w:rsidP="00DE16B4">
            <w:pPr>
              <w:rPr>
                <w:rFonts w:ascii="Arial" w:hAnsi="Arial" w:cs="Arial"/>
                <w:bCs/>
                <w:sz w:val="16"/>
              </w:rPr>
            </w:pPr>
            <w:r w:rsidRPr="00353E9D">
              <w:rPr>
                <w:rFonts w:ascii="Arial" w:hAnsi="Arial" w:cs="Arial"/>
                <w:bCs/>
                <w:sz w:val="16"/>
              </w:rPr>
              <w:t>2S</w:t>
            </w:r>
          </w:p>
          <w:p w:rsidR="00513084" w:rsidRPr="00353E9D" w:rsidRDefault="00513084" w:rsidP="00DE16B4">
            <w:pPr>
              <w:rPr>
                <w:rFonts w:ascii="Arial" w:hAnsi="Arial" w:cs="Arial"/>
                <w:bCs/>
                <w:sz w:val="16"/>
              </w:rPr>
            </w:pPr>
            <w:r w:rsidRPr="00353E9D">
              <w:rPr>
                <w:rFonts w:ascii="Arial" w:hAnsi="Arial" w:cs="Arial"/>
                <w:bCs/>
                <w:sz w:val="16"/>
              </w:rPr>
              <w:t>2B</w:t>
            </w:r>
          </w:p>
          <w:p w:rsidR="00513084" w:rsidRDefault="00513084" w:rsidP="00DE16B4">
            <w:pPr>
              <w:rPr>
                <w:rFonts w:ascii="Arial" w:hAnsi="Arial" w:cs="Arial"/>
                <w:bCs/>
                <w:sz w:val="16"/>
              </w:rPr>
            </w:pPr>
            <w:r w:rsidRPr="00353E9D">
              <w:rPr>
                <w:rFonts w:ascii="Arial" w:hAnsi="Arial" w:cs="Arial"/>
                <w:bCs/>
                <w:sz w:val="16"/>
              </w:rPr>
              <w:t>3S</w:t>
            </w:r>
          </w:p>
          <w:p w:rsidR="00A672E7" w:rsidRDefault="00A672E7" w:rsidP="00DE16B4">
            <w:pPr>
              <w:rPr>
                <w:rFonts w:ascii="Arial" w:hAnsi="Arial" w:cs="Arial"/>
                <w:b/>
                <w:bCs/>
                <w:sz w:val="16"/>
              </w:rPr>
            </w:pPr>
            <w:r w:rsidRPr="00A672E7">
              <w:rPr>
                <w:rFonts w:ascii="Arial" w:hAnsi="Arial" w:cs="Arial"/>
                <w:b/>
                <w:bCs/>
                <w:sz w:val="16"/>
              </w:rPr>
              <w:t>B:</w:t>
            </w:r>
          </w:p>
          <w:p w:rsidR="00A672E7" w:rsidRPr="00A672E7" w:rsidRDefault="00A672E7" w:rsidP="00DE16B4">
            <w:pPr>
              <w:rPr>
                <w:rFonts w:ascii="Arial" w:hAnsi="Arial" w:cs="Arial"/>
                <w:bCs/>
                <w:sz w:val="16"/>
              </w:rPr>
            </w:pPr>
            <w:r w:rsidRPr="00A672E7">
              <w:rPr>
                <w:rFonts w:ascii="Arial" w:hAnsi="Arial" w:cs="Arial"/>
                <w:bCs/>
                <w:sz w:val="16"/>
              </w:rPr>
              <w:t>3K</w:t>
            </w:r>
          </w:p>
          <w:p w:rsidR="00A672E7" w:rsidRPr="00A672E7" w:rsidRDefault="00A672E7" w:rsidP="00DE16B4">
            <w:pPr>
              <w:rPr>
                <w:rFonts w:ascii="Arial" w:hAnsi="Arial" w:cs="Arial"/>
                <w:b/>
                <w:bCs/>
                <w:sz w:val="16"/>
              </w:rPr>
            </w:pPr>
            <w:r w:rsidRPr="00A672E7">
              <w:rPr>
                <w:rFonts w:ascii="Arial" w:hAnsi="Arial" w:cs="Arial"/>
                <w:bCs/>
                <w:sz w:val="16"/>
              </w:rPr>
              <w:t>3S</w:t>
            </w:r>
          </w:p>
        </w:tc>
        <w:tc>
          <w:tcPr>
            <w:tcW w:w="8227" w:type="dxa"/>
            <w:gridSpan w:val="8"/>
            <w:tcBorders>
              <w:top w:val="single" w:sz="4" w:space="0" w:color="auto"/>
              <w:left w:val="single" w:sz="4" w:space="0" w:color="auto"/>
              <w:bottom w:val="double" w:sz="12" w:space="0" w:color="auto"/>
              <w:right w:val="single" w:sz="24" w:space="0" w:color="auto"/>
            </w:tcBorders>
          </w:tcPr>
          <w:p w:rsidR="00A672E7" w:rsidRDefault="00A672E7" w:rsidP="00DE16B4">
            <w:pPr>
              <w:rPr>
                <w:rFonts w:ascii="Arial" w:hAnsi="Arial" w:cs="Arial"/>
                <w:snapToGrid w:val="0"/>
                <w:color w:val="000000"/>
                <w:sz w:val="16"/>
              </w:rPr>
            </w:pPr>
          </w:p>
          <w:p w:rsidR="00213D16" w:rsidRPr="00353E9D" w:rsidRDefault="00611A6B" w:rsidP="00DE16B4">
            <w:pPr>
              <w:rPr>
                <w:rFonts w:ascii="Arial" w:hAnsi="Arial" w:cs="Arial"/>
                <w:snapToGrid w:val="0"/>
                <w:color w:val="000000"/>
                <w:sz w:val="16"/>
              </w:rPr>
            </w:pPr>
            <w:r w:rsidRPr="00353E9D">
              <w:rPr>
                <w:rFonts w:ascii="Arial" w:hAnsi="Arial" w:cs="Arial"/>
                <w:snapToGrid w:val="0"/>
                <w:color w:val="000000"/>
                <w:sz w:val="16"/>
              </w:rPr>
              <w:t>DB7, BO2, BR1, HB, BRK, MK, TS</w:t>
            </w:r>
          </w:p>
          <w:p w:rsidR="0046012C" w:rsidRPr="00353E9D" w:rsidRDefault="0046012C" w:rsidP="00DE16B4">
            <w:pPr>
              <w:rPr>
                <w:rFonts w:ascii="Arial" w:hAnsi="Arial" w:cs="Arial"/>
                <w:snapToGrid w:val="0"/>
                <w:color w:val="000000"/>
                <w:sz w:val="16"/>
              </w:rPr>
            </w:pPr>
            <w:r w:rsidRPr="00353E9D">
              <w:rPr>
                <w:rFonts w:ascii="Arial" w:hAnsi="Arial" w:cs="Arial"/>
                <w:snapToGrid w:val="0"/>
                <w:color w:val="000000"/>
                <w:sz w:val="16"/>
              </w:rPr>
              <w:t>BK4, LP3, JV2, JD1, JL, HB, DB, JS, KL</w:t>
            </w:r>
          </w:p>
          <w:p w:rsidR="00513084" w:rsidRPr="00353E9D" w:rsidRDefault="00513084" w:rsidP="00513084">
            <w:pPr>
              <w:rPr>
                <w:rFonts w:ascii="Arial" w:hAnsi="Arial" w:cs="Arial"/>
                <w:snapToGrid w:val="0"/>
                <w:color w:val="000000"/>
                <w:sz w:val="16"/>
              </w:rPr>
            </w:pPr>
            <w:r w:rsidRPr="00353E9D">
              <w:rPr>
                <w:rFonts w:ascii="Arial" w:hAnsi="Arial" w:cs="Arial"/>
                <w:snapToGrid w:val="0"/>
                <w:color w:val="000000"/>
                <w:sz w:val="16"/>
              </w:rPr>
              <w:t>DB7, BK2, HB1</w:t>
            </w:r>
          </w:p>
          <w:p w:rsidR="00513084" w:rsidRPr="00353E9D" w:rsidRDefault="00513084" w:rsidP="00513084">
            <w:pPr>
              <w:rPr>
                <w:rFonts w:ascii="Arial" w:hAnsi="Arial" w:cs="Arial"/>
                <w:snapToGrid w:val="0"/>
                <w:color w:val="000000"/>
                <w:sz w:val="16"/>
              </w:rPr>
            </w:pPr>
            <w:r w:rsidRPr="00353E9D">
              <w:rPr>
                <w:rFonts w:ascii="Arial" w:hAnsi="Arial" w:cs="Arial"/>
                <w:snapToGrid w:val="0"/>
                <w:color w:val="000000"/>
                <w:sz w:val="16"/>
              </w:rPr>
              <w:t>DB6, BK3, HB1, LP</w:t>
            </w:r>
          </w:p>
          <w:p w:rsidR="00513084" w:rsidRPr="00353E9D" w:rsidRDefault="00513084" w:rsidP="00513084">
            <w:pPr>
              <w:rPr>
                <w:rFonts w:ascii="Arial" w:hAnsi="Arial" w:cs="Arial"/>
                <w:snapToGrid w:val="0"/>
                <w:color w:val="000000"/>
                <w:sz w:val="16"/>
              </w:rPr>
            </w:pPr>
            <w:r w:rsidRPr="00353E9D">
              <w:rPr>
                <w:rFonts w:ascii="Arial" w:hAnsi="Arial" w:cs="Arial"/>
                <w:snapToGrid w:val="0"/>
                <w:color w:val="000000"/>
                <w:sz w:val="16"/>
              </w:rPr>
              <w:t xml:space="preserve">DB6, BK3, HB1, LP, BRK, JV, KR </w:t>
            </w:r>
          </w:p>
          <w:p w:rsidR="00513084" w:rsidRDefault="00513084" w:rsidP="00513084">
            <w:pPr>
              <w:rPr>
                <w:rFonts w:ascii="Arial" w:hAnsi="Arial" w:cs="Arial"/>
                <w:snapToGrid w:val="0"/>
                <w:color w:val="000000"/>
                <w:sz w:val="16"/>
              </w:rPr>
            </w:pPr>
            <w:r w:rsidRPr="00353E9D">
              <w:rPr>
                <w:rFonts w:ascii="Arial" w:hAnsi="Arial" w:cs="Arial"/>
                <w:snapToGrid w:val="0"/>
                <w:color w:val="000000"/>
                <w:sz w:val="16"/>
              </w:rPr>
              <w:t>BK6, DB3, LP1, JD, HB</w:t>
            </w:r>
          </w:p>
          <w:p w:rsidR="00A672E7" w:rsidRDefault="00A672E7" w:rsidP="00513084">
            <w:pPr>
              <w:rPr>
                <w:rFonts w:ascii="Arial" w:hAnsi="Arial" w:cs="Arial"/>
                <w:snapToGrid w:val="0"/>
                <w:color w:val="000000"/>
                <w:sz w:val="16"/>
              </w:rPr>
            </w:pPr>
          </w:p>
          <w:p w:rsidR="00A672E7" w:rsidRDefault="00A672E7" w:rsidP="00513084">
            <w:pPr>
              <w:rPr>
                <w:rFonts w:ascii="Arial" w:hAnsi="Arial" w:cs="Arial"/>
                <w:bCs/>
                <w:sz w:val="16"/>
              </w:rPr>
            </w:pPr>
            <w:r>
              <w:rPr>
                <w:rFonts w:ascii="Arial" w:hAnsi="Arial" w:cs="Arial"/>
                <w:bCs/>
                <w:sz w:val="16"/>
              </w:rPr>
              <w:t>BK6, DB3, JD1, BO, LP</w:t>
            </w:r>
          </w:p>
          <w:p w:rsidR="00A672E7" w:rsidRPr="00353E9D" w:rsidRDefault="00A672E7" w:rsidP="00513084">
            <w:pPr>
              <w:rPr>
                <w:rFonts w:ascii="Arial" w:hAnsi="Arial" w:cs="Arial"/>
                <w:bCs/>
                <w:sz w:val="16"/>
              </w:rPr>
            </w:pPr>
            <w:r w:rsidRPr="00353E9D">
              <w:rPr>
                <w:rFonts w:ascii="Arial" w:hAnsi="Arial" w:cs="Arial"/>
                <w:snapToGrid w:val="0"/>
                <w:color w:val="000000"/>
                <w:sz w:val="16"/>
              </w:rPr>
              <w:t>BK6, DB3, LP1, JD, HB</w:t>
            </w:r>
          </w:p>
        </w:tc>
      </w:tr>
      <w:tr w:rsidR="00213D16">
        <w:trPr>
          <w:cantSplit/>
          <w:trHeight w:val="195"/>
        </w:trPr>
        <w:tc>
          <w:tcPr>
            <w:tcW w:w="3052" w:type="dxa"/>
            <w:gridSpan w:val="4"/>
            <w:tcBorders>
              <w:top w:val="single" w:sz="4" w:space="0" w:color="auto"/>
              <w:left w:val="single" w:sz="24" w:space="0" w:color="auto"/>
              <w:bottom w:val="single" w:sz="8" w:space="0" w:color="auto"/>
              <w:right w:val="single" w:sz="12" w:space="0" w:color="auto"/>
            </w:tcBorders>
          </w:tcPr>
          <w:p w:rsidR="00213D16" w:rsidRDefault="00213D16" w:rsidP="00DE16B4">
            <w:pPr>
              <w:rPr>
                <w:b/>
                <w:bCs/>
              </w:rPr>
            </w:pPr>
            <w:r>
              <w:rPr>
                <w:b/>
                <w:bCs/>
              </w:rPr>
              <w:t>Porostní typ A</w:t>
            </w:r>
          </w:p>
        </w:tc>
        <w:tc>
          <w:tcPr>
            <w:tcW w:w="2977" w:type="dxa"/>
            <w:gridSpan w:val="3"/>
            <w:tcBorders>
              <w:top w:val="single" w:sz="4" w:space="0" w:color="auto"/>
              <w:left w:val="single" w:sz="12" w:space="0" w:color="auto"/>
              <w:bottom w:val="single" w:sz="8" w:space="0" w:color="auto"/>
              <w:right w:val="single" w:sz="12" w:space="0" w:color="auto"/>
            </w:tcBorders>
          </w:tcPr>
          <w:p w:rsidR="00213D16" w:rsidRDefault="00213D16" w:rsidP="00DE16B4">
            <w:pPr>
              <w:rPr>
                <w:b/>
                <w:bCs/>
              </w:rPr>
            </w:pPr>
            <w:r>
              <w:rPr>
                <w:b/>
                <w:bCs/>
              </w:rPr>
              <w:t>Porostní typ B</w:t>
            </w:r>
          </w:p>
        </w:tc>
        <w:tc>
          <w:tcPr>
            <w:tcW w:w="2978" w:type="dxa"/>
            <w:gridSpan w:val="2"/>
            <w:tcBorders>
              <w:top w:val="single" w:sz="4" w:space="0" w:color="auto"/>
              <w:left w:val="single" w:sz="12" w:space="0" w:color="auto"/>
              <w:bottom w:val="single" w:sz="8" w:space="0" w:color="auto"/>
              <w:right w:val="single" w:sz="24" w:space="0" w:color="auto"/>
            </w:tcBorders>
          </w:tcPr>
          <w:p w:rsidR="00213D16" w:rsidRDefault="00213D16" w:rsidP="00DE16B4">
            <w:pPr>
              <w:rPr>
                <w:b/>
                <w:bCs/>
              </w:rPr>
            </w:pPr>
            <w:r>
              <w:rPr>
                <w:b/>
                <w:bCs/>
              </w:rPr>
              <w:t>Porostní typ C</w:t>
            </w:r>
          </w:p>
        </w:tc>
      </w:tr>
      <w:tr w:rsidR="00213D16">
        <w:trPr>
          <w:cantSplit/>
          <w:trHeight w:val="504"/>
        </w:trPr>
        <w:tc>
          <w:tcPr>
            <w:tcW w:w="3052" w:type="dxa"/>
            <w:gridSpan w:val="4"/>
            <w:tcBorders>
              <w:top w:val="single" w:sz="8" w:space="0" w:color="auto"/>
              <w:left w:val="single" w:sz="24" w:space="0" w:color="auto"/>
              <w:bottom w:val="double" w:sz="12" w:space="0" w:color="auto"/>
              <w:right w:val="single" w:sz="12" w:space="0" w:color="auto"/>
            </w:tcBorders>
          </w:tcPr>
          <w:p w:rsidR="00213D16" w:rsidRPr="00611A6B" w:rsidRDefault="00092C1F" w:rsidP="00DE16B4">
            <w:pPr>
              <w:rPr>
                <w:bCs/>
              </w:rPr>
            </w:pPr>
            <w:r>
              <w:rPr>
                <w:bCs/>
              </w:rPr>
              <w:t>dubový</w:t>
            </w:r>
          </w:p>
        </w:tc>
        <w:tc>
          <w:tcPr>
            <w:tcW w:w="2977" w:type="dxa"/>
            <w:gridSpan w:val="3"/>
            <w:tcBorders>
              <w:top w:val="single" w:sz="8" w:space="0" w:color="auto"/>
              <w:left w:val="single" w:sz="12" w:space="0" w:color="auto"/>
              <w:bottom w:val="double" w:sz="12" w:space="0" w:color="auto"/>
              <w:right w:val="single" w:sz="12" w:space="0" w:color="auto"/>
            </w:tcBorders>
          </w:tcPr>
          <w:p w:rsidR="00213D16" w:rsidRPr="0077345F" w:rsidRDefault="0077345F" w:rsidP="00DE16B4">
            <w:pPr>
              <w:rPr>
                <w:bCs/>
              </w:rPr>
            </w:pPr>
            <w:r w:rsidRPr="0077345F">
              <w:rPr>
                <w:bCs/>
              </w:rPr>
              <w:t>bukový</w:t>
            </w:r>
          </w:p>
        </w:tc>
        <w:tc>
          <w:tcPr>
            <w:tcW w:w="2978" w:type="dxa"/>
            <w:gridSpan w:val="2"/>
            <w:tcBorders>
              <w:top w:val="single" w:sz="8" w:space="0" w:color="auto"/>
              <w:left w:val="single" w:sz="12" w:space="0" w:color="auto"/>
              <w:bottom w:val="double" w:sz="12" w:space="0" w:color="auto"/>
              <w:right w:val="single" w:sz="24" w:space="0" w:color="auto"/>
            </w:tcBorders>
          </w:tcPr>
          <w:p w:rsidR="00213D16" w:rsidRDefault="00213D16" w:rsidP="00DE16B4">
            <w:pPr>
              <w:rPr>
                <w:b/>
                <w:bCs/>
              </w:rPr>
            </w:pPr>
          </w:p>
        </w:tc>
      </w:tr>
      <w:tr w:rsidR="00213D16">
        <w:trPr>
          <w:cantSplit/>
          <w:trHeight w:val="193"/>
        </w:trPr>
        <w:tc>
          <w:tcPr>
            <w:tcW w:w="9007" w:type="dxa"/>
            <w:gridSpan w:val="9"/>
            <w:tcBorders>
              <w:top w:val="single" w:sz="12" w:space="0" w:color="auto"/>
              <w:left w:val="single" w:sz="24" w:space="0" w:color="auto"/>
              <w:bottom w:val="single" w:sz="12" w:space="0" w:color="auto"/>
              <w:right w:val="single" w:sz="24" w:space="0" w:color="auto"/>
            </w:tcBorders>
          </w:tcPr>
          <w:p w:rsidR="00213D16" w:rsidRDefault="00213D16" w:rsidP="00DE16B4">
            <w:pPr>
              <w:rPr>
                <w:b/>
                <w:bCs/>
              </w:rPr>
            </w:pPr>
            <w:r>
              <w:rPr>
                <w:b/>
                <w:bCs/>
              </w:rPr>
              <w:t>Základní rozhodnutí</w:t>
            </w:r>
          </w:p>
        </w:tc>
      </w:tr>
      <w:tr w:rsidR="00213D16">
        <w:trPr>
          <w:cantSplit/>
          <w:trHeight w:val="116"/>
        </w:trPr>
        <w:tc>
          <w:tcPr>
            <w:tcW w:w="3052" w:type="dxa"/>
            <w:gridSpan w:val="4"/>
            <w:tcBorders>
              <w:top w:val="single" w:sz="4" w:space="0" w:color="auto"/>
              <w:left w:val="single" w:sz="24" w:space="0" w:color="auto"/>
              <w:bottom w:val="single" w:sz="4" w:space="0" w:color="auto"/>
              <w:right w:val="single" w:sz="12" w:space="0" w:color="auto"/>
            </w:tcBorders>
          </w:tcPr>
          <w:p w:rsidR="00213D16" w:rsidRDefault="00213D16" w:rsidP="00DE16B4">
            <w:pPr>
              <w:rPr>
                <w:b/>
                <w:bCs/>
              </w:rPr>
            </w:pPr>
            <w:r>
              <w:rPr>
                <w:b/>
                <w:bCs/>
              </w:rPr>
              <w:t>Hospodářský způsob (forma)</w:t>
            </w:r>
          </w:p>
        </w:tc>
        <w:tc>
          <w:tcPr>
            <w:tcW w:w="2977" w:type="dxa"/>
            <w:gridSpan w:val="3"/>
            <w:tcBorders>
              <w:top w:val="single" w:sz="12" w:space="0" w:color="auto"/>
              <w:left w:val="single" w:sz="12" w:space="0" w:color="auto"/>
              <w:bottom w:val="single" w:sz="4" w:space="0" w:color="auto"/>
              <w:right w:val="single" w:sz="12" w:space="0" w:color="auto"/>
            </w:tcBorders>
          </w:tcPr>
          <w:p w:rsidR="00213D16" w:rsidRDefault="00213D16" w:rsidP="00DE16B4">
            <w:pPr>
              <w:rPr>
                <w:b/>
                <w:bCs/>
              </w:rPr>
            </w:pPr>
            <w:r>
              <w:rPr>
                <w:b/>
                <w:bCs/>
              </w:rPr>
              <w:t>Hospodářský způsob (forma)</w:t>
            </w:r>
          </w:p>
        </w:tc>
        <w:tc>
          <w:tcPr>
            <w:tcW w:w="2978" w:type="dxa"/>
            <w:gridSpan w:val="2"/>
            <w:tcBorders>
              <w:top w:val="single" w:sz="12" w:space="0" w:color="auto"/>
              <w:left w:val="single" w:sz="12" w:space="0" w:color="auto"/>
              <w:bottom w:val="single" w:sz="4" w:space="0" w:color="auto"/>
              <w:right w:val="single" w:sz="24" w:space="0" w:color="auto"/>
            </w:tcBorders>
          </w:tcPr>
          <w:p w:rsidR="00213D16" w:rsidRDefault="00213D16" w:rsidP="00DE16B4">
            <w:pPr>
              <w:rPr>
                <w:b/>
                <w:bCs/>
              </w:rPr>
            </w:pPr>
            <w:r>
              <w:rPr>
                <w:b/>
                <w:bCs/>
              </w:rPr>
              <w:t>Hospodářský způsob (forma)</w:t>
            </w:r>
          </w:p>
        </w:tc>
      </w:tr>
      <w:tr w:rsidR="00213D16">
        <w:trPr>
          <w:cantSplit/>
          <w:trHeight w:val="363"/>
        </w:trPr>
        <w:tc>
          <w:tcPr>
            <w:tcW w:w="3052" w:type="dxa"/>
            <w:gridSpan w:val="4"/>
            <w:tcBorders>
              <w:top w:val="single" w:sz="4" w:space="0" w:color="auto"/>
              <w:left w:val="single" w:sz="24" w:space="0" w:color="auto"/>
              <w:bottom w:val="single" w:sz="12" w:space="0" w:color="auto"/>
              <w:right w:val="single" w:sz="12" w:space="0" w:color="auto"/>
            </w:tcBorders>
          </w:tcPr>
          <w:p w:rsidR="00213D16" w:rsidRPr="00611A6B" w:rsidRDefault="00611A6B" w:rsidP="00DE16B4">
            <w:r w:rsidRPr="00611A6B">
              <w:t>výběrný</w:t>
            </w:r>
          </w:p>
          <w:p w:rsidR="00213D16" w:rsidRDefault="00213D16" w:rsidP="00DE16B4">
            <w:pPr>
              <w:rPr>
                <w:b/>
                <w:bCs/>
              </w:rPr>
            </w:pPr>
          </w:p>
        </w:tc>
        <w:tc>
          <w:tcPr>
            <w:tcW w:w="2977" w:type="dxa"/>
            <w:gridSpan w:val="3"/>
            <w:tcBorders>
              <w:top w:val="single" w:sz="4" w:space="0" w:color="auto"/>
              <w:left w:val="single" w:sz="12" w:space="0" w:color="auto"/>
              <w:bottom w:val="single" w:sz="12" w:space="0" w:color="auto"/>
              <w:right w:val="single" w:sz="12" w:space="0" w:color="auto"/>
            </w:tcBorders>
          </w:tcPr>
          <w:p w:rsidR="00FA1AE0" w:rsidRPr="00611A6B" w:rsidRDefault="00FA1AE0" w:rsidP="00FA1AE0">
            <w:r w:rsidRPr="00611A6B">
              <w:t>výběrný</w:t>
            </w:r>
            <w:r>
              <w:t>, podrostní</w:t>
            </w:r>
          </w:p>
          <w:p w:rsidR="00213D16" w:rsidRDefault="00213D16" w:rsidP="00DE16B4">
            <w:pPr>
              <w:rPr>
                <w:b/>
                <w:bCs/>
              </w:rPr>
            </w:pPr>
          </w:p>
        </w:tc>
        <w:tc>
          <w:tcPr>
            <w:tcW w:w="2978" w:type="dxa"/>
            <w:gridSpan w:val="2"/>
            <w:tcBorders>
              <w:top w:val="single" w:sz="4" w:space="0" w:color="auto"/>
              <w:left w:val="single" w:sz="12" w:space="0" w:color="auto"/>
              <w:bottom w:val="single" w:sz="12" w:space="0" w:color="auto"/>
              <w:right w:val="single" w:sz="24" w:space="0" w:color="auto"/>
            </w:tcBorders>
          </w:tcPr>
          <w:p w:rsidR="00213D16" w:rsidRDefault="00213D16" w:rsidP="00DE16B4">
            <w:pPr>
              <w:rPr>
                <w:b/>
                <w:bCs/>
              </w:rPr>
            </w:pPr>
          </w:p>
        </w:tc>
      </w:tr>
      <w:tr w:rsidR="00213D16">
        <w:trPr>
          <w:cantSplit/>
          <w:trHeight w:val="206"/>
        </w:trPr>
        <w:tc>
          <w:tcPr>
            <w:tcW w:w="1500" w:type="dxa"/>
            <w:gridSpan w:val="2"/>
            <w:tcBorders>
              <w:top w:val="single" w:sz="12" w:space="0" w:color="auto"/>
              <w:left w:val="single" w:sz="24" w:space="0" w:color="auto"/>
              <w:bottom w:val="single" w:sz="4" w:space="0" w:color="auto"/>
              <w:right w:val="single" w:sz="8" w:space="0" w:color="auto"/>
            </w:tcBorders>
          </w:tcPr>
          <w:p w:rsidR="00213D16" w:rsidRDefault="00213D16" w:rsidP="00DE16B4">
            <w:pPr>
              <w:rPr>
                <w:b/>
                <w:bCs/>
              </w:rPr>
            </w:pPr>
            <w:r>
              <w:rPr>
                <w:b/>
                <w:bCs/>
              </w:rPr>
              <w:t>Obmýtí</w:t>
            </w:r>
          </w:p>
        </w:tc>
        <w:tc>
          <w:tcPr>
            <w:tcW w:w="1552" w:type="dxa"/>
            <w:gridSpan w:val="2"/>
            <w:tcBorders>
              <w:top w:val="single" w:sz="12" w:space="0" w:color="auto"/>
              <w:left w:val="single" w:sz="8" w:space="0" w:color="auto"/>
              <w:bottom w:val="single" w:sz="4" w:space="0" w:color="auto"/>
              <w:right w:val="single" w:sz="12" w:space="0" w:color="auto"/>
            </w:tcBorders>
          </w:tcPr>
          <w:p w:rsidR="00213D16" w:rsidRDefault="00213D16" w:rsidP="00DE16B4">
            <w:pPr>
              <w:rPr>
                <w:b/>
                <w:bCs/>
              </w:rPr>
            </w:pPr>
            <w:r>
              <w:rPr>
                <w:b/>
                <w:bCs/>
              </w:rPr>
              <w:t>Obnovní doba</w:t>
            </w:r>
          </w:p>
        </w:tc>
        <w:tc>
          <w:tcPr>
            <w:tcW w:w="1418" w:type="dxa"/>
            <w:tcBorders>
              <w:top w:val="single" w:sz="12" w:space="0" w:color="auto"/>
              <w:left w:val="single" w:sz="12" w:space="0" w:color="auto"/>
              <w:bottom w:val="single" w:sz="4" w:space="0" w:color="auto"/>
              <w:right w:val="single" w:sz="8" w:space="0" w:color="auto"/>
            </w:tcBorders>
          </w:tcPr>
          <w:p w:rsidR="00213D16" w:rsidRDefault="00213D16" w:rsidP="00DE16B4">
            <w:pPr>
              <w:rPr>
                <w:b/>
                <w:bCs/>
              </w:rPr>
            </w:pPr>
            <w:r>
              <w:rPr>
                <w:b/>
                <w:bCs/>
              </w:rPr>
              <w:t>Obmýtí</w:t>
            </w:r>
          </w:p>
        </w:tc>
        <w:tc>
          <w:tcPr>
            <w:tcW w:w="1559" w:type="dxa"/>
            <w:gridSpan w:val="2"/>
            <w:tcBorders>
              <w:top w:val="single" w:sz="12" w:space="0" w:color="auto"/>
              <w:left w:val="single" w:sz="8" w:space="0" w:color="auto"/>
              <w:bottom w:val="single" w:sz="4" w:space="0" w:color="auto"/>
              <w:right w:val="single" w:sz="12" w:space="0" w:color="auto"/>
            </w:tcBorders>
          </w:tcPr>
          <w:p w:rsidR="00213D16" w:rsidRDefault="00213D16" w:rsidP="00DE16B4">
            <w:pPr>
              <w:rPr>
                <w:b/>
                <w:bCs/>
              </w:rPr>
            </w:pPr>
            <w:r>
              <w:rPr>
                <w:b/>
                <w:bCs/>
              </w:rPr>
              <w:t>Obnovní doba</w:t>
            </w:r>
          </w:p>
        </w:tc>
        <w:tc>
          <w:tcPr>
            <w:tcW w:w="1476" w:type="dxa"/>
            <w:tcBorders>
              <w:top w:val="single" w:sz="12" w:space="0" w:color="auto"/>
              <w:left w:val="single" w:sz="12" w:space="0" w:color="auto"/>
              <w:bottom w:val="single" w:sz="4" w:space="0" w:color="auto"/>
              <w:right w:val="single" w:sz="8" w:space="0" w:color="auto"/>
            </w:tcBorders>
          </w:tcPr>
          <w:p w:rsidR="00213D16" w:rsidRDefault="00213D16" w:rsidP="00DE16B4">
            <w:pPr>
              <w:rPr>
                <w:b/>
                <w:bCs/>
              </w:rPr>
            </w:pPr>
            <w:r>
              <w:rPr>
                <w:b/>
                <w:bCs/>
              </w:rPr>
              <w:t>Obmýtí</w:t>
            </w:r>
          </w:p>
        </w:tc>
        <w:tc>
          <w:tcPr>
            <w:tcW w:w="1502" w:type="dxa"/>
            <w:tcBorders>
              <w:top w:val="single" w:sz="12" w:space="0" w:color="auto"/>
              <w:left w:val="single" w:sz="8" w:space="0" w:color="auto"/>
              <w:bottom w:val="single" w:sz="4" w:space="0" w:color="auto"/>
              <w:right w:val="single" w:sz="24" w:space="0" w:color="auto"/>
            </w:tcBorders>
          </w:tcPr>
          <w:p w:rsidR="00213D16" w:rsidRDefault="00213D16" w:rsidP="00DE16B4">
            <w:pPr>
              <w:rPr>
                <w:b/>
                <w:bCs/>
              </w:rPr>
            </w:pPr>
            <w:r>
              <w:rPr>
                <w:b/>
                <w:bCs/>
              </w:rPr>
              <w:t>Obnovní doba</w:t>
            </w:r>
          </w:p>
        </w:tc>
      </w:tr>
      <w:tr w:rsidR="005D2486">
        <w:trPr>
          <w:cantSplit/>
          <w:trHeight w:val="373"/>
        </w:trPr>
        <w:tc>
          <w:tcPr>
            <w:tcW w:w="1500" w:type="dxa"/>
            <w:gridSpan w:val="2"/>
            <w:tcBorders>
              <w:top w:val="single" w:sz="4" w:space="0" w:color="auto"/>
              <w:left w:val="single" w:sz="24" w:space="0" w:color="auto"/>
              <w:bottom w:val="single" w:sz="8" w:space="0" w:color="auto"/>
              <w:right w:val="single" w:sz="8" w:space="0" w:color="auto"/>
            </w:tcBorders>
          </w:tcPr>
          <w:p w:rsidR="005D2486" w:rsidRPr="00611A6B" w:rsidRDefault="005D2486" w:rsidP="00DE16B4">
            <w:pPr>
              <w:rPr>
                <w:bCs/>
              </w:rPr>
            </w:pPr>
            <w:r>
              <w:rPr>
                <w:bCs/>
              </w:rPr>
              <w:t>fyzický věk</w:t>
            </w:r>
          </w:p>
        </w:tc>
        <w:tc>
          <w:tcPr>
            <w:tcW w:w="1552" w:type="dxa"/>
            <w:gridSpan w:val="2"/>
            <w:tcBorders>
              <w:top w:val="single" w:sz="4" w:space="0" w:color="auto"/>
              <w:left w:val="single" w:sz="8" w:space="0" w:color="auto"/>
              <w:bottom w:val="single" w:sz="8" w:space="0" w:color="auto"/>
              <w:right w:val="single" w:sz="12" w:space="0" w:color="auto"/>
            </w:tcBorders>
          </w:tcPr>
          <w:p w:rsidR="005D2486" w:rsidRPr="00611A6B" w:rsidRDefault="005D2486" w:rsidP="00DE16B4">
            <w:pPr>
              <w:rPr>
                <w:bCs/>
              </w:rPr>
            </w:pPr>
            <w:r w:rsidRPr="00611A6B">
              <w:rPr>
                <w:bCs/>
              </w:rPr>
              <w:t>nepřetržitá</w:t>
            </w:r>
          </w:p>
        </w:tc>
        <w:tc>
          <w:tcPr>
            <w:tcW w:w="1418" w:type="dxa"/>
            <w:tcBorders>
              <w:top w:val="single" w:sz="4" w:space="0" w:color="auto"/>
              <w:left w:val="single" w:sz="12" w:space="0" w:color="auto"/>
              <w:bottom w:val="single" w:sz="8" w:space="0" w:color="auto"/>
              <w:right w:val="single" w:sz="8" w:space="0" w:color="auto"/>
            </w:tcBorders>
          </w:tcPr>
          <w:p w:rsidR="005D2486" w:rsidRPr="00611A6B" w:rsidRDefault="005D2486" w:rsidP="006E0796">
            <w:pPr>
              <w:rPr>
                <w:bCs/>
              </w:rPr>
            </w:pPr>
            <w:r>
              <w:rPr>
                <w:bCs/>
              </w:rPr>
              <w:t>fyzický věk</w:t>
            </w:r>
          </w:p>
        </w:tc>
        <w:tc>
          <w:tcPr>
            <w:tcW w:w="1559" w:type="dxa"/>
            <w:gridSpan w:val="2"/>
            <w:tcBorders>
              <w:top w:val="single" w:sz="4" w:space="0" w:color="auto"/>
              <w:left w:val="single" w:sz="8" w:space="0" w:color="auto"/>
              <w:bottom w:val="single" w:sz="8" w:space="0" w:color="auto"/>
              <w:right w:val="single" w:sz="12" w:space="0" w:color="auto"/>
            </w:tcBorders>
          </w:tcPr>
          <w:p w:rsidR="005D2486" w:rsidRPr="00611A6B" w:rsidRDefault="005D2486" w:rsidP="006E0796">
            <w:pPr>
              <w:rPr>
                <w:bCs/>
              </w:rPr>
            </w:pPr>
            <w:r w:rsidRPr="00611A6B">
              <w:rPr>
                <w:bCs/>
              </w:rPr>
              <w:t>nepřetržitá</w:t>
            </w:r>
          </w:p>
        </w:tc>
        <w:tc>
          <w:tcPr>
            <w:tcW w:w="1476" w:type="dxa"/>
            <w:tcBorders>
              <w:top w:val="single" w:sz="4" w:space="0" w:color="auto"/>
              <w:left w:val="single" w:sz="12" w:space="0" w:color="auto"/>
              <w:bottom w:val="single" w:sz="8" w:space="0" w:color="auto"/>
              <w:right w:val="single" w:sz="8" w:space="0" w:color="auto"/>
            </w:tcBorders>
          </w:tcPr>
          <w:p w:rsidR="005D2486" w:rsidRDefault="005D2486" w:rsidP="00DE16B4">
            <w:pPr>
              <w:rPr>
                <w:b/>
                <w:bCs/>
              </w:rPr>
            </w:pPr>
          </w:p>
        </w:tc>
        <w:tc>
          <w:tcPr>
            <w:tcW w:w="1502" w:type="dxa"/>
            <w:tcBorders>
              <w:top w:val="single" w:sz="4" w:space="0" w:color="auto"/>
              <w:left w:val="single" w:sz="8" w:space="0" w:color="auto"/>
              <w:bottom w:val="single" w:sz="8" w:space="0" w:color="auto"/>
              <w:right w:val="single" w:sz="24" w:space="0" w:color="auto"/>
            </w:tcBorders>
          </w:tcPr>
          <w:p w:rsidR="005D2486" w:rsidRDefault="005D2486" w:rsidP="00DE16B4">
            <w:pPr>
              <w:rPr>
                <w:b/>
                <w:bCs/>
              </w:rPr>
            </w:pPr>
          </w:p>
        </w:tc>
      </w:tr>
      <w:tr w:rsidR="005D2486">
        <w:trPr>
          <w:cantSplit/>
          <w:trHeight w:val="165"/>
        </w:trPr>
        <w:tc>
          <w:tcPr>
            <w:tcW w:w="9007" w:type="dxa"/>
            <w:gridSpan w:val="9"/>
            <w:tcBorders>
              <w:top w:val="double" w:sz="12" w:space="0" w:color="auto"/>
              <w:left w:val="single" w:sz="24" w:space="0" w:color="auto"/>
              <w:bottom w:val="single" w:sz="8" w:space="0" w:color="auto"/>
              <w:right w:val="single" w:sz="24" w:space="0" w:color="auto"/>
            </w:tcBorders>
          </w:tcPr>
          <w:p w:rsidR="005D2486" w:rsidRDefault="005D2486" w:rsidP="00DE16B4">
            <w:pPr>
              <w:rPr>
                <w:b/>
                <w:bCs/>
              </w:rPr>
            </w:pPr>
            <w:r>
              <w:rPr>
                <w:b/>
                <w:bCs/>
              </w:rPr>
              <w:t>Dlouhodobý cíl péče o lesní porosty</w:t>
            </w:r>
          </w:p>
        </w:tc>
      </w:tr>
      <w:tr w:rsidR="005D2486">
        <w:trPr>
          <w:cantSplit/>
          <w:trHeight w:val="572"/>
        </w:trPr>
        <w:tc>
          <w:tcPr>
            <w:tcW w:w="9007" w:type="dxa"/>
            <w:gridSpan w:val="9"/>
            <w:tcBorders>
              <w:top w:val="single" w:sz="12" w:space="0" w:color="auto"/>
              <w:left w:val="single" w:sz="24" w:space="0" w:color="auto"/>
              <w:bottom w:val="double" w:sz="12" w:space="0" w:color="auto"/>
              <w:right w:val="single" w:sz="24" w:space="0" w:color="auto"/>
            </w:tcBorders>
          </w:tcPr>
          <w:p w:rsidR="005D2486" w:rsidRDefault="005D2486" w:rsidP="00236221">
            <w:pPr>
              <w:jc w:val="both"/>
              <w:rPr>
                <w:b/>
                <w:bCs/>
              </w:rPr>
            </w:pPr>
            <w:r w:rsidRPr="00BD598B">
              <w:rPr>
                <w:rFonts w:ascii="Arial" w:hAnsi="Arial"/>
                <w:snapToGrid w:val="0"/>
                <w:sz w:val="16"/>
              </w:rPr>
              <w:t>Zachování funkčnosti ekosystému starého listnatého lesa, jeho pestré druhové skladby, doupných stromů, zvýšení podílu odumřelé dřevní hmoty.</w:t>
            </w:r>
            <w:r>
              <w:rPr>
                <w:rFonts w:ascii="Arial" w:hAnsi="Arial"/>
                <w:snapToGrid w:val="0"/>
                <w:sz w:val="16"/>
              </w:rPr>
              <w:t xml:space="preserve"> </w:t>
            </w:r>
            <w:r w:rsidRPr="00BD598B">
              <w:rPr>
                <w:rFonts w:ascii="Arial" w:hAnsi="Arial"/>
                <w:snapToGrid w:val="0"/>
                <w:sz w:val="16"/>
              </w:rPr>
              <w:t>Na ředinách vytínání nežádoucích nárostů</w:t>
            </w:r>
            <w:r>
              <w:rPr>
                <w:rFonts w:ascii="Arial" w:hAnsi="Arial"/>
                <w:snapToGrid w:val="0"/>
                <w:sz w:val="16"/>
              </w:rPr>
              <w:t xml:space="preserve">. </w:t>
            </w:r>
            <w:r w:rsidRPr="00BD598B">
              <w:rPr>
                <w:rFonts w:ascii="Arial" w:hAnsi="Arial"/>
                <w:snapToGrid w:val="0"/>
                <w:sz w:val="16"/>
              </w:rPr>
              <w:t>Strmé kamenité svahy udržovat jako světliny s lesostepní vegetací</w:t>
            </w:r>
            <w:r>
              <w:rPr>
                <w:rFonts w:ascii="Arial" w:hAnsi="Arial"/>
                <w:snapToGrid w:val="0"/>
                <w:sz w:val="16"/>
              </w:rPr>
              <w:t xml:space="preserve">. </w:t>
            </w:r>
            <w:r w:rsidRPr="00E4075B">
              <w:rPr>
                <w:rFonts w:ascii="Arial" w:hAnsi="Arial"/>
                <w:snapToGrid w:val="0"/>
                <w:sz w:val="16"/>
              </w:rPr>
              <w:t>Udržet, případně i zvýšit podíl zastoupení TS. Strmé kamenité svahy udržovat jako světliny s lesostepní vegetací</w:t>
            </w:r>
            <w:r>
              <w:rPr>
                <w:rFonts w:ascii="Arial" w:hAnsi="Arial"/>
                <w:snapToGrid w:val="0"/>
                <w:sz w:val="16"/>
              </w:rPr>
              <w:t>. Zásahy ojedinělé s cílem podpory dřevin PDS a stability lesa.</w:t>
            </w:r>
          </w:p>
        </w:tc>
      </w:tr>
      <w:tr w:rsidR="005D2486">
        <w:trPr>
          <w:cantSplit/>
          <w:trHeight w:val="139"/>
        </w:trPr>
        <w:tc>
          <w:tcPr>
            <w:tcW w:w="9007" w:type="dxa"/>
            <w:gridSpan w:val="9"/>
            <w:tcBorders>
              <w:top w:val="double" w:sz="12" w:space="0" w:color="auto"/>
              <w:left w:val="single" w:sz="24" w:space="0" w:color="auto"/>
              <w:bottom w:val="single" w:sz="8" w:space="0" w:color="auto"/>
              <w:right w:val="single" w:sz="24" w:space="0" w:color="auto"/>
            </w:tcBorders>
          </w:tcPr>
          <w:p w:rsidR="005D2486" w:rsidRDefault="005D2486" w:rsidP="00DE16B4">
            <w:pPr>
              <w:rPr>
                <w:b/>
                <w:bCs/>
              </w:rPr>
            </w:pPr>
            <w:r>
              <w:rPr>
                <w:b/>
                <w:bCs/>
              </w:rPr>
              <w:t>Způsob obnovy a obnovní postup, včetně doporučených technologií</w:t>
            </w:r>
          </w:p>
        </w:tc>
      </w:tr>
      <w:tr w:rsidR="005D2486">
        <w:trPr>
          <w:cantSplit/>
          <w:trHeight w:val="617"/>
        </w:trPr>
        <w:tc>
          <w:tcPr>
            <w:tcW w:w="9007" w:type="dxa"/>
            <w:gridSpan w:val="9"/>
            <w:tcBorders>
              <w:top w:val="single" w:sz="12" w:space="0" w:color="auto"/>
              <w:left w:val="single" w:sz="24" w:space="0" w:color="auto"/>
              <w:bottom w:val="single" w:sz="8" w:space="0" w:color="auto"/>
              <w:right w:val="single" w:sz="24" w:space="0" w:color="auto"/>
            </w:tcBorders>
          </w:tcPr>
          <w:p w:rsidR="005D2486" w:rsidRDefault="005D2486" w:rsidP="0077345F">
            <w:pPr>
              <w:jc w:val="both"/>
              <w:rPr>
                <w:rFonts w:ascii="Arial" w:hAnsi="Arial"/>
                <w:snapToGrid w:val="0"/>
                <w:color w:val="000000"/>
                <w:sz w:val="16"/>
              </w:rPr>
            </w:pPr>
            <w:r w:rsidRPr="00BD598B">
              <w:rPr>
                <w:rFonts w:ascii="Arial" w:hAnsi="Arial"/>
                <w:snapToGrid w:val="0"/>
                <w:color w:val="000000"/>
                <w:sz w:val="16"/>
              </w:rPr>
              <w:t xml:space="preserve">Uplatňování výběrných principů při tvorbě skupinovitě uspořádaného různověkého smíšeného lesa s vertikálním zápojem. Účelový </w:t>
            </w:r>
            <w:r>
              <w:rPr>
                <w:rFonts w:ascii="Arial" w:hAnsi="Arial"/>
                <w:snapToGrid w:val="0"/>
                <w:color w:val="000000"/>
                <w:sz w:val="16"/>
              </w:rPr>
              <w:t xml:space="preserve">jednotlivý </w:t>
            </w:r>
            <w:r w:rsidRPr="00BD598B">
              <w:rPr>
                <w:rFonts w:ascii="Arial" w:hAnsi="Arial"/>
                <w:snapToGrid w:val="0"/>
                <w:color w:val="000000"/>
                <w:sz w:val="16"/>
              </w:rPr>
              <w:t>výběr k redukci nežádoucích dřevin či podpoře přirozené obnovy.</w:t>
            </w:r>
            <w:r w:rsidR="0001293B">
              <w:rPr>
                <w:rFonts w:ascii="Arial" w:hAnsi="Arial"/>
                <w:snapToGrid w:val="0"/>
                <w:color w:val="000000"/>
                <w:sz w:val="16"/>
              </w:rPr>
              <w:t xml:space="preserve"> </w:t>
            </w:r>
            <w:r>
              <w:rPr>
                <w:rFonts w:ascii="Arial" w:hAnsi="Arial"/>
                <w:snapToGrid w:val="0"/>
                <w:color w:val="000000"/>
                <w:sz w:val="16"/>
              </w:rPr>
              <w:t>V n</w:t>
            </w:r>
            <w:r w:rsidRPr="00BD598B">
              <w:rPr>
                <w:rFonts w:ascii="Arial" w:hAnsi="Arial"/>
                <w:snapToGrid w:val="0"/>
                <w:color w:val="000000"/>
                <w:sz w:val="16"/>
              </w:rPr>
              <w:t>epřístupn</w:t>
            </w:r>
            <w:r>
              <w:rPr>
                <w:rFonts w:ascii="Arial" w:hAnsi="Arial"/>
                <w:snapToGrid w:val="0"/>
                <w:color w:val="000000"/>
                <w:sz w:val="16"/>
              </w:rPr>
              <w:t xml:space="preserve">ých </w:t>
            </w:r>
            <w:r w:rsidRPr="00BD598B">
              <w:rPr>
                <w:rFonts w:ascii="Arial" w:hAnsi="Arial"/>
                <w:snapToGrid w:val="0"/>
                <w:color w:val="000000"/>
                <w:sz w:val="16"/>
              </w:rPr>
              <w:t>poloh</w:t>
            </w:r>
            <w:r>
              <w:rPr>
                <w:rFonts w:ascii="Arial" w:hAnsi="Arial"/>
                <w:snapToGrid w:val="0"/>
                <w:color w:val="000000"/>
                <w:sz w:val="16"/>
              </w:rPr>
              <w:t xml:space="preserve">ách zasahovat pouze při zjištění nežádoucích druhů (akát). </w:t>
            </w:r>
            <w:r w:rsidRPr="00BD598B">
              <w:rPr>
                <w:rFonts w:ascii="Arial" w:hAnsi="Arial"/>
                <w:snapToGrid w:val="0"/>
                <w:color w:val="000000"/>
                <w:sz w:val="16"/>
              </w:rPr>
              <w:t xml:space="preserve">Na kamenitých lokalitách ponechat BO. Na bohatších stanovištích ve směsích s BO provést clonnou seč v BO pro podporu listnatého podrostu. Nepřístupné lokality ponechat </w:t>
            </w:r>
            <w:r>
              <w:rPr>
                <w:rFonts w:ascii="Arial" w:hAnsi="Arial"/>
                <w:snapToGrid w:val="0"/>
                <w:color w:val="000000"/>
                <w:sz w:val="16"/>
              </w:rPr>
              <w:t>bez zásahu</w:t>
            </w:r>
            <w:r w:rsidRPr="00BD598B">
              <w:rPr>
                <w:rFonts w:ascii="Arial" w:hAnsi="Arial"/>
                <w:snapToGrid w:val="0"/>
                <w:color w:val="000000"/>
                <w:sz w:val="16"/>
              </w:rPr>
              <w:t>.</w:t>
            </w:r>
          </w:p>
          <w:p w:rsidR="005D2486" w:rsidRDefault="005D2486" w:rsidP="0077345F">
            <w:pPr>
              <w:jc w:val="both"/>
              <w:rPr>
                <w:b/>
                <w:bCs/>
              </w:rPr>
            </w:pPr>
            <w:r>
              <w:rPr>
                <w:rFonts w:ascii="Arial" w:hAnsi="Arial"/>
                <w:snapToGrid w:val="0"/>
                <w:color w:val="000000"/>
                <w:sz w:val="16"/>
              </w:rPr>
              <w:t xml:space="preserve">Dřevo v maximální míře ponechat, odvoz vhodný při kolizi se zmlazením nebo u nepůvodních dřevin - pak </w:t>
            </w:r>
            <w:r w:rsidRPr="00BD598B">
              <w:rPr>
                <w:rFonts w:ascii="Arial" w:hAnsi="Arial"/>
                <w:snapToGrid w:val="0"/>
                <w:color w:val="000000"/>
                <w:sz w:val="16"/>
              </w:rPr>
              <w:t>soustřeďování dříví lanovými systémy a vyklizovacím lanem, doplňkovým prostředkem je koňský potah.</w:t>
            </w:r>
          </w:p>
        </w:tc>
      </w:tr>
      <w:tr w:rsidR="005D2486">
        <w:trPr>
          <w:cantSplit/>
          <w:trHeight w:val="180"/>
        </w:trPr>
        <w:tc>
          <w:tcPr>
            <w:tcW w:w="9007" w:type="dxa"/>
            <w:gridSpan w:val="9"/>
            <w:tcBorders>
              <w:top w:val="double" w:sz="12" w:space="0" w:color="auto"/>
              <w:left w:val="single" w:sz="24" w:space="0" w:color="auto"/>
              <w:bottom w:val="single" w:sz="8" w:space="0" w:color="auto"/>
              <w:right w:val="single" w:sz="24" w:space="0" w:color="auto"/>
            </w:tcBorders>
          </w:tcPr>
          <w:p w:rsidR="005D2486" w:rsidRDefault="005D2486" w:rsidP="00DE16B4">
            <w:pPr>
              <w:rPr>
                <w:b/>
                <w:bCs/>
              </w:rPr>
            </w:pPr>
            <w:r>
              <w:rPr>
                <w:b/>
                <w:bCs/>
              </w:rPr>
              <w:t>Způsob zalesnění, stanovení druhů a procento melioračních a zpevňujících dřevin při obnově porostu</w:t>
            </w:r>
          </w:p>
        </w:tc>
      </w:tr>
      <w:tr w:rsidR="005D2486">
        <w:trPr>
          <w:cantSplit/>
          <w:trHeight w:val="505"/>
        </w:trPr>
        <w:tc>
          <w:tcPr>
            <w:tcW w:w="9007" w:type="dxa"/>
            <w:gridSpan w:val="9"/>
            <w:tcBorders>
              <w:top w:val="single" w:sz="12" w:space="0" w:color="auto"/>
              <w:left w:val="single" w:sz="24" w:space="0" w:color="auto"/>
              <w:bottom w:val="single" w:sz="12" w:space="0" w:color="auto"/>
              <w:right w:val="single" w:sz="24" w:space="0" w:color="auto"/>
            </w:tcBorders>
          </w:tcPr>
          <w:p w:rsidR="005D2486" w:rsidRPr="0077345F" w:rsidRDefault="005D2486" w:rsidP="0077345F">
            <w:pPr>
              <w:rPr>
                <w:rFonts w:ascii="Arial" w:hAnsi="Arial"/>
                <w:b/>
                <w:sz w:val="16"/>
              </w:rPr>
            </w:pPr>
            <w:r w:rsidRPr="0077345F">
              <w:rPr>
                <w:rFonts w:ascii="Arial" w:hAnsi="Arial"/>
                <w:b/>
                <w:sz w:val="16"/>
              </w:rPr>
              <w:t>A:</w:t>
            </w:r>
          </w:p>
          <w:p w:rsidR="005D2486" w:rsidRPr="00E4075B" w:rsidRDefault="005D2486" w:rsidP="0077345F">
            <w:pPr>
              <w:rPr>
                <w:rFonts w:ascii="Arial" w:hAnsi="Arial"/>
                <w:sz w:val="16"/>
              </w:rPr>
            </w:pPr>
            <w:r w:rsidRPr="00E866D7">
              <w:rPr>
                <w:rFonts w:ascii="Arial" w:hAnsi="Arial"/>
                <w:sz w:val="16"/>
              </w:rPr>
              <w:t>MZD</w:t>
            </w:r>
            <w:r>
              <w:rPr>
                <w:rFonts w:ascii="Arial" w:hAnsi="Arial"/>
                <w:sz w:val="16"/>
              </w:rPr>
              <w:t xml:space="preserve"> </w:t>
            </w:r>
            <w:r w:rsidRPr="00E4075B">
              <w:rPr>
                <w:rFonts w:ascii="Arial" w:hAnsi="Arial"/>
                <w:sz w:val="16"/>
              </w:rPr>
              <w:t>1Z: 70%</w:t>
            </w:r>
            <w:r>
              <w:rPr>
                <w:rFonts w:ascii="Arial" w:hAnsi="Arial"/>
                <w:sz w:val="16"/>
              </w:rPr>
              <w:t xml:space="preserve"> - </w:t>
            </w:r>
            <w:r w:rsidRPr="00E4075B">
              <w:rPr>
                <w:rFonts w:ascii="Arial" w:hAnsi="Arial"/>
                <w:sz w:val="16"/>
              </w:rPr>
              <w:t xml:space="preserve">DB, HB, LP, BR, BRK, MK                                                                  </w:t>
            </w:r>
          </w:p>
          <w:p w:rsidR="005D2486" w:rsidRDefault="005D2486" w:rsidP="0077345F">
            <w:pPr>
              <w:rPr>
                <w:rFonts w:ascii="Arial" w:hAnsi="Arial"/>
                <w:sz w:val="16"/>
              </w:rPr>
            </w:pPr>
            <w:r>
              <w:rPr>
                <w:rFonts w:ascii="Arial" w:hAnsi="Arial"/>
                <w:sz w:val="16"/>
              </w:rPr>
              <w:t xml:space="preserve">MZD </w:t>
            </w:r>
            <w:r w:rsidRPr="00E4075B">
              <w:rPr>
                <w:rFonts w:ascii="Arial" w:hAnsi="Arial"/>
                <w:sz w:val="16"/>
              </w:rPr>
              <w:t>3J: 90%</w:t>
            </w:r>
            <w:r>
              <w:rPr>
                <w:rFonts w:ascii="Arial" w:hAnsi="Arial"/>
                <w:sz w:val="16"/>
              </w:rPr>
              <w:t xml:space="preserve"> - </w:t>
            </w:r>
            <w:r w:rsidRPr="00E4075B">
              <w:rPr>
                <w:rFonts w:ascii="Arial" w:hAnsi="Arial"/>
                <w:sz w:val="16"/>
              </w:rPr>
              <w:t>BK, JV, LP, DB, JD, HB, JS, JL, BRK, MK, TS</w:t>
            </w:r>
          </w:p>
          <w:p w:rsidR="005D2486" w:rsidRPr="00E4075B" w:rsidRDefault="005D2486" w:rsidP="0077345F">
            <w:pPr>
              <w:rPr>
                <w:rFonts w:ascii="Arial" w:hAnsi="Arial"/>
                <w:sz w:val="16"/>
              </w:rPr>
            </w:pPr>
            <w:r w:rsidRPr="00E866D7">
              <w:rPr>
                <w:rFonts w:ascii="Arial" w:hAnsi="Arial"/>
                <w:sz w:val="16"/>
              </w:rPr>
              <w:t>MZD</w:t>
            </w:r>
            <w:r>
              <w:rPr>
                <w:rFonts w:ascii="Arial" w:hAnsi="Arial"/>
                <w:sz w:val="16"/>
              </w:rPr>
              <w:t xml:space="preserve"> </w:t>
            </w:r>
            <w:smartTag w:uri="urn:schemas-microsoft-com:office:smarttags" w:element="metricconverter">
              <w:smartTagPr>
                <w:attr w:name="ProductID" w:val="2C"/>
              </w:smartTagPr>
              <w:r>
                <w:rPr>
                  <w:rFonts w:ascii="Arial" w:hAnsi="Arial"/>
                  <w:sz w:val="16"/>
                </w:rPr>
                <w:t>2C</w:t>
              </w:r>
            </w:smartTag>
            <w:r>
              <w:rPr>
                <w:rFonts w:ascii="Arial" w:hAnsi="Arial"/>
                <w:sz w:val="16"/>
              </w:rPr>
              <w:t xml:space="preserve">, 2K – 30% - </w:t>
            </w:r>
            <w:r w:rsidRPr="000E0688">
              <w:rPr>
                <w:rFonts w:ascii="Arial" w:hAnsi="Arial"/>
                <w:sz w:val="16"/>
              </w:rPr>
              <w:t>BK, LP, HB, BR, JD, DB</w:t>
            </w:r>
            <w:r w:rsidRPr="00E4075B">
              <w:rPr>
                <w:rFonts w:ascii="Arial" w:hAnsi="Arial"/>
                <w:sz w:val="16"/>
              </w:rPr>
              <w:t xml:space="preserve">                                                                  </w:t>
            </w:r>
          </w:p>
          <w:p w:rsidR="005D2486" w:rsidRDefault="005D2486" w:rsidP="0077345F">
            <w:pPr>
              <w:rPr>
                <w:rFonts w:ascii="Arial" w:hAnsi="Arial"/>
                <w:sz w:val="16"/>
              </w:rPr>
            </w:pPr>
            <w:r>
              <w:rPr>
                <w:rFonts w:ascii="Arial" w:hAnsi="Arial"/>
                <w:sz w:val="16"/>
              </w:rPr>
              <w:t xml:space="preserve">MZD 2S, 2B – 30% - </w:t>
            </w:r>
            <w:r w:rsidRPr="000E0688">
              <w:rPr>
                <w:rFonts w:ascii="Arial" w:hAnsi="Arial"/>
                <w:sz w:val="16"/>
              </w:rPr>
              <w:t>BK, LP, JV, HB, JS, JL, JD, BRK, BB, TS, DB</w:t>
            </w:r>
          </w:p>
          <w:p w:rsidR="005D2486" w:rsidRDefault="005D2486" w:rsidP="0077345F">
            <w:pPr>
              <w:rPr>
                <w:rFonts w:ascii="Arial" w:hAnsi="Arial"/>
                <w:sz w:val="16"/>
              </w:rPr>
            </w:pPr>
            <w:r>
              <w:rPr>
                <w:rFonts w:ascii="Arial" w:hAnsi="Arial"/>
                <w:sz w:val="16"/>
              </w:rPr>
              <w:t xml:space="preserve">MZD 3S, 3H – 25% - </w:t>
            </w:r>
            <w:r w:rsidRPr="000E0688">
              <w:rPr>
                <w:rFonts w:ascii="Arial" w:hAnsi="Arial"/>
                <w:sz w:val="16"/>
              </w:rPr>
              <w:t>DB, BK, LP, JD, JV, JS, JL, HB, TR</w:t>
            </w:r>
          </w:p>
          <w:p w:rsidR="005D2486" w:rsidRPr="0077345F" w:rsidRDefault="005D2486" w:rsidP="0077345F">
            <w:pPr>
              <w:rPr>
                <w:rFonts w:ascii="Arial" w:hAnsi="Arial"/>
                <w:b/>
                <w:sz w:val="16"/>
              </w:rPr>
            </w:pPr>
            <w:r w:rsidRPr="0077345F">
              <w:rPr>
                <w:rFonts w:ascii="Arial" w:hAnsi="Arial"/>
                <w:b/>
                <w:sz w:val="16"/>
              </w:rPr>
              <w:t>B:</w:t>
            </w:r>
          </w:p>
          <w:p w:rsidR="005D2486" w:rsidRPr="00EE7BC5" w:rsidRDefault="005D2486" w:rsidP="0077345F">
            <w:pPr>
              <w:rPr>
                <w:rFonts w:ascii="Arial" w:hAnsi="Arial"/>
                <w:sz w:val="16"/>
              </w:rPr>
            </w:pPr>
            <w:r w:rsidRPr="00E866D7">
              <w:rPr>
                <w:rFonts w:ascii="Arial" w:hAnsi="Arial"/>
                <w:sz w:val="16"/>
              </w:rPr>
              <w:t>MZD</w:t>
            </w:r>
            <w:r>
              <w:rPr>
                <w:rFonts w:ascii="Arial" w:hAnsi="Arial"/>
                <w:sz w:val="16"/>
              </w:rPr>
              <w:t xml:space="preserve"> 3K – 30% - </w:t>
            </w:r>
            <w:r w:rsidRPr="00EE7BC5">
              <w:rPr>
                <w:rFonts w:ascii="Arial" w:hAnsi="Arial"/>
                <w:sz w:val="16"/>
              </w:rPr>
              <w:t xml:space="preserve">BK, JD, LP, DB                                       </w:t>
            </w:r>
          </w:p>
          <w:p w:rsidR="005D2486" w:rsidRPr="00EE7BC5" w:rsidRDefault="005D2486" w:rsidP="0077345F">
            <w:pPr>
              <w:rPr>
                <w:rFonts w:ascii="Arial" w:hAnsi="Arial"/>
                <w:sz w:val="16"/>
              </w:rPr>
            </w:pPr>
            <w:r>
              <w:rPr>
                <w:rFonts w:ascii="Arial" w:hAnsi="Arial"/>
                <w:sz w:val="16"/>
              </w:rPr>
              <w:t xml:space="preserve">MZD 3S – 30% - </w:t>
            </w:r>
            <w:r w:rsidRPr="00EE7BC5">
              <w:rPr>
                <w:rFonts w:ascii="Arial" w:hAnsi="Arial"/>
                <w:sz w:val="16"/>
              </w:rPr>
              <w:t>BK, JD, JV, JS, JL, LP, HB</w:t>
            </w:r>
          </w:p>
          <w:p w:rsidR="005D2486" w:rsidRPr="00E866D7" w:rsidRDefault="005D2486" w:rsidP="0077345F">
            <w:pPr>
              <w:spacing w:before="120"/>
              <w:rPr>
                <w:rFonts w:ascii="Arial" w:hAnsi="Arial"/>
                <w:sz w:val="16"/>
              </w:rPr>
            </w:pPr>
            <w:r w:rsidRPr="00884113">
              <w:rPr>
                <w:rFonts w:ascii="Arial" w:hAnsi="Arial"/>
                <w:snapToGrid w:val="0"/>
                <w:color w:val="000000"/>
                <w:sz w:val="16"/>
              </w:rPr>
              <w:t>Předpoklady přirozené obnovy průměrné – u všech dřevin nutno maximálně využít. Při zalesňování mezer skupinovitá umělá obnova jamkovou sadbou při použití krytokořenných sazenic a případnou donáškou zeminy, s převážně skupinovým míšením dřevin.</w:t>
            </w:r>
          </w:p>
        </w:tc>
      </w:tr>
      <w:tr w:rsidR="005D2486">
        <w:trPr>
          <w:cantSplit/>
          <w:trHeight w:val="38"/>
        </w:trPr>
        <w:tc>
          <w:tcPr>
            <w:tcW w:w="9007" w:type="dxa"/>
            <w:gridSpan w:val="9"/>
            <w:tcBorders>
              <w:top w:val="single" w:sz="12" w:space="0" w:color="auto"/>
              <w:left w:val="single" w:sz="24" w:space="0" w:color="auto"/>
              <w:bottom w:val="nil"/>
              <w:right w:val="single" w:sz="24" w:space="0" w:color="auto"/>
            </w:tcBorders>
          </w:tcPr>
          <w:p w:rsidR="005D2486" w:rsidRDefault="005D2486" w:rsidP="00DE16B4">
            <w:pPr>
              <w:rPr>
                <w:b/>
                <w:bCs/>
              </w:rPr>
            </w:pPr>
            <w:r>
              <w:rPr>
                <w:b/>
                <w:bCs/>
              </w:rPr>
              <w:t>Dřeviny uplatňované při zalesnění za použití umělé obnovy (%)</w:t>
            </w:r>
          </w:p>
        </w:tc>
      </w:tr>
      <w:tr w:rsidR="005D2486" w:rsidTr="00884113">
        <w:trPr>
          <w:cantSplit/>
          <w:trHeight w:val="38"/>
        </w:trPr>
        <w:tc>
          <w:tcPr>
            <w:tcW w:w="1511" w:type="dxa"/>
            <w:gridSpan w:val="3"/>
            <w:tcBorders>
              <w:top w:val="single" w:sz="12" w:space="0" w:color="auto"/>
              <w:left w:val="single" w:sz="24" w:space="0" w:color="auto"/>
              <w:bottom w:val="single" w:sz="12" w:space="0" w:color="auto"/>
              <w:right w:val="single" w:sz="2" w:space="0" w:color="auto"/>
            </w:tcBorders>
          </w:tcPr>
          <w:p w:rsidR="005D2486" w:rsidRDefault="005D2486" w:rsidP="00DE16B4">
            <w:pPr>
              <w:rPr>
                <w:b/>
                <w:bCs/>
              </w:rPr>
            </w:pPr>
            <w:r>
              <w:rPr>
                <w:b/>
                <w:bCs/>
              </w:rPr>
              <w:t>SLT</w:t>
            </w:r>
          </w:p>
        </w:tc>
        <w:tc>
          <w:tcPr>
            <w:tcW w:w="1541" w:type="dxa"/>
            <w:tcBorders>
              <w:top w:val="single" w:sz="12" w:space="0" w:color="auto"/>
              <w:left w:val="single" w:sz="2" w:space="0" w:color="auto"/>
              <w:bottom w:val="single" w:sz="8" w:space="0" w:color="auto"/>
              <w:right w:val="single" w:sz="8" w:space="0" w:color="auto"/>
            </w:tcBorders>
          </w:tcPr>
          <w:p w:rsidR="005D2486" w:rsidRDefault="005D2486" w:rsidP="00DE16B4">
            <w:pPr>
              <w:rPr>
                <w:b/>
                <w:bCs/>
              </w:rPr>
            </w:pPr>
            <w:r>
              <w:rPr>
                <w:b/>
                <w:bCs/>
              </w:rPr>
              <w:t>druh dřeviny</w:t>
            </w:r>
          </w:p>
        </w:tc>
        <w:tc>
          <w:tcPr>
            <w:tcW w:w="5955" w:type="dxa"/>
            <w:gridSpan w:val="5"/>
            <w:tcBorders>
              <w:top w:val="single" w:sz="12" w:space="0" w:color="auto"/>
              <w:left w:val="single" w:sz="8" w:space="0" w:color="auto"/>
              <w:bottom w:val="single" w:sz="8" w:space="0" w:color="auto"/>
              <w:right w:val="single" w:sz="24" w:space="0" w:color="auto"/>
            </w:tcBorders>
          </w:tcPr>
          <w:p w:rsidR="005D2486" w:rsidRDefault="005D2486" w:rsidP="00DE16B4">
            <w:pPr>
              <w:rPr>
                <w:b/>
                <w:bCs/>
              </w:rPr>
            </w:pPr>
            <w:r>
              <w:rPr>
                <w:b/>
                <w:bCs/>
              </w:rPr>
              <w:t>komentář k způsobu použití dřeviny při umělé obnově</w:t>
            </w:r>
          </w:p>
        </w:tc>
      </w:tr>
      <w:tr w:rsidR="005D2486" w:rsidTr="00884113">
        <w:trPr>
          <w:cantSplit/>
          <w:trHeight w:val="549"/>
        </w:trPr>
        <w:tc>
          <w:tcPr>
            <w:tcW w:w="1511" w:type="dxa"/>
            <w:gridSpan w:val="3"/>
            <w:tcBorders>
              <w:top w:val="single" w:sz="12" w:space="0" w:color="auto"/>
              <w:left w:val="single" w:sz="24" w:space="0" w:color="auto"/>
              <w:bottom w:val="double" w:sz="12" w:space="0" w:color="auto"/>
              <w:right w:val="single" w:sz="2" w:space="0" w:color="auto"/>
            </w:tcBorders>
          </w:tcPr>
          <w:p w:rsidR="00884113" w:rsidRPr="00884113" w:rsidRDefault="00884113" w:rsidP="00DE16B4">
            <w:pPr>
              <w:rPr>
                <w:b/>
              </w:rPr>
            </w:pPr>
            <w:r w:rsidRPr="00884113">
              <w:rPr>
                <w:b/>
              </w:rPr>
              <w:t>A:</w:t>
            </w:r>
          </w:p>
          <w:p w:rsidR="005D2486" w:rsidRDefault="005D2486" w:rsidP="00DE16B4">
            <w:r>
              <w:t>1Z</w:t>
            </w:r>
            <w:r w:rsidR="00884113">
              <w:t>, 3J</w:t>
            </w:r>
          </w:p>
          <w:p w:rsidR="00884113" w:rsidRDefault="00884113" w:rsidP="00DE16B4">
            <w:r>
              <w:t>2C, 2S, 2B, 3S</w:t>
            </w:r>
          </w:p>
          <w:p w:rsidR="00884113" w:rsidRPr="00884113" w:rsidRDefault="00884113" w:rsidP="00DE16B4">
            <w:pPr>
              <w:rPr>
                <w:b/>
              </w:rPr>
            </w:pPr>
            <w:r w:rsidRPr="00884113">
              <w:rPr>
                <w:b/>
              </w:rPr>
              <w:t>B:</w:t>
            </w:r>
          </w:p>
          <w:p w:rsidR="00884113" w:rsidRDefault="00884113" w:rsidP="00DE16B4">
            <w:r>
              <w:t>3K, 3S</w:t>
            </w:r>
          </w:p>
        </w:tc>
        <w:tc>
          <w:tcPr>
            <w:tcW w:w="1541" w:type="dxa"/>
            <w:tcBorders>
              <w:top w:val="single" w:sz="12" w:space="0" w:color="auto"/>
              <w:left w:val="single" w:sz="2" w:space="0" w:color="auto"/>
              <w:bottom w:val="double" w:sz="12" w:space="0" w:color="auto"/>
              <w:right w:val="single" w:sz="2" w:space="0" w:color="auto"/>
            </w:tcBorders>
          </w:tcPr>
          <w:p w:rsidR="00884113" w:rsidRDefault="00884113" w:rsidP="00DE16B4"/>
          <w:p w:rsidR="005D2486" w:rsidRDefault="005D2486" w:rsidP="00DE16B4">
            <w:r>
              <w:t>DB</w:t>
            </w:r>
            <w:r w:rsidR="00884113">
              <w:t>, LP</w:t>
            </w:r>
          </w:p>
          <w:p w:rsidR="00884113" w:rsidRDefault="00884113" w:rsidP="00DE16B4">
            <w:r>
              <w:t>DB, BK, LP, JD</w:t>
            </w:r>
          </w:p>
          <w:p w:rsidR="00884113" w:rsidRDefault="00884113" w:rsidP="00DE16B4"/>
          <w:p w:rsidR="00884113" w:rsidRDefault="00884113" w:rsidP="00DE16B4">
            <w:r>
              <w:t>DB, BK, LP, JD</w:t>
            </w:r>
          </w:p>
        </w:tc>
        <w:tc>
          <w:tcPr>
            <w:tcW w:w="5955" w:type="dxa"/>
            <w:gridSpan w:val="5"/>
            <w:tcBorders>
              <w:top w:val="single" w:sz="12" w:space="0" w:color="auto"/>
              <w:left w:val="single" w:sz="2" w:space="0" w:color="auto"/>
              <w:bottom w:val="double" w:sz="12" w:space="0" w:color="auto"/>
              <w:right w:val="single" w:sz="24" w:space="0" w:color="auto"/>
            </w:tcBorders>
          </w:tcPr>
          <w:p w:rsidR="00884113" w:rsidRDefault="00884113" w:rsidP="00DE16B4">
            <w:pPr>
              <w:rPr>
                <w:rFonts w:ascii="Arial" w:hAnsi="Arial"/>
                <w:snapToGrid w:val="0"/>
                <w:color w:val="000000"/>
                <w:sz w:val="16"/>
              </w:rPr>
            </w:pPr>
          </w:p>
          <w:p w:rsidR="00884113" w:rsidRDefault="00884113" w:rsidP="00DE16B4">
            <w:pPr>
              <w:rPr>
                <w:rFonts w:ascii="Arial" w:hAnsi="Arial"/>
                <w:snapToGrid w:val="0"/>
                <w:color w:val="000000"/>
                <w:sz w:val="16"/>
              </w:rPr>
            </w:pPr>
          </w:p>
          <w:p w:rsidR="005D2486" w:rsidRDefault="005D2486" w:rsidP="00884113">
            <w:pPr>
              <w:jc w:val="both"/>
              <w:rPr>
                <w:rFonts w:ascii="Arial" w:hAnsi="Arial"/>
                <w:snapToGrid w:val="0"/>
                <w:color w:val="000000"/>
              </w:rPr>
            </w:pPr>
            <w:r w:rsidRPr="00884113">
              <w:rPr>
                <w:rFonts w:ascii="Arial" w:hAnsi="Arial"/>
                <w:snapToGrid w:val="0"/>
                <w:color w:val="000000"/>
              </w:rPr>
              <w:t>krytokořenné sazenice se skupinovým míšením, pouze v případě neúspěchu přirozeného zmlazení</w:t>
            </w:r>
          </w:p>
          <w:p w:rsidR="002A2484" w:rsidRDefault="002A2484" w:rsidP="00884113">
            <w:pPr>
              <w:jc w:val="both"/>
              <w:rPr>
                <w:rFonts w:ascii="Arial" w:hAnsi="Arial"/>
                <w:snapToGrid w:val="0"/>
                <w:color w:val="000000"/>
              </w:rPr>
            </w:pPr>
          </w:p>
          <w:p w:rsidR="002A2484" w:rsidRDefault="002A2484" w:rsidP="00884113">
            <w:pPr>
              <w:jc w:val="both"/>
              <w:rPr>
                <w:b/>
                <w:bCs/>
              </w:rPr>
            </w:pPr>
          </w:p>
        </w:tc>
      </w:tr>
    </w:tbl>
    <w:p w:rsidR="009B692F" w:rsidRDefault="009B692F">
      <w:r>
        <w:br w:type="page"/>
      </w:r>
    </w:p>
    <w:tbl>
      <w:tblPr>
        <w:tblW w:w="0" w:type="auto"/>
        <w:tblBorders>
          <w:top w:val="single" w:sz="18" w:space="0" w:color="auto"/>
          <w:left w:val="single" w:sz="18" w:space="0" w:color="auto"/>
          <w:bottom w:val="single" w:sz="18" w:space="0" w:color="auto"/>
          <w:right w:val="single" w:sz="18" w:space="0" w:color="auto"/>
        </w:tblBorders>
        <w:tblLayout w:type="fixed"/>
        <w:tblCellMar>
          <w:left w:w="71" w:type="dxa"/>
          <w:right w:w="71" w:type="dxa"/>
        </w:tblCellMar>
        <w:tblLook w:val="0000" w:firstRow="0" w:lastRow="0" w:firstColumn="0" w:lastColumn="0" w:noHBand="0" w:noVBand="0"/>
      </w:tblPr>
      <w:tblGrid>
        <w:gridCol w:w="9007"/>
      </w:tblGrid>
      <w:tr w:rsidR="005D2486">
        <w:trPr>
          <w:cantSplit/>
          <w:trHeight w:val="149"/>
        </w:trPr>
        <w:tc>
          <w:tcPr>
            <w:tcW w:w="9007" w:type="dxa"/>
            <w:tcBorders>
              <w:top w:val="double" w:sz="12" w:space="0" w:color="auto"/>
              <w:left w:val="single" w:sz="24" w:space="0" w:color="auto"/>
              <w:bottom w:val="single" w:sz="12" w:space="0" w:color="auto"/>
              <w:right w:val="single" w:sz="24" w:space="0" w:color="auto"/>
            </w:tcBorders>
          </w:tcPr>
          <w:p w:rsidR="005D2486" w:rsidRDefault="00A15A46" w:rsidP="00DE16B4">
            <w:pPr>
              <w:rPr>
                <w:b/>
                <w:bCs/>
              </w:rPr>
            </w:pPr>
            <w:r>
              <w:lastRenderedPageBreak/>
              <w:br w:type="page"/>
            </w:r>
            <w:r w:rsidR="005D2486">
              <w:rPr>
                <w:b/>
                <w:bCs/>
              </w:rPr>
              <w:t>Péče o nálety, nárosty a kultury a výchova porostů, včetně doporučených technologií</w:t>
            </w:r>
          </w:p>
        </w:tc>
      </w:tr>
      <w:tr w:rsidR="005D2486">
        <w:trPr>
          <w:cantSplit/>
          <w:trHeight w:hRule="exact" w:val="6"/>
        </w:trPr>
        <w:tc>
          <w:tcPr>
            <w:tcW w:w="9007" w:type="dxa"/>
            <w:tcBorders>
              <w:top w:val="single" w:sz="12" w:space="0" w:color="auto"/>
              <w:left w:val="single" w:sz="12" w:space="0" w:color="auto"/>
              <w:bottom w:val="single" w:sz="8" w:space="0" w:color="auto"/>
              <w:right w:val="single" w:sz="24" w:space="0" w:color="auto"/>
            </w:tcBorders>
          </w:tcPr>
          <w:p w:rsidR="005D2486" w:rsidRDefault="005D2486" w:rsidP="00DE16B4">
            <w:pPr>
              <w:rPr>
                <w:b/>
                <w:bCs/>
              </w:rPr>
            </w:pPr>
          </w:p>
        </w:tc>
      </w:tr>
      <w:tr w:rsidR="005D2486">
        <w:trPr>
          <w:cantSplit/>
          <w:trHeight w:val="549"/>
        </w:trPr>
        <w:tc>
          <w:tcPr>
            <w:tcW w:w="9007" w:type="dxa"/>
            <w:tcBorders>
              <w:top w:val="single" w:sz="8" w:space="0" w:color="auto"/>
              <w:left w:val="single" w:sz="24" w:space="0" w:color="auto"/>
              <w:bottom w:val="double" w:sz="12" w:space="0" w:color="auto"/>
              <w:right w:val="single" w:sz="24" w:space="0" w:color="auto"/>
            </w:tcBorders>
          </w:tcPr>
          <w:p w:rsidR="00210236" w:rsidRPr="00210236" w:rsidRDefault="00210236" w:rsidP="00A15A46">
            <w:pPr>
              <w:jc w:val="both"/>
              <w:rPr>
                <w:rFonts w:ascii="Arial" w:hAnsi="Arial"/>
                <w:b/>
                <w:snapToGrid w:val="0"/>
                <w:color w:val="000000"/>
                <w:sz w:val="16"/>
              </w:rPr>
            </w:pPr>
            <w:r w:rsidRPr="00210236">
              <w:rPr>
                <w:rFonts w:ascii="Arial" w:hAnsi="Arial"/>
                <w:b/>
                <w:snapToGrid w:val="0"/>
                <w:color w:val="000000"/>
                <w:sz w:val="16"/>
              </w:rPr>
              <w:t>A:</w:t>
            </w:r>
          </w:p>
          <w:p w:rsidR="00210236" w:rsidRDefault="005D2486" w:rsidP="00A15A46">
            <w:pPr>
              <w:jc w:val="both"/>
              <w:rPr>
                <w:rFonts w:ascii="Arial" w:hAnsi="Arial"/>
                <w:snapToGrid w:val="0"/>
                <w:color w:val="000000"/>
                <w:sz w:val="16"/>
              </w:rPr>
            </w:pPr>
            <w:r w:rsidRPr="00BD598B">
              <w:rPr>
                <w:rFonts w:ascii="Arial" w:hAnsi="Arial"/>
                <w:snapToGrid w:val="0"/>
                <w:color w:val="000000"/>
                <w:sz w:val="16"/>
              </w:rPr>
              <w:t>Přirozeně nezapojené plochy. U výsadeb dřevin CDS mechanická ochrana proti zvěři</w:t>
            </w:r>
            <w:r>
              <w:rPr>
                <w:rFonts w:ascii="Arial" w:hAnsi="Arial"/>
                <w:snapToGrid w:val="0"/>
                <w:color w:val="000000"/>
                <w:sz w:val="16"/>
              </w:rPr>
              <w:t xml:space="preserve"> </w:t>
            </w:r>
            <w:r w:rsidRPr="00BD598B">
              <w:rPr>
                <w:rFonts w:ascii="Arial" w:hAnsi="Arial"/>
                <w:snapToGrid w:val="0"/>
                <w:color w:val="000000"/>
                <w:sz w:val="16"/>
              </w:rPr>
              <w:t>oploc</w:t>
            </w:r>
            <w:r>
              <w:rPr>
                <w:rFonts w:ascii="Arial" w:hAnsi="Arial"/>
                <w:snapToGrid w:val="0"/>
                <w:color w:val="000000"/>
                <w:sz w:val="16"/>
              </w:rPr>
              <w:t>ením</w:t>
            </w:r>
            <w:r w:rsidRPr="00BD598B">
              <w:rPr>
                <w:rFonts w:ascii="Arial" w:hAnsi="Arial"/>
                <w:snapToGrid w:val="0"/>
                <w:color w:val="000000"/>
                <w:sz w:val="16"/>
              </w:rPr>
              <w:t xml:space="preserve">. Možná je individuální </w:t>
            </w:r>
          </w:p>
          <w:p w:rsidR="005D2486" w:rsidRDefault="005D2486" w:rsidP="00A15A46">
            <w:pPr>
              <w:jc w:val="both"/>
              <w:rPr>
                <w:rFonts w:ascii="Arial" w:hAnsi="Arial"/>
                <w:snapToGrid w:val="0"/>
                <w:color w:val="000000"/>
                <w:sz w:val="16"/>
              </w:rPr>
            </w:pPr>
            <w:r w:rsidRPr="00BD598B">
              <w:rPr>
                <w:rFonts w:ascii="Arial" w:hAnsi="Arial"/>
                <w:snapToGrid w:val="0"/>
                <w:color w:val="000000"/>
                <w:sz w:val="16"/>
              </w:rPr>
              <w:t>ochrana, pro zmlazení pod porostem použít nátěry</w:t>
            </w:r>
            <w:r>
              <w:rPr>
                <w:rFonts w:ascii="Arial" w:hAnsi="Arial"/>
                <w:snapToGrid w:val="0"/>
                <w:color w:val="000000"/>
                <w:sz w:val="16"/>
              </w:rPr>
              <w:t>.</w:t>
            </w:r>
          </w:p>
          <w:p w:rsidR="005D2486" w:rsidRPr="000005E3" w:rsidRDefault="005D2486" w:rsidP="00A15A46">
            <w:pPr>
              <w:jc w:val="both"/>
              <w:rPr>
                <w:rFonts w:ascii="Arial" w:hAnsi="Arial"/>
                <w:snapToGrid w:val="0"/>
                <w:color w:val="000000"/>
                <w:sz w:val="16"/>
              </w:rPr>
            </w:pPr>
            <w:r>
              <w:rPr>
                <w:rFonts w:ascii="Arial" w:hAnsi="Arial"/>
                <w:snapToGrid w:val="0"/>
                <w:color w:val="000000"/>
                <w:sz w:val="16"/>
              </w:rPr>
              <w:t>Výchova by měla být z</w:t>
            </w:r>
            <w:r w:rsidRPr="000005E3">
              <w:rPr>
                <w:rFonts w:ascii="Arial" w:hAnsi="Arial"/>
                <w:snapToGrid w:val="0"/>
                <w:color w:val="000000"/>
                <w:sz w:val="16"/>
              </w:rPr>
              <w:t>aměřen</w:t>
            </w:r>
            <w:r>
              <w:rPr>
                <w:rFonts w:ascii="Arial" w:hAnsi="Arial"/>
                <w:snapToGrid w:val="0"/>
                <w:color w:val="000000"/>
                <w:sz w:val="16"/>
              </w:rPr>
              <w:t>a</w:t>
            </w:r>
            <w:r w:rsidRPr="000005E3">
              <w:rPr>
                <w:rFonts w:ascii="Arial" w:hAnsi="Arial"/>
                <w:snapToGrid w:val="0"/>
                <w:color w:val="000000"/>
                <w:sz w:val="16"/>
              </w:rPr>
              <w:t xml:space="preserve"> na zvýšení ekologické stability porostu.</w:t>
            </w:r>
            <w:r>
              <w:rPr>
                <w:rFonts w:ascii="Arial" w:hAnsi="Arial"/>
                <w:snapToGrid w:val="0"/>
                <w:color w:val="000000"/>
                <w:sz w:val="16"/>
              </w:rPr>
              <w:t xml:space="preserve"> </w:t>
            </w:r>
            <w:r w:rsidRPr="000005E3">
              <w:rPr>
                <w:rFonts w:ascii="Arial" w:hAnsi="Arial"/>
                <w:snapToGrid w:val="0"/>
                <w:color w:val="000000"/>
                <w:sz w:val="16"/>
              </w:rPr>
              <w:t>Kladný výběr (funkční), úprava druhové skladby, výsek jedinců</w:t>
            </w:r>
            <w:r>
              <w:rPr>
                <w:rFonts w:ascii="Arial" w:hAnsi="Arial"/>
                <w:snapToGrid w:val="0"/>
                <w:color w:val="000000"/>
                <w:sz w:val="16"/>
              </w:rPr>
              <w:t xml:space="preserve"> zahušťující porost</w:t>
            </w:r>
            <w:r w:rsidRPr="000005E3">
              <w:rPr>
                <w:rFonts w:ascii="Arial" w:hAnsi="Arial"/>
                <w:snapToGrid w:val="0"/>
                <w:color w:val="000000"/>
                <w:sz w:val="16"/>
              </w:rPr>
              <w:t>, podpora příměsi a MZD. Chránit keře.</w:t>
            </w:r>
          </w:p>
          <w:p w:rsidR="005D2486" w:rsidRDefault="005D2486" w:rsidP="00A15A46">
            <w:pPr>
              <w:jc w:val="both"/>
              <w:rPr>
                <w:rFonts w:ascii="Arial" w:hAnsi="Arial"/>
                <w:snapToGrid w:val="0"/>
                <w:color w:val="000000"/>
                <w:sz w:val="16"/>
              </w:rPr>
            </w:pPr>
            <w:r>
              <w:rPr>
                <w:rFonts w:ascii="Arial" w:hAnsi="Arial"/>
                <w:snapToGrid w:val="0"/>
                <w:color w:val="000000"/>
                <w:sz w:val="16"/>
              </w:rPr>
              <w:t>Dospívající porosty z</w:t>
            </w:r>
            <w:r w:rsidRPr="000005E3">
              <w:rPr>
                <w:rFonts w:ascii="Arial" w:hAnsi="Arial"/>
                <w:snapToGrid w:val="0"/>
                <w:color w:val="000000"/>
                <w:sz w:val="16"/>
              </w:rPr>
              <w:t xml:space="preserve">pravidla ponechat </w:t>
            </w:r>
            <w:r>
              <w:rPr>
                <w:rFonts w:ascii="Arial" w:hAnsi="Arial"/>
                <w:snapToGrid w:val="0"/>
                <w:color w:val="000000"/>
                <w:sz w:val="16"/>
              </w:rPr>
              <w:t>bez zásahu</w:t>
            </w:r>
            <w:r w:rsidRPr="000005E3">
              <w:rPr>
                <w:rFonts w:ascii="Arial" w:hAnsi="Arial"/>
                <w:snapToGrid w:val="0"/>
                <w:color w:val="000000"/>
                <w:sz w:val="16"/>
              </w:rPr>
              <w:t xml:space="preserve">, mírné kladné probírky </w:t>
            </w:r>
            <w:r>
              <w:rPr>
                <w:rFonts w:ascii="Arial" w:hAnsi="Arial"/>
                <w:snapToGrid w:val="0"/>
                <w:color w:val="000000"/>
                <w:sz w:val="16"/>
              </w:rPr>
              <w:t xml:space="preserve">na místech s žádoucím prosvětlením pro podrost, </w:t>
            </w:r>
            <w:r w:rsidRPr="000005E3">
              <w:rPr>
                <w:rFonts w:ascii="Arial" w:hAnsi="Arial"/>
                <w:snapToGrid w:val="0"/>
                <w:color w:val="000000"/>
                <w:sz w:val="16"/>
              </w:rPr>
              <w:t xml:space="preserve"> podpora MZD.</w:t>
            </w:r>
          </w:p>
          <w:p w:rsidR="00210236" w:rsidRDefault="00210236" w:rsidP="00A15A46">
            <w:pPr>
              <w:jc w:val="both"/>
              <w:rPr>
                <w:rFonts w:ascii="Arial" w:hAnsi="Arial"/>
                <w:b/>
                <w:snapToGrid w:val="0"/>
                <w:color w:val="000000"/>
                <w:sz w:val="16"/>
              </w:rPr>
            </w:pPr>
            <w:r w:rsidRPr="00210236">
              <w:rPr>
                <w:rFonts w:ascii="Arial" w:hAnsi="Arial"/>
                <w:b/>
                <w:snapToGrid w:val="0"/>
                <w:color w:val="000000"/>
                <w:sz w:val="16"/>
              </w:rPr>
              <w:t>B:</w:t>
            </w:r>
          </w:p>
          <w:p w:rsidR="00210236" w:rsidRDefault="00210236" w:rsidP="00A15A46">
            <w:pPr>
              <w:jc w:val="both"/>
              <w:rPr>
                <w:rFonts w:ascii="Arial" w:hAnsi="Arial"/>
                <w:snapToGrid w:val="0"/>
                <w:color w:val="000000"/>
                <w:sz w:val="16"/>
              </w:rPr>
            </w:pPr>
            <w:r w:rsidRPr="00BD598B">
              <w:rPr>
                <w:rFonts w:ascii="Arial" w:hAnsi="Arial"/>
                <w:snapToGrid w:val="0"/>
                <w:color w:val="000000"/>
                <w:sz w:val="16"/>
              </w:rPr>
              <w:t>U výsadeb dřevin CDS mechanická ochrana proti zvěři. Důsledné oplocování těžebních prvků. Možná je individuální ochrana, pro zmlazení pod porostem použít nátěry. Proti buřeni ochrana ožínáním či ošlapáváním.</w:t>
            </w:r>
          </w:p>
          <w:p w:rsidR="00210236" w:rsidRPr="00EE7BC5" w:rsidRDefault="00210236" w:rsidP="00A15A46">
            <w:pPr>
              <w:jc w:val="both"/>
              <w:rPr>
                <w:rFonts w:ascii="Arial" w:hAnsi="Arial"/>
                <w:snapToGrid w:val="0"/>
                <w:color w:val="000000"/>
                <w:sz w:val="16"/>
              </w:rPr>
            </w:pPr>
            <w:r w:rsidRPr="00953ECE">
              <w:rPr>
                <w:rFonts w:ascii="Arial" w:hAnsi="Arial"/>
                <w:snapToGrid w:val="0"/>
                <w:color w:val="000000"/>
                <w:sz w:val="16"/>
              </w:rPr>
              <w:t xml:space="preserve">Výchova porostu se zaměřením </w:t>
            </w:r>
            <w:r>
              <w:rPr>
                <w:rFonts w:ascii="Arial" w:hAnsi="Arial"/>
                <w:snapToGrid w:val="0"/>
                <w:color w:val="000000"/>
                <w:sz w:val="16"/>
              </w:rPr>
              <w:t>na d</w:t>
            </w:r>
            <w:r w:rsidRPr="00EE7BC5">
              <w:rPr>
                <w:rFonts w:ascii="Arial" w:hAnsi="Arial"/>
                <w:snapToGrid w:val="0"/>
                <w:color w:val="000000"/>
                <w:sz w:val="16"/>
              </w:rPr>
              <w:t>ocí</w:t>
            </w:r>
            <w:r>
              <w:rPr>
                <w:rFonts w:ascii="Arial" w:hAnsi="Arial"/>
                <w:snapToGrid w:val="0"/>
                <w:color w:val="000000"/>
                <w:sz w:val="16"/>
              </w:rPr>
              <w:t>lení</w:t>
            </w:r>
            <w:r w:rsidRPr="00EE7BC5">
              <w:rPr>
                <w:rFonts w:ascii="Arial" w:hAnsi="Arial"/>
                <w:snapToGrid w:val="0"/>
                <w:color w:val="000000"/>
                <w:sz w:val="16"/>
              </w:rPr>
              <w:t xml:space="preserve"> potenciální přirozen</w:t>
            </w:r>
            <w:r>
              <w:rPr>
                <w:rFonts w:ascii="Arial" w:hAnsi="Arial"/>
                <w:snapToGrid w:val="0"/>
                <w:color w:val="000000"/>
                <w:sz w:val="16"/>
              </w:rPr>
              <w:t>é</w:t>
            </w:r>
            <w:r w:rsidRPr="00EE7BC5">
              <w:rPr>
                <w:rFonts w:ascii="Arial" w:hAnsi="Arial"/>
                <w:snapToGrid w:val="0"/>
                <w:color w:val="000000"/>
                <w:sz w:val="16"/>
              </w:rPr>
              <w:t xml:space="preserve"> dřevinn</w:t>
            </w:r>
            <w:r>
              <w:rPr>
                <w:rFonts w:ascii="Arial" w:hAnsi="Arial"/>
                <w:snapToGrid w:val="0"/>
                <w:color w:val="000000"/>
                <w:sz w:val="16"/>
              </w:rPr>
              <w:t>é</w:t>
            </w:r>
            <w:r w:rsidRPr="00EE7BC5">
              <w:rPr>
                <w:rFonts w:ascii="Arial" w:hAnsi="Arial"/>
                <w:snapToGrid w:val="0"/>
                <w:color w:val="000000"/>
                <w:sz w:val="16"/>
              </w:rPr>
              <w:t xml:space="preserve"> skladb</w:t>
            </w:r>
            <w:r>
              <w:rPr>
                <w:rFonts w:ascii="Arial" w:hAnsi="Arial"/>
                <w:snapToGrid w:val="0"/>
                <w:color w:val="000000"/>
                <w:sz w:val="16"/>
              </w:rPr>
              <w:t>y</w:t>
            </w:r>
            <w:r w:rsidRPr="00EE7BC5">
              <w:rPr>
                <w:rFonts w:ascii="Arial" w:hAnsi="Arial"/>
                <w:snapToGrid w:val="0"/>
                <w:color w:val="000000"/>
                <w:sz w:val="16"/>
              </w:rPr>
              <w:t xml:space="preserve"> dle stanoviště.</w:t>
            </w:r>
          </w:p>
          <w:p w:rsidR="00210236" w:rsidRPr="00EE7BC5" w:rsidRDefault="00210236" w:rsidP="00A15A46">
            <w:pPr>
              <w:jc w:val="both"/>
              <w:rPr>
                <w:rFonts w:ascii="Arial" w:hAnsi="Arial"/>
                <w:snapToGrid w:val="0"/>
                <w:color w:val="000000"/>
                <w:sz w:val="16"/>
              </w:rPr>
            </w:pPr>
            <w:r w:rsidRPr="00EE7BC5">
              <w:rPr>
                <w:rFonts w:ascii="Arial" w:hAnsi="Arial"/>
                <w:snapToGrid w:val="0"/>
                <w:color w:val="000000"/>
                <w:sz w:val="16"/>
              </w:rPr>
              <w:t>Výběr v úrovni a nadúrovni, šetřit vitální listnáče včetně některých předrostlíků a obrostlíků, případně úprava druhové skladby, podpora dřevin CDS. Do podúrovně nezasahujeme, v přehoustlých nárostech 1. zásah již v 7 – 10 letech jako prostřihávka. Zavčas odstranit dřeviny introdukované včetně MD, ten lze ponechávat v porostech ve formě jednotlivé příměsi do cca 1% zásoby.</w:t>
            </w:r>
          </w:p>
          <w:p w:rsidR="00210236" w:rsidRPr="00210236" w:rsidRDefault="00210236" w:rsidP="00A15A46">
            <w:pPr>
              <w:jc w:val="both"/>
              <w:rPr>
                <w:b/>
                <w:bCs/>
              </w:rPr>
            </w:pPr>
            <w:r>
              <w:rPr>
                <w:rFonts w:ascii="Arial" w:hAnsi="Arial"/>
                <w:snapToGrid w:val="0"/>
                <w:color w:val="000000"/>
                <w:sz w:val="16"/>
              </w:rPr>
              <w:t>U dospívajících porostů ú</w:t>
            </w:r>
            <w:r w:rsidRPr="00EE7BC5">
              <w:rPr>
                <w:rFonts w:ascii="Arial" w:hAnsi="Arial"/>
                <w:snapToGrid w:val="0"/>
                <w:color w:val="000000"/>
                <w:sz w:val="16"/>
              </w:rPr>
              <w:t>rovňovými zásahy kladným výběrem se podporují vybrané cílové stromy, příprava na přirozenou obnovu cílových dřevin. Se zápojem pracovat pečlivě diferencovaně, šetřit listnaté spodní patro i z výmladků.</w:t>
            </w:r>
          </w:p>
        </w:tc>
      </w:tr>
      <w:tr w:rsidR="005D2486">
        <w:trPr>
          <w:cantSplit/>
          <w:trHeight w:val="149"/>
        </w:trPr>
        <w:tc>
          <w:tcPr>
            <w:tcW w:w="9007" w:type="dxa"/>
            <w:tcBorders>
              <w:top w:val="double" w:sz="12" w:space="0" w:color="auto"/>
              <w:left w:val="single" w:sz="24" w:space="0" w:color="auto"/>
              <w:bottom w:val="single" w:sz="8" w:space="0" w:color="auto"/>
              <w:right w:val="single" w:sz="24" w:space="0" w:color="auto"/>
            </w:tcBorders>
          </w:tcPr>
          <w:p w:rsidR="005D2486" w:rsidRDefault="005D2486" w:rsidP="00DE16B4">
            <w:pPr>
              <w:rPr>
                <w:b/>
                <w:bCs/>
              </w:rPr>
            </w:pPr>
            <w:r>
              <w:rPr>
                <w:b/>
                <w:bCs/>
              </w:rPr>
              <w:t>Opatření ochrany lesa včetně doporučených technologií</w:t>
            </w:r>
          </w:p>
        </w:tc>
      </w:tr>
      <w:tr w:rsidR="005D2486">
        <w:trPr>
          <w:cantSplit/>
          <w:trHeight w:hRule="exact" w:val="6"/>
        </w:trPr>
        <w:tc>
          <w:tcPr>
            <w:tcW w:w="9007" w:type="dxa"/>
            <w:tcBorders>
              <w:top w:val="single" w:sz="8" w:space="0" w:color="auto"/>
              <w:left w:val="single" w:sz="12" w:space="0" w:color="auto"/>
              <w:bottom w:val="single" w:sz="8" w:space="0" w:color="auto"/>
              <w:right w:val="single" w:sz="24" w:space="0" w:color="auto"/>
            </w:tcBorders>
          </w:tcPr>
          <w:p w:rsidR="005D2486" w:rsidRDefault="005D2486" w:rsidP="00DE16B4">
            <w:pPr>
              <w:rPr>
                <w:b/>
                <w:bCs/>
              </w:rPr>
            </w:pPr>
          </w:p>
        </w:tc>
      </w:tr>
      <w:tr w:rsidR="005D2486">
        <w:trPr>
          <w:cantSplit/>
          <w:trHeight w:val="593"/>
        </w:trPr>
        <w:tc>
          <w:tcPr>
            <w:tcW w:w="9007" w:type="dxa"/>
            <w:tcBorders>
              <w:top w:val="single" w:sz="8" w:space="0" w:color="auto"/>
              <w:left w:val="single" w:sz="24" w:space="0" w:color="auto"/>
              <w:bottom w:val="double" w:sz="4" w:space="0" w:color="auto"/>
              <w:right w:val="single" w:sz="24" w:space="0" w:color="auto"/>
            </w:tcBorders>
          </w:tcPr>
          <w:p w:rsidR="005D2486" w:rsidRDefault="005D2486" w:rsidP="00A15A46">
            <w:pPr>
              <w:jc w:val="both"/>
              <w:rPr>
                <w:b/>
                <w:bCs/>
              </w:rPr>
            </w:pPr>
            <w:r w:rsidRPr="00BD598B">
              <w:rPr>
                <w:rFonts w:ascii="Arial" w:hAnsi="Arial"/>
                <w:snapToGrid w:val="0"/>
                <w:color w:val="000000"/>
                <w:sz w:val="16"/>
              </w:rPr>
              <w:t xml:space="preserve">Ohrožení suchem, na prudkých svazích půda ohrožena erozí – udržovat vhodný zápoj a půdní kryt. </w:t>
            </w:r>
            <w:r>
              <w:rPr>
                <w:rFonts w:ascii="Arial" w:hAnsi="Arial"/>
                <w:snapToGrid w:val="0"/>
                <w:color w:val="000000"/>
                <w:sz w:val="16"/>
              </w:rPr>
              <w:t>K</w:t>
            </w:r>
            <w:r w:rsidRPr="00BD598B">
              <w:rPr>
                <w:rFonts w:ascii="Arial" w:hAnsi="Arial"/>
                <w:snapToGrid w:val="0"/>
                <w:color w:val="000000"/>
                <w:sz w:val="16"/>
              </w:rPr>
              <w:t>eřové patro</w:t>
            </w:r>
            <w:r>
              <w:rPr>
                <w:rFonts w:ascii="Arial" w:hAnsi="Arial"/>
                <w:snapToGrid w:val="0"/>
                <w:color w:val="000000"/>
                <w:sz w:val="16"/>
              </w:rPr>
              <w:t xml:space="preserve"> chránit, redukovat jen v odůvodněných případech na plochách trávníků a vegetace skalních terásek.</w:t>
            </w:r>
            <w:r w:rsidRPr="00BD598B">
              <w:rPr>
                <w:rFonts w:ascii="Arial" w:hAnsi="Arial"/>
                <w:snapToGrid w:val="0"/>
                <w:color w:val="000000"/>
                <w:sz w:val="16"/>
              </w:rPr>
              <w:t xml:space="preserve"> Neodstraňovat doupné stromy, listnaté souše, vývraty a zlomy s výjimkou pokácení nebezpečných jedinců podél lesních komunikací. </w:t>
            </w:r>
          </w:p>
        </w:tc>
      </w:tr>
      <w:tr w:rsidR="005D2486">
        <w:trPr>
          <w:cantSplit/>
          <w:trHeight w:val="231"/>
        </w:trPr>
        <w:tc>
          <w:tcPr>
            <w:tcW w:w="9007" w:type="dxa"/>
            <w:tcBorders>
              <w:top w:val="double" w:sz="12" w:space="0" w:color="auto"/>
              <w:left w:val="single" w:sz="24" w:space="0" w:color="auto"/>
              <w:bottom w:val="single" w:sz="12" w:space="0" w:color="auto"/>
              <w:right w:val="single" w:sz="24" w:space="0" w:color="auto"/>
            </w:tcBorders>
          </w:tcPr>
          <w:p w:rsidR="005D2486" w:rsidRDefault="005D2486" w:rsidP="00DE16B4">
            <w:pPr>
              <w:rPr>
                <w:b/>
                <w:bCs/>
              </w:rPr>
            </w:pPr>
            <w:r>
              <w:rPr>
                <w:b/>
                <w:bCs/>
              </w:rPr>
              <w:t>Provádění nahodilých těžeb včetně doporučených technologií</w:t>
            </w:r>
          </w:p>
        </w:tc>
      </w:tr>
      <w:tr w:rsidR="005D2486">
        <w:trPr>
          <w:cantSplit/>
          <w:trHeight w:val="514"/>
        </w:trPr>
        <w:tc>
          <w:tcPr>
            <w:tcW w:w="9007" w:type="dxa"/>
            <w:tcBorders>
              <w:top w:val="single" w:sz="12" w:space="0" w:color="auto"/>
              <w:left w:val="single" w:sz="24" w:space="0" w:color="auto"/>
              <w:bottom w:val="double" w:sz="12" w:space="0" w:color="auto"/>
              <w:right w:val="single" w:sz="24" w:space="0" w:color="auto"/>
            </w:tcBorders>
          </w:tcPr>
          <w:p w:rsidR="005D2486" w:rsidRDefault="005D2486" w:rsidP="00DE16B4">
            <w:pPr>
              <w:rPr>
                <w:b/>
                <w:bCs/>
              </w:rPr>
            </w:pPr>
            <w:r w:rsidRPr="00BD598B">
              <w:rPr>
                <w:rFonts w:ascii="Arial" w:hAnsi="Arial"/>
                <w:snapToGrid w:val="0"/>
                <w:color w:val="000000"/>
                <w:sz w:val="16"/>
              </w:rPr>
              <w:t xml:space="preserve">Nahodilá těžba SM, MD a BO </w:t>
            </w:r>
            <w:r>
              <w:rPr>
                <w:rFonts w:ascii="Arial" w:hAnsi="Arial"/>
                <w:snapToGrid w:val="0"/>
                <w:color w:val="000000"/>
                <w:sz w:val="16"/>
              </w:rPr>
              <w:t>je možná</w:t>
            </w:r>
            <w:r w:rsidRPr="00BD598B">
              <w:rPr>
                <w:rFonts w:ascii="Arial" w:hAnsi="Arial"/>
                <w:snapToGrid w:val="0"/>
                <w:color w:val="000000"/>
                <w:sz w:val="16"/>
              </w:rPr>
              <w:t>.</w:t>
            </w:r>
            <w:r>
              <w:rPr>
                <w:rFonts w:ascii="Arial" w:hAnsi="Arial"/>
                <w:snapToGrid w:val="0"/>
                <w:color w:val="000000"/>
                <w:sz w:val="16"/>
              </w:rPr>
              <w:t xml:space="preserve"> V nepřístupných polohách dřevo ponechat, jinak </w:t>
            </w:r>
            <w:r w:rsidRPr="00BD598B">
              <w:rPr>
                <w:rFonts w:ascii="Arial" w:hAnsi="Arial"/>
                <w:snapToGrid w:val="0"/>
                <w:color w:val="000000"/>
                <w:sz w:val="16"/>
              </w:rPr>
              <w:t>soustřeďování dříví lanovými systémy a vyklizovacím lanem, doplňkovým prostředkem je koňský potah.</w:t>
            </w:r>
          </w:p>
        </w:tc>
      </w:tr>
      <w:tr w:rsidR="005D2486">
        <w:trPr>
          <w:cantSplit/>
          <w:trHeight w:val="207"/>
        </w:trPr>
        <w:tc>
          <w:tcPr>
            <w:tcW w:w="9007" w:type="dxa"/>
            <w:tcBorders>
              <w:top w:val="double" w:sz="12" w:space="0" w:color="auto"/>
              <w:left w:val="single" w:sz="24" w:space="0" w:color="auto"/>
              <w:bottom w:val="single" w:sz="12" w:space="0" w:color="auto"/>
              <w:right w:val="single" w:sz="24" w:space="0" w:color="auto"/>
            </w:tcBorders>
          </w:tcPr>
          <w:p w:rsidR="005D2486" w:rsidRDefault="005D2486" w:rsidP="00DE16B4">
            <w:pPr>
              <w:rPr>
                <w:b/>
                <w:bCs/>
              </w:rPr>
            </w:pPr>
            <w:r>
              <w:rPr>
                <w:b/>
                <w:bCs/>
              </w:rPr>
              <w:t>Poznámka</w:t>
            </w:r>
          </w:p>
        </w:tc>
      </w:tr>
      <w:tr w:rsidR="005D2486">
        <w:trPr>
          <w:cantSplit/>
          <w:trHeight w:val="527"/>
        </w:trPr>
        <w:tc>
          <w:tcPr>
            <w:tcW w:w="9007" w:type="dxa"/>
            <w:tcBorders>
              <w:top w:val="single" w:sz="12" w:space="0" w:color="auto"/>
              <w:left w:val="single" w:sz="24" w:space="0" w:color="auto"/>
              <w:bottom w:val="single" w:sz="24" w:space="0" w:color="auto"/>
              <w:right w:val="single" w:sz="24" w:space="0" w:color="auto"/>
            </w:tcBorders>
          </w:tcPr>
          <w:p w:rsidR="005D2486" w:rsidRDefault="005D2486" w:rsidP="00DE16B4">
            <w:pPr>
              <w:rPr>
                <w:b/>
                <w:bCs/>
              </w:rPr>
            </w:pPr>
            <w:r w:rsidRPr="00BD598B">
              <w:rPr>
                <w:rFonts w:ascii="Arial" w:hAnsi="Arial"/>
                <w:snapToGrid w:val="0"/>
                <w:color w:val="000000"/>
                <w:sz w:val="16"/>
              </w:rPr>
              <w:t>Výstavba přibližovacích cest ve snadno erodovatelném terénu je nepřípustná.</w:t>
            </w:r>
          </w:p>
        </w:tc>
      </w:tr>
    </w:tbl>
    <w:p w:rsidR="00213D16" w:rsidRDefault="00213D1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p w:rsidR="00A15A46" w:rsidRDefault="00A15A46" w:rsidP="00213D16">
      <w:pPr>
        <w:pStyle w:val="Seznam"/>
        <w:widowControl/>
        <w:jc w:val="both"/>
      </w:pPr>
    </w:p>
    <w:tbl>
      <w:tblPr>
        <w:tblW w:w="0" w:type="auto"/>
        <w:tblBorders>
          <w:top w:val="single" w:sz="18" w:space="0" w:color="auto"/>
          <w:left w:val="single" w:sz="18" w:space="0" w:color="auto"/>
          <w:bottom w:val="single" w:sz="18" w:space="0" w:color="auto"/>
          <w:right w:val="single" w:sz="18" w:space="0" w:color="auto"/>
        </w:tblBorders>
        <w:tblLayout w:type="fixed"/>
        <w:tblCellMar>
          <w:left w:w="71" w:type="dxa"/>
          <w:right w:w="71" w:type="dxa"/>
        </w:tblCellMar>
        <w:tblLook w:val="0000" w:firstRow="0" w:lastRow="0" w:firstColumn="0" w:lastColumn="0" w:noHBand="0" w:noVBand="0"/>
      </w:tblPr>
      <w:tblGrid>
        <w:gridCol w:w="780"/>
        <w:gridCol w:w="720"/>
        <w:gridCol w:w="11"/>
        <w:gridCol w:w="1541"/>
        <w:gridCol w:w="1418"/>
        <w:gridCol w:w="1541"/>
        <w:gridCol w:w="18"/>
        <w:gridCol w:w="1476"/>
        <w:gridCol w:w="1502"/>
      </w:tblGrid>
      <w:tr w:rsidR="009F768E" w:rsidTr="000A6AE8">
        <w:trPr>
          <w:cantSplit/>
          <w:trHeight w:val="116"/>
        </w:trPr>
        <w:tc>
          <w:tcPr>
            <w:tcW w:w="1511" w:type="dxa"/>
            <w:gridSpan w:val="3"/>
            <w:tcBorders>
              <w:top w:val="single" w:sz="24" w:space="0" w:color="auto"/>
              <w:left w:val="single" w:sz="24" w:space="0" w:color="auto"/>
              <w:bottom w:val="single" w:sz="4" w:space="0" w:color="auto"/>
              <w:right w:val="single" w:sz="12" w:space="0" w:color="auto"/>
            </w:tcBorders>
          </w:tcPr>
          <w:p w:rsidR="009F768E" w:rsidRDefault="00210236" w:rsidP="00C168F4">
            <w:pPr>
              <w:pStyle w:val="Nadpis6"/>
              <w:rPr>
                <w:b/>
                <w:bCs/>
                <w:i w:val="0"/>
                <w:iCs w:val="0"/>
                <w:color w:val="auto"/>
                <w:sz w:val="20"/>
                <w:szCs w:val="20"/>
              </w:rPr>
            </w:pPr>
            <w:r>
              <w:rPr>
                <w:i w:val="0"/>
                <w:iCs w:val="0"/>
                <w:color w:val="auto"/>
                <w:sz w:val="20"/>
                <w:szCs w:val="20"/>
              </w:rPr>
              <w:lastRenderedPageBreak/>
              <w:br w:type="page"/>
            </w:r>
            <w:r w:rsidR="009F768E">
              <w:rPr>
                <w:b/>
                <w:bCs/>
                <w:i w:val="0"/>
                <w:iCs w:val="0"/>
                <w:color w:val="auto"/>
                <w:sz w:val="20"/>
                <w:szCs w:val="20"/>
              </w:rPr>
              <w:t>Číslo směrnice</w:t>
            </w:r>
          </w:p>
        </w:tc>
        <w:tc>
          <w:tcPr>
            <w:tcW w:w="4500" w:type="dxa"/>
            <w:gridSpan w:val="3"/>
            <w:tcBorders>
              <w:top w:val="single" w:sz="24" w:space="0" w:color="auto"/>
              <w:left w:val="single" w:sz="12" w:space="0" w:color="auto"/>
              <w:bottom w:val="single" w:sz="4" w:space="0" w:color="auto"/>
              <w:right w:val="single" w:sz="12" w:space="0" w:color="auto"/>
            </w:tcBorders>
          </w:tcPr>
          <w:p w:rsidR="009F768E" w:rsidRDefault="009F768E" w:rsidP="00C168F4">
            <w:pPr>
              <w:pStyle w:val="Nadpis6"/>
              <w:rPr>
                <w:b/>
                <w:bCs/>
                <w:i w:val="0"/>
                <w:iCs w:val="0"/>
                <w:color w:val="auto"/>
                <w:sz w:val="20"/>
                <w:szCs w:val="20"/>
              </w:rPr>
            </w:pPr>
            <w:r>
              <w:rPr>
                <w:b/>
                <w:bCs/>
                <w:i w:val="0"/>
                <w:iCs w:val="0"/>
                <w:color w:val="auto"/>
                <w:sz w:val="20"/>
                <w:szCs w:val="20"/>
              </w:rPr>
              <w:t>Kategorie lesa</w:t>
            </w:r>
          </w:p>
        </w:tc>
        <w:tc>
          <w:tcPr>
            <w:tcW w:w="2996" w:type="dxa"/>
            <w:gridSpan w:val="3"/>
            <w:tcBorders>
              <w:top w:val="single" w:sz="24" w:space="0" w:color="auto"/>
              <w:left w:val="single" w:sz="12" w:space="0" w:color="auto"/>
              <w:bottom w:val="single" w:sz="4" w:space="0" w:color="auto"/>
              <w:right w:val="single" w:sz="24" w:space="0" w:color="auto"/>
            </w:tcBorders>
          </w:tcPr>
          <w:p w:rsidR="009F768E" w:rsidRDefault="009F768E" w:rsidP="00C168F4">
            <w:pPr>
              <w:pStyle w:val="Nadpis6"/>
              <w:rPr>
                <w:b/>
                <w:bCs/>
                <w:i w:val="0"/>
                <w:iCs w:val="0"/>
                <w:color w:val="auto"/>
                <w:sz w:val="20"/>
                <w:szCs w:val="20"/>
              </w:rPr>
            </w:pPr>
            <w:r>
              <w:rPr>
                <w:b/>
                <w:bCs/>
                <w:i w:val="0"/>
                <w:iCs w:val="0"/>
                <w:color w:val="auto"/>
                <w:sz w:val="20"/>
                <w:szCs w:val="20"/>
              </w:rPr>
              <w:t>Soubory lesních typů</w:t>
            </w:r>
          </w:p>
        </w:tc>
      </w:tr>
      <w:tr w:rsidR="009F768E" w:rsidTr="000A6AE8">
        <w:trPr>
          <w:cantSplit/>
          <w:trHeight w:val="566"/>
        </w:trPr>
        <w:tc>
          <w:tcPr>
            <w:tcW w:w="1511" w:type="dxa"/>
            <w:gridSpan w:val="3"/>
            <w:tcBorders>
              <w:top w:val="single" w:sz="4" w:space="0" w:color="auto"/>
              <w:left w:val="single" w:sz="24" w:space="0" w:color="auto"/>
              <w:bottom w:val="double" w:sz="12" w:space="0" w:color="auto"/>
              <w:right w:val="single" w:sz="12" w:space="0" w:color="auto"/>
            </w:tcBorders>
          </w:tcPr>
          <w:p w:rsidR="00035146" w:rsidRPr="00035146" w:rsidRDefault="000A6AE8" w:rsidP="00C168F4">
            <w:pPr>
              <w:rPr>
                <w:bCs/>
              </w:rPr>
            </w:pPr>
            <w:r>
              <w:rPr>
                <w:rFonts w:ascii="Arial" w:hAnsi="Arial"/>
                <w:snapToGrid w:val="0"/>
                <w:color w:val="000000"/>
                <w:sz w:val="28"/>
              </w:rPr>
              <w:t>2</w:t>
            </w:r>
          </w:p>
        </w:tc>
        <w:tc>
          <w:tcPr>
            <w:tcW w:w="4500" w:type="dxa"/>
            <w:gridSpan w:val="3"/>
            <w:tcBorders>
              <w:top w:val="single" w:sz="4" w:space="0" w:color="auto"/>
              <w:left w:val="single" w:sz="12" w:space="0" w:color="auto"/>
              <w:bottom w:val="double" w:sz="12" w:space="0" w:color="auto"/>
              <w:right w:val="single" w:sz="12" w:space="0" w:color="auto"/>
            </w:tcBorders>
          </w:tcPr>
          <w:p w:rsidR="009F768E" w:rsidRPr="009F768E" w:rsidRDefault="009F768E" w:rsidP="009F768E">
            <w:pPr>
              <w:rPr>
                <w:bCs/>
              </w:rPr>
            </w:pPr>
            <w:r w:rsidRPr="009F768E">
              <w:rPr>
                <w:bCs/>
              </w:rPr>
              <w:t>les zvláštního určení</w:t>
            </w:r>
          </w:p>
          <w:p w:rsidR="009F768E" w:rsidRPr="00611A6B" w:rsidRDefault="009F768E" w:rsidP="009F768E">
            <w:pPr>
              <w:rPr>
                <w:bCs/>
              </w:rPr>
            </w:pPr>
          </w:p>
        </w:tc>
        <w:tc>
          <w:tcPr>
            <w:tcW w:w="2996" w:type="dxa"/>
            <w:gridSpan w:val="3"/>
            <w:tcBorders>
              <w:top w:val="single" w:sz="4" w:space="0" w:color="auto"/>
              <w:left w:val="single" w:sz="12" w:space="0" w:color="auto"/>
              <w:bottom w:val="double" w:sz="12" w:space="0" w:color="auto"/>
              <w:right w:val="single" w:sz="24" w:space="0" w:color="auto"/>
            </w:tcBorders>
          </w:tcPr>
          <w:p w:rsidR="009F768E" w:rsidRDefault="008043E6" w:rsidP="00C168F4">
            <w:pPr>
              <w:rPr>
                <w:bCs/>
              </w:rPr>
            </w:pPr>
            <w:r w:rsidRPr="008043E6">
              <w:rPr>
                <w:b/>
                <w:bCs/>
              </w:rPr>
              <w:t>A:</w:t>
            </w:r>
            <w:r>
              <w:rPr>
                <w:bCs/>
              </w:rPr>
              <w:t xml:space="preserve"> </w:t>
            </w:r>
            <w:smartTag w:uri="urn:schemas-microsoft-com:office:smarttags" w:element="metricconverter">
              <w:smartTagPr>
                <w:attr w:name="ProductID" w:val="2C"/>
              </w:smartTagPr>
              <w:r w:rsidR="009F768E" w:rsidRPr="009F768E">
                <w:rPr>
                  <w:bCs/>
                </w:rPr>
                <w:t>2C</w:t>
              </w:r>
            </w:smartTag>
            <w:r w:rsidR="009F768E" w:rsidRPr="009F768E">
              <w:rPr>
                <w:bCs/>
              </w:rPr>
              <w:t>, 2K, 2S, 2B</w:t>
            </w:r>
            <w:r w:rsidR="000A6AE8">
              <w:rPr>
                <w:bCs/>
              </w:rPr>
              <w:t>, 3H, 3S</w:t>
            </w:r>
          </w:p>
          <w:p w:rsidR="008043E6" w:rsidRPr="009F768E" w:rsidRDefault="008043E6" w:rsidP="00C168F4">
            <w:pPr>
              <w:rPr>
                <w:bCs/>
              </w:rPr>
            </w:pPr>
            <w:r w:rsidRPr="008043E6">
              <w:rPr>
                <w:b/>
                <w:bCs/>
              </w:rPr>
              <w:t>B:</w:t>
            </w:r>
            <w:r>
              <w:rPr>
                <w:bCs/>
              </w:rPr>
              <w:t xml:space="preserve"> 3S, 3D, 3K</w:t>
            </w:r>
          </w:p>
        </w:tc>
      </w:tr>
      <w:tr w:rsidR="009F768E">
        <w:trPr>
          <w:cantSplit/>
          <w:trHeight w:val="244"/>
        </w:trPr>
        <w:tc>
          <w:tcPr>
            <w:tcW w:w="9007" w:type="dxa"/>
            <w:gridSpan w:val="9"/>
            <w:tcBorders>
              <w:top w:val="double" w:sz="12" w:space="0" w:color="auto"/>
              <w:left w:val="single" w:sz="24" w:space="0" w:color="auto"/>
              <w:bottom w:val="single" w:sz="4" w:space="0" w:color="auto"/>
              <w:right w:val="single" w:sz="24" w:space="0" w:color="auto"/>
            </w:tcBorders>
          </w:tcPr>
          <w:p w:rsidR="009F768E" w:rsidRDefault="009F768E" w:rsidP="00C168F4">
            <w:pPr>
              <w:rPr>
                <w:b/>
                <w:bCs/>
              </w:rPr>
            </w:pPr>
            <w:r>
              <w:rPr>
                <w:b/>
                <w:bCs/>
              </w:rPr>
              <w:t>Předpokládaná cílová druhová skladba dřevin</w:t>
            </w:r>
          </w:p>
        </w:tc>
      </w:tr>
      <w:tr w:rsidR="009F768E">
        <w:trPr>
          <w:cantSplit/>
          <w:trHeight w:val="185"/>
        </w:trPr>
        <w:tc>
          <w:tcPr>
            <w:tcW w:w="780" w:type="dxa"/>
            <w:tcBorders>
              <w:top w:val="single" w:sz="4" w:space="0" w:color="auto"/>
              <w:left w:val="single" w:sz="24" w:space="0" w:color="auto"/>
              <w:bottom w:val="single" w:sz="4" w:space="0" w:color="auto"/>
              <w:right w:val="single" w:sz="4" w:space="0" w:color="auto"/>
            </w:tcBorders>
          </w:tcPr>
          <w:p w:rsidR="009F768E" w:rsidRDefault="009F768E" w:rsidP="00C168F4">
            <w:pPr>
              <w:rPr>
                <w:b/>
                <w:bCs/>
              </w:rPr>
            </w:pPr>
            <w:r>
              <w:rPr>
                <w:b/>
                <w:bCs/>
              </w:rPr>
              <w:t xml:space="preserve">SLT </w:t>
            </w:r>
          </w:p>
        </w:tc>
        <w:tc>
          <w:tcPr>
            <w:tcW w:w="8227" w:type="dxa"/>
            <w:gridSpan w:val="8"/>
            <w:tcBorders>
              <w:top w:val="single" w:sz="4" w:space="0" w:color="auto"/>
              <w:left w:val="single" w:sz="4" w:space="0" w:color="auto"/>
              <w:bottom w:val="single" w:sz="4" w:space="0" w:color="auto"/>
              <w:right w:val="single" w:sz="24" w:space="0" w:color="auto"/>
            </w:tcBorders>
          </w:tcPr>
          <w:p w:rsidR="009F768E" w:rsidRDefault="009F768E" w:rsidP="00C168F4">
            <w:pPr>
              <w:rPr>
                <w:b/>
                <w:bCs/>
              </w:rPr>
            </w:pPr>
            <w:r>
              <w:rPr>
                <w:b/>
                <w:bCs/>
              </w:rPr>
              <w:t>Druhy dřevin a jejich orientační podíly v cílové druhové skladbě (%)</w:t>
            </w:r>
          </w:p>
        </w:tc>
      </w:tr>
      <w:tr w:rsidR="009F768E">
        <w:trPr>
          <w:cantSplit/>
          <w:trHeight w:val="572"/>
        </w:trPr>
        <w:tc>
          <w:tcPr>
            <w:tcW w:w="780" w:type="dxa"/>
            <w:tcBorders>
              <w:top w:val="single" w:sz="4" w:space="0" w:color="auto"/>
              <w:left w:val="single" w:sz="24" w:space="0" w:color="auto"/>
              <w:bottom w:val="double" w:sz="12" w:space="0" w:color="auto"/>
              <w:right w:val="single" w:sz="4" w:space="0" w:color="auto"/>
            </w:tcBorders>
          </w:tcPr>
          <w:p w:rsidR="008043E6" w:rsidRPr="008043E6" w:rsidRDefault="008043E6" w:rsidP="00C168F4">
            <w:pPr>
              <w:rPr>
                <w:rFonts w:ascii="Arial" w:hAnsi="Arial"/>
                <w:b/>
                <w:bCs/>
                <w:snapToGrid w:val="0"/>
                <w:color w:val="000000"/>
                <w:sz w:val="16"/>
              </w:rPr>
            </w:pPr>
            <w:r w:rsidRPr="008043E6">
              <w:rPr>
                <w:rFonts w:ascii="Arial" w:hAnsi="Arial"/>
                <w:b/>
                <w:bCs/>
                <w:snapToGrid w:val="0"/>
                <w:color w:val="000000"/>
                <w:sz w:val="16"/>
              </w:rPr>
              <w:t>A:</w:t>
            </w:r>
          </w:p>
          <w:p w:rsidR="009F768E" w:rsidRDefault="009F768E" w:rsidP="00C168F4">
            <w:pPr>
              <w:rPr>
                <w:rFonts w:ascii="Arial" w:hAnsi="Arial"/>
                <w:bCs/>
                <w:snapToGrid w:val="0"/>
                <w:color w:val="000000"/>
                <w:sz w:val="16"/>
              </w:rPr>
            </w:pPr>
            <w:smartTag w:uri="urn:schemas-microsoft-com:office:smarttags" w:element="metricconverter">
              <w:smartTagPr>
                <w:attr w:name="ProductID" w:val="2C"/>
              </w:smartTagPr>
              <w:r w:rsidRPr="009F768E">
                <w:rPr>
                  <w:rFonts w:ascii="Arial" w:hAnsi="Arial"/>
                  <w:bCs/>
                  <w:snapToGrid w:val="0"/>
                  <w:color w:val="000000"/>
                  <w:sz w:val="16"/>
                </w:rPr>
                <w:t>2C</w:t>
              </w:r>
            </w:smartTag>
          </w:p>
          <w:p w:rsidR="000E0688" w:rsidRPr="009F768E" w:rsidRDefault="000E0688" w:rsidP="00C168F4">
            <w:pPr>
              <w:rPr>
                <w:rFonts w:ascii="Arial" w:hAnsi="Arial"/>
                <w:bCs/>
                <w:snapToGrid w:val="0"/>
                <w:color w:val="000000"/>
                <w:sz w:val="16"/>
              </w:rPr>
            </w:pPr>
            <w:r w:rsidRPr="009F768E">
              <w:rPr>
                <w:rFonts w:ascii="Arial" w:hAnsi="Arial"/>
                <w:snapToGrid w:val="0"/>
                <w:color w:val="000000"/>
                <w:sz w:val="16"/>
              </w:rPr>
              <w:t>2K</w:t>
            </w:r>
          </w:p>
          <w:p w:rsidR="009F768E" w:rsidRDefault="009F768E" w:rsidP="00C168F4">
            <w:pPr>
              <w:rPr>
                <w:rFonts w:ascii="Arial" w:hAnsi="Arial"/>
                <w:bCs/>
                <w:snapToGrid w:val="0"/>
                <w:color w:val="000000"/>
                <w:sz w:val="16"/>
              </w:rPr>
            </w:pPr>
            <w:r w:rsidRPr="009F768E">
              <w:rPr>
                <w:rFonts w:ascii="Arial" w:hAnsi="Arial"/>
                <w:bCs/>
                <w:snapToGrid w:val="0"/>
                <w:color w:val="000000"/>
                <w:sz w:val="16"/>
              </w:rPr>
              <w:t>2S</w:t>
            </w:r>
          </w:p>
          <w:p w:rsidR="009F768E" w:rsidRDefault="009F768E" w:rsidP="00C168F4">
            <w:pPr>
              <w:rPr>
                <w:rFonts w:ascii="Arial" w:hAnsi="Arial"/>
                <w:bCs/>
                <w:snapToGrid w:val="0"/>
                <w:color w:val="000000"/>
                <w:sz w:val="16"/>
              </w:rPr>
            </w:pPr>
            <w:r w:rsidRPr="009F768E">
              <w:rPr>
                <w:rFonts w:ascii="Arial" w:hAnsi="Arial"/>
                <w:bCs/>
                <w:snapToGrid w:val="0"/>
                <w:color w:val="000000"/>
                <w:sz w:val="16"/>
              </w:rPr>
              <w:t>2B</w:t>
            </w:r>
          </w:p>
          <w:p w:rsidR="009F768E" w:rsidRDefault="009F768E" w:rsidP="00C168F4">
            <w:pPr>
              <w:rPr>
                <w:rFonts w:ascii="Arial" w:hAnsi="Arial"/>
                <w:bCs/>
                <w:snapToGrid w:val="0"/>
                <w:color w:val="000000"/>
                <w:sz w:val="16"/>
              </w:rPr>
            </w:pPr>
            <w:r>
              <w:rPr>
                <w:rFonts w:ascii="Arial" w:hAnsi="Arial"/>
                <w:bCs/>
                <w:snapToGrid w:val="0"/>
                <w:color w:val="000000"/>
                <w:sz w:val="16"/>
              </w:rPr>
              <w:t>3S</w:t>
            </w:r>
          </w:p>
          <w:p w:rsidR="009F768E" w:rsidRDefault="009F768E" w:rsidP="00C168F4">
            <w:pPr>
              <w:rPr>
                <w:rFonts w:ascii="Arial" w:hAnsi="Arial"/>
                <w:bCs/>
                <w:snapToGrid w:val="0"/>
                <w:color w:val="000000"/>
                <w:sz w:val="16"/>
              </w:rPr>
            </w:pPr>
            <w:r>
              <w:rPr>
                <w:rFonts w:ascii="Arial" w:hAnsi="Arial"/>
                <w:bCs/>
                <w:snapToGrid w:val="0"/>
                <w:color w:val="000000"/>
                <w:sz w:val="16"/>
              </w:rPr>
              <w:t>3H</w:t>
            </w:r>
          </w:p>
          <w:p w:rsidR="008043E6" w:rsidRDefault="008043E6" w:rsidP="00C168F4">
            <w:pPr>
              <w:rPr>
                <w:rFonts w:ascii="Arial" w:hAnsi="Arial"/>
                <w:bCs/>
                <w:snapToGrid w:val="0"/>
                <w:color w:val="000000"/>
                <w:sz w:val="16"/>
              </w:rPr>
            </w:pPr>
            <w:r>
              <w:rPr>
                <w:rFonts w:ascii="Arial" w:hAnsi="Arial"/>
                <w:bCs/>
                <w:snapToGrid w:val="0"/>
                <w:color w:val="000000"/>
                <w:sz w:val="16"/>
              </w:rPr>
              <w:t>3K</w:t>
            </w:r>
          </w:p>
          <w:p w:rsidR="008043E6" w:rsidRPr="008043E6" w:rsidRDefault="008043E6" w:rsidP="00C168F4">
            <w:pPr>
              <w:rPr>
                <w:rFonts w:ascii="Arial" w:hAnsi="Arial"/>
                <w:b/>
                <w:bCs/>
                <w:snapToGrid w:val="0"/>
                <w:color w:val="000000"/>
                <w:sz w:val="16"/>
              </w:rPr>
            </w:pPr>
            <w:r w:rsidRPr="008043E6">
              <w:rPr>
                <w:rFonts w:ascii="Arial" w:hAnsi="Arial"/>
                <w:b/>
                <w:bCs/>
                <w:snapToGrid w:val="0"/>
                <w:color w:val="000000"/>
                <w:sz w:val="16"/>
              </w:rPr>
              <w:t>B:</w:t>
            </w:r>
          </w:p>
          <w:p w:rsidR="008043E6" w:rsidRDefault="008043E6" w:rsidP="00C168F4">
            <w:pPr>
              <w:rPr>
                <w:rFonts w:ascii="Arial" w:hAnsi="Arial"/>
                <w:bCs/>
                <w:snapToGrid w:val="0"/>
                <w:color w:val="000000"/>
                <w:sz w:val="16"/>
              </w:rPr>
            </w:pPr>
            <w:r>
              <w:rPr>
                <w:rFonts w:ascii="Arial" w:hAnsi="Arial"/>
                <w:bCs/>
                <w:snapToGrid w:val="0"/>
                <w:color w:val="000000"/>
                <w:sz w:val="16"/>
              </w:rPr>
              <w:t>3S</w:t>
            </w:r>
          </w:p>
          <w:p w:rsidR="008043E6" w:rsidRDefault="008043E6" w:rsidP="00C168F4">
            <w:pPr>
              <w:rPr>
                <w:rFonts w:ascii="Arial" w:hAnsi="Arial"/>
                <w:bCs/>
                <w:snapToGrid w:val="0"/>
                <w:color w:val="000000"/>
                <w:sz w:val="16"/>
              </w:rPr>
            </w:pPr>
            <w:r>
              <w:rPr>
                <w:rFonts w:ascii="Arial" w:hAnsi="Arial"/>
                <w:bCs/>
                <w:snapToGrid w:val="0"/>
                <w:color w:val="000000"/>
                <w:sz w:val="16"/>
              </w:rPr>
              <w:t>3D</w:t>
            </w:r>
          </w:p>
          <w:p w:rsidR="008043E6" w:rsidRPr="00611A6B" w:rsidRDefault="008043E6" w:rsidP="00C168F4">
            <w:pPr>
              <w:rPr>
                <w:bCs/>
              </w:rPr>
            </w:pPr>
            <w:r>
              <w:rPr>
                <w:rFonts w:ascii="Arial" w:hAnsi="Arial"/>
                <w:bCs/>
                <w:snapToGrid w:val="0"/>
                <w:color w:val="000000"/>
                <w:sz w:val="16"/>
              </w:rPr>
              <w:t>3K</w:t>
            </w:r>
          </w:p>
        </w:tc>
        <w:tc>
          <w:tcPr>
            <w:tcW w:w="8227" w:type="dxa"/>
            <w:gridSpan w:val="8"/>
            <w:tcBorders>
              <w:top w:val="single" w:sz="4" w:space="0" w:color="auto"/>
              <w:left w:val="single" w:sz="4" w:space="0" w:color="auto"/>
              <w:bottom w:val="double" w:sz="12" w:space="0" w:color="auto"/>
              <w:right w:val="single" w:sz="24" w:space="0" w:color="auto"/>
            </w:tcBorders>
          </w:tcPr>
          <w:p w:rsidR="00DD3AF0" w:rsidRDefault="00DD3AF0" w:rsidP="00C168F4">
            <w:pPr>
              <w:rPr>
                <w:rFonts w:ascii="Arial" w:hAnsi="Arial"/>
                <w:snapToGrid w:val="0"/>
                <w:color w:val="000000"/>
                <w:sz w:val="16"/>
              </w:rPr>
            </w:pPr>
          </w:p>
          <w:p w:rsidR="000E0688" w:rsidRDefault="000E0688" w:rsidP="00C168F4">
            <w:pPr>
              <w:rPr>
                <w:rFonts w:ascii="Arial" w:hAnsi="Arial"/>
                <w:snapToGrid w:val="0"/>
                <w:color w:val="000000"/>
                <w:sz w:val="16"/>
              </w:rPr>
            </w:pPr>
            <w:r>
              <w:rPr>
                <w:rFonts w:ascii="Arial" w:hAnsi="Arial"/>
                <w:snapToGrid w:val="0"/>
                <w:color w:val="000000"/>
                <w:sz w:val="16"/>
              </w:rPr>
              <w:t>DB7, BK2, HB1</w:t>
            </w:r>
          </w:p>
          <w:p w:rsidR="009F768E" w:rsidRDefault="009F768E" w:rsidP="00C168F4">
            <w:pPr>
              <w:rPr>
                <w:rFonts w:ascii="Arial" w:hAnsi="Arial"/>
                <w:snapToGrid w:val="0"/>
                <w:color w:val="000000"/>
                <w:sz w:val="16"/>
              </w:rPr>
            </w:pPr>
            <w:r w:rsidRPr="009F768E">
              <w:rPr>
                <w:rFonts w:ascii="Arial" w:hAnsi="Arial"/>
                <w:snapToGrid w:val="0"/>
                <w:color w:val="000000"/>
                <w:sz w:val="16"/>
              </w:rPr>
              <w:t>DB7, BK3, LP, HB, BO, BR, JR</w:t>
            </w:r>
          </w:p>
          <w:p w:rsidR="009F768E" w:rsidRDefault="009F768E" w:rsidP="00C168F4">
            <w:pPr>
              <w:rPr>
                <w:rFonts w:ascii="Arial" w:hAnsi="Arial"/>
                <w:bCs/>
                <w:snapToGrid w:val="0"/>
                <w:color w:val="000000"/>
                <w:sz w:val="16"/>
              </w:rPr>
            </w:pPr>
            <w:r w:rsidRPr="009F768E">
              <w:rPr>
                <w:rFonts w:ascii="Arial" w:hAnsi="Arial"/>
                <w:bCs/>
                <w:snapToGrid w:val="0"/>
                <w:color w:val="000000"/>
                <w:sz w:val="16"/>
              </w:rPr>
              <w:t>DB6, BK3, HB1, LP</w:t>
            </w:r>
          </w:p>
          <w:p w:rsidR="009F768E" w:rsidRDefault="009F768E" w:rsidP="00C168F4">
            <w:pPr>
              <w:rPr>
                <w:rFonts w:ascii="Arial" w:hAnsi="Arial"/>
                <w:bCs/>
                <w:snapToGrid w:val="0"/>
                <w:color w:val="000000"/>
                <w:sz w:val="16"/>
              </w:rPr>
            </w:pPr>
            <w:r w:rsidRPr="009F768E">
              <w:rPr>
                <w:rFonts w:ascii="Arial" w:hAnsi="Arial"/>
                <w:bCs/>
                <w:snapToGrid w:val="0"/>
                <w:color w:val="000000"/>
                <w:sz w:val="16"/>
              </w:rPr>
              <w:t>DB6, BK3, HB1, LP, BRK, JV, KR</w:t>
            </w:r>
          </w:p>
          <w:p w:rsidR="009F768E" w:rsidRDefault="009F768E" w:rsidP="00C168F4">
            <w:pPr>
              <w:rPr>
                <w:rFonts w:ascii="Arial" w:hAnsi="Arial"/>
                <w:bCs/>
                <w:snapToGrid w:val="0"/>
                <w:color w:val="000000"/>
                <w:sz w:val="16"/>
              </w:rPr>
            </w:pPr>
            <w:r>
              <w:rPr>
                <w:rFonts w:ascii="Arial" w:hAnsi="Arial"/>
                <w:bCs/>
                <w:snapToGrid w:val="0"/>
                <w:color w:val="000000"/>
                <w:sz w:val="16"/>
              </w:rPr>
              <w:t>BK6, DB3, LP1, JD, HB</w:t>
            </w:r>
          </w:p>
          <w:p w:rsidR="009F768E" w:rsidRDefault="009F768E" w:rsidP="00C168F4">
            <w:pPr>
              <w:rPr>
                <w:rFonts w:ascii="Arial" w:hAnsi="Arial"/>
                <w:bCs/>
                <w:snapToGrid w:val="0"/>
                <w:color w:val="000000"/>
                <w:sz w:val="16"/>
              </w:rPr>
            </w:pPr>
            <w:r w:rsidRPr="009F768E">
              <w:rPr>
                <w:rFonts w:ascii="Arial" w:hAnsi="Arial"/>
                <w:bCs/>
                <w:snapToGrid w:val="0"/>
                <w:color w:val="000000"/>
                <w:sz w:val="16"/>
              </w:rPr>
              <w:t>BK6, DB3, HB1, JD, JS, JV</w:t>
            </w:r>
          </w:p>
          <w:p w:rsidR="007D7B93" w:rsidRDefault="007D7B93" w:rsidP="00C168F4">
            <w:pPr>
              <w:rPr>
                <w:rFonts w:ascii="Arial" w:hAnsi="Arial"/>
                <w:snapToGrid w:val="0"/>
                <w:color w:val="000000"/>
                <w:sz w:val="16"/>
              </w:rPr>
            </w:pPr>
            <w:r w:rsidRPr="00EE48D6">
              <w:rPr>
                <w:rFonts w:ascii="Arial" w:hAnsi="Arial"/>
                <w:snapToGrid w:val="0"/>
                <w:color w:val="000000"/>
                <w:sz w:val="16"/>
              </w:rPr>
              <w:t>BK6, DB3, JD1, BO, LP</w:t>
            </w:r>
          </w:p>
          <w:p w:rsidR="007D7B93" w:rsidRDefault="007D7B93" w:rsidP="00C168F4">
            <w:pPr>
              <w:rPr>
                <w:rFonts w:ascii="Arial" w:hAnsi="Arial"/>
                <w:snapToGrid w:val="0"/>
                <w:color w:val="000000"/>
                <w:sz w:val="16"/>
              </w:rPr>
            </w:pPr>
          </w:p>
          <w:p w:rsidR="007D7B93" w:rsidRDefault="007D7B93" w:rsidP="007D7B93">
            <w:pPr>
              <w:rPr>
                <w:rFonts w:ascii="Arial" w:hAnsi="Arial"/>
                <w:snapToGrid w:val="0"/>
                <w:color w:val="000000"/>
                <w:sz w:val="16"/>
              </w:rPr>
            </w:pPr>
            <w:r w:rsidRPr="00EE48D6">
              <w:rPr>
                <w:rFonts w:ascii="Arial" w:hAnsi="Arial"/>
                <w:snapToGrid w:val="0"/>
                <w:color w:val="000000"/>
                <w:sz w:val="16"/>
              </w:rPr>
              <w:t>BK6, DB3, LP1, JD, HB</w:t>
            </w:r>
          </w:p>
          <w:p w:rsidR="007D7B93" w:rsidRDefault="007D7B93" w:rsidP="007D7B93">
            <w:pPr>
              <w:rPr>
                <w:rFonts w:ascii="Arial" w:hAnsi="Arial"/>
                <w:snapToGrid w:val="0"/>
                <w:color w:val="000000"/>
                <w:sz w:val="16"/>
              </w:rPr>
            </w:pPr>
            <w:r w:rsidRPr="00EE48D6">
              <w:rPr>
                <w:rFonts w:ascii="Arial" w:hAnsi="Arial"/>
                <w:snapToGrid w:val="0"/>
                <w:color w:val="000000"/>
                <w:sz w:val="16"/>
              </w:rPr>
              <w:t>BK6, LP2, DB2, JV, JD</w:t>
            </w:r>
          </w:p>
          <w:p w:rsidR="007D7B93" w:rsidRPr="009F768E" w:rsidRDefault="007D7B93" w:rsidP="007D7B93">
            <w:pPr>
              <w:rPr>
                <w:rFonts w:ascii="Arial" w:hAnsi="Arial"/>
                <w:bCs/>
                <w:snapToGrid w:val="0"/>
                <w:color w:val="000000"/>
                <w:sz w:val="16"/>
              </w:rPr>
            </w:pPr>
            <w:r w:rsidRPr="00EE48D6">
              <w:rPr>
                <w:rFonts w:ascii="Arial" w:hAnsi="Arial"/>
                <w:snapToGrid w:val="0"/>
                <w:color w:val="000000"/>
                <w:sz w:val="16"/>
              </w:rPr>
              <w:t>BK6, DB3, JD1, BO, LP</w:t>
            </w:r>
          </w:p>
        </w:tc>
      </w:tr>
      <w:tr w:rsidR="009F768E">
        <w:trPr>
          <w:cantSplit/>
          <w:trHeight w:val="195"/>
        </w:trPr>
        <w:tc>
          <w:tcPr>
            <w:tcW w:w="3052" w:type="dxa"/>
            <w:gridSpan w:val="4"/>
            <w:tcBorders>
              <w:top w:val="single" w:sz="4" w:space="0" w:color="auto"/>
              <w:left w:val="single" w:sz="24" w:space="0" w:color="auto"/>
              <w:bottom w:val="single" w:sz="8" w:space="0" w:color="auto"/>
              <w:right w:val="single" w:sz="12" w:space="0" w:color="auto"/>
            </w:tcBorders>
          </w:tcPr>
          <w:p w:rsidR="009F768E" w:rsidRDefault="009F768E" w:rsidP="00C168F4">
            <w:pPr>
              <w:rPr>
                <w:b/>
                <w:bCs/>
              </w:rPr>
            </w:pPr>
            <w:r>
              <w:rPr>
                <w:b/>
                <w:bCs/>
              </w:rPr>
              <w:t>Porostní typ A</w:t>
            </w:r>
          </w:p>
        </w:tc>
        <w:tc>
          <w:tcPr>
            <w:tcW w:w="2977" w:type="dxa"/>
            <w:gridSpan w:val="3"/>
            <w:tcBorders>
              <w:top w:val="single" w:sz="4" w:space="0" w:color="auto"/>
              <w:left w:val="single" w:sz="12" w:space="0" w:color="auto"/>
              <w:bottom w:val="single" w:sz="8" w:space="0" w:color="auto"/>
              <w:right w:val="single" w:sz="12" w:space="0" w:color="auto"/>
            </w:tcBorders>
          </w:tcPr>
          <w:p w:rsidR="009F768E" w:rsidRDefault="009F768E" w:rsidP="00C168F4">
            <w:pPr>
              <w:rPr>
                <w:b/>
                <w:bCs/>
              </w:rPr>
            </w:pPr>
            <w:r>
              <w:rPr>
                <w:b/>
                <w:bCs/>
              </w:rPr>
              <w:t>Porostní typ B</w:t>
            </w:r>
          </w:p>
        </w:tc>
        <w:tc>
          <w:tcPr>
            <w:tcW w:w="2978" w:type="dxa"/>
            <w:gridSpan w:val="2"/>
            <w:tcBorders>
              <w:top w:val="single" w:sz="4" w:space="0" w:color="auto"/>
              <w:left w:val="single" w:sz="12" w:space="0" w:color="auto"/>
              <w:bottom w:val="single" w:sz="8" w:space="0" w:color="auto"/>
              <w:right w:val="single" w:sz="24" w:space="0" w:color="auto"/>
            </w:tcBorders>
          </w:tcPr>
          <w:p w:rsidR="009F768E" w:rsidRDefault="009F768E" w:rsidP="00C168F4">
            <w:pPr>
              <w:rPr>
                <w:b/>
                <w:bCs/>
              </w:rPr>
            </w:pPr>
            <w:r>
              <w:rPr>
                <w:b/>
                <w:bCs/>
              </w:rPr>
              <w:t>Porostní typ C</w:t>
            </w:r>
          </w:p>
        </w:tc>
      </w:tr>
      <w:tr w:rsidR="009F768E">
        <w:trPr>
          <w:cantSplit/>
          <w:trHeight w:val="381"/>
        </w:trPr>
        <w:tc>
          <w:tcPr>
            <w:tcW w:w="3052" w:type="dxa"/>
            <w:gridSpan w:val="4"/>
            <w:tcBorders>
              <w:top w:val="single" w:sz="8" w:space="0" w:color="auto"/>
              <w:left w:val="single" w:sz="24" w:space="0" w:color="auto"/>
              <w:bottom w:val="double" w:sz="12" w:space="0" w:color="auto"/>
              <w:right w:val="single" w:sz="12" w:space="0" w:color="auto"/>
            </w:tcBorders>
          </w:tcPr>
          <w:p w:rsidR="009F768E" w:rsidRPr="00611A6B" w:rsidRDefault="00092C1F" w:rsidP="00C168F4">
            <w:pPr>
              <w:rPr>
                <w:bCs/>
              </w:rPr>
            </w:pPr>
            <w:r>
              <w:rPr>
                <w:bCs/>
              </w:rPr>
              <w:t>borový</w:t>
            </w:r>
          </w:p>
        </w:tc>
        <w:tc>
          <w:tcPr>
            <w:tcW w:w="2977" w:type="dxa"/>
            <w:gridSpan w:val="3"/>
            <w:tcBorders>
              <w:top w:val="single" w:sz="8" w:space="0" w:color="auto"/>
              <w:left w:val="single" w:sz="12" w:space="0" w:color="auto"/>
              <w:bottom w:val="double" w:sz="12" w:space="0" w:color="auto"/>
              <w:right w:val="single" w:sz="12" w:space="0" w:color="auto"/>
            </w:tcBorders>
          </w:tcPr>
          <w:p w:rsidR="009F768E" w:rsidRDefault="00DD3AF0" w:rsidP="00C168F4">
            <w:pPr>
              <w:rPr>
                <w:b/>
                <w:bCs/>
              </w:rPr>
            </w:pPr>
            <w:r>
              <w:rPr>
                <w:bCs/>
              </w:rPr>
              <w:t>smrkový</w:t>
            </w:r>
          </w:p>
        </w:tc>
        <w:tc>
          <w:tcPr>
            <w:tcW w:w="2978" w:type="dxa"/>
            <w:gridSpan w:val="2"/>
            <w:tcBorders>
              <w:top w:val="single" w:sz="8" w:space="0" w:color="auto"/>
              <w:left w:val="single" w:sz="12" w:space="0" w:color="auto"/>
              <w:bottom w:val="double" w:sz="12" w:space="0" w:color="auto"/>
              <w:right w:val="single" w:sz="24" w:space="0" w:color="auto"/>
            </w:tcBorders>
          </w:tcPr>
          <w:p w:rsidR="009F768E" w:rsidRDefault="009F768E" w:rsidP="00C168F4">
            <w:pPr>
              <w:rPr>
                <w:b/>
                <w:bCs/>
              </w:rPr>
            </w:pPr>
          </w:p>
        </w:tc>
      </w:tr>
      <w:tr w:rsidR="009F768E">
        <w:trPr>
          <w:cantSplit/>
          <w:trHeight w:val="193"/>
        </w:trPr>
        <w:tc>
          <w:tcPr>
            <w:tcW w:w="9007" w:type="dxa"/>
            <w:gridSpan w:val="9"/>
            <w:tcBorders>
              <w:top w:val="single" w:sz="12" w:space="0" w:color="auto"/>
              <w:left w:val="single" w:sz="24" w:space="0" w:color="auto"/>
              <w:bottom w:val="single" w:sz="12" w:space="0" w:color="auto"/>
              <w:right w:val="single" w:sz="24" w:space="0" w:color="auto"/>
            </w:tcBorders>
          </w:tcPr>
          <w:p w:rsidR="009F768E" w:rsidRDefault="009F768E" w:rsidP="00C168F4">
            <w:pPr>
              <w:rPr>
                <w:b/>
                <w:bCs/>
              </w:rPr>
            </w:pPr>
            <w:r>
              <w:rPr>
                <w:b/>
                <w:bCs/>
              </w:rPr>
              <w:t>Základní rozhodnutí</w:t>
            </w:r>
          </w:p>
        </w:tc>
      </w:tr>
      <w:tr w:rsidR="009F768E">
        <w:trPr>
          <w:cantSplit/>
          <w:trHeight w:val="116"/>
        </w:trPr>
        <w:tc>
          <w:tcPr>
            <w:tcW w:w="3052" w:type="dxa"/>
            <w:gridSpan w:val="4"/>
            <w:tcBorders>
              <w:top w:val="single" w:sz="4" w:space="0" w:color="auto"/>
              <w:left w:val="single" w:sz="24" w:space="0" w:color="auto"/>
              <w:bottom w:val="single" w:sz="4" w:space="0" w:color="auto"/>
              <w:right w:val="single" w:sz="12" w:space="0" w:color="auto"/>
            </w:tcBorders>
          </w:tcPr>
          <w:p w:rsidR="009F768E" w:rsidRDefault="009F768E" w:rsidP="00C168F4">
            <w:pPr>
              <w:rPr>
                <w:b/>
                <w:bCs/>
              </w:rPr>
            </w:pPr>
            <w:r>
              <w:rPr>
                <w:b/>
                <w:bCs/>
              </w:rPr>
              <w:t>Hospodářský způsob (forma)</w:t>
            </w:r>
          </w:p>
        </w:tc>
        <w:tc>
          <w:tcPr>
            <w:tcW w:w="2977" w:type="dxa"/>
            <w:gridSpan w:val="3"/>
            <w:tcBorders>
              <w:top w:val="single" w:sz="12" w:space="0" w:color="auto"/>
              <w:left w:val="single" w:sz="12" w:space="0" w:color="auto"/>
              <w:bottom w:val="single" w:sz="4" w:space="0" w:color="auto"/>
              <w:right w:val="single" w:sz="12" w:space="0" w:color="auto"/>
            </w:tcBorders>
          </w:tcPr>
          <w:p w:rsidR="009F768E" w:rsidRDefault="009F768E" w:rsidP="00C168F4">
            <w:pPr>
              <w:rPr>
                <w:b/>
                <w:bCs/>
              </w:rPr>
            </w:pPr>
            <w:r>
              <w:rPr>
                <w:b/>
                <w:bCs/>
              </w:rPr>
              <w:t>Hospodářský způsob (forma)</w:t>
            </w:r>
          </w:p>
        </w:tc>
        <w:tc>
          <w:tcPr>
            <w:tcW w:w="2978" w:type="dxa"/>
            <w:gridSpan w:val="2"/>
            <w:tcBorders>
              <w:top w:val="single" w:sz="12" w:space="0" w:color="auto"/>
              <w:left w:val="single" w:sz="12" w:space="0" w:color="auto"/>
              <w:bottom w:val="single" w:sz="4" w:space="0" w:color="auto"/>
              <w:right w:val="single" w:sz="24" w:space="0" w:color="auto"/>
            </w:tcBorders>
          </w:tcPr>
          <w:p w:rsidR="009F768E" w:rsidRDefault="009F768E" w:rsidP="00C168F4">
            <w:pPr>
              <w:rPr>
                <w:b/>
                <w:bCs/>
              </w:rPr>
            </w:pPr>
            <w:r>
              <w:rPr>
                <w:b/>
                <w:bCs/>
              </w:rPr>
              <w:t>Hospodářský způsob (forma)</w:t>
            </w:r>
          </w:p>
        </w:tc>
      </w:tr>
      <w:tr w:rsidR="009F768E">
        <w:trPr>
          <w:cantSplit/>
          <w:trHeight w:val="325"/>
        </w:trPr>
        <w:tc>
          <w:tcPr>
            <w:tcW w:w="3052" w:type="dxa"/>
            <w:gridSpan w:val="4"/>
            <w:tcBorders>
              <w:top w:val="single" w:sz="4" w:space="0" w:color="auto"/>
              <w:left w:val="single" w:sz="24" w:space="0" w:color="auto"/>
              <w:bottom w:val="single" w:sz="12" w:space="0" w:color="auto"/>
              <w:right w:val="single" w:sz="12" w:space="0" w:color="auto"/>
            </w:tcBorders>
          </w:tcPr>
          <w:p w:rsidR="009F768E" w:rsidRPr="00953ECE" w:rsidRDefault="009F768E" w:rsidP="00C168F4">
            <w:r w:rsidRPr="00611A6B">
              <w:t>výběrný</w:t>
            </w:r>
            <w:r w:rsidR="00092C1F">
              <w:t>, podrostní</w:t>
            </w:r>
          </w:p>
        </w:tc>
        <w:tc>
          <w:tcPr>
            <w:tcW w:w="2977" w:type="dxa"/>
            <w:gridSpan w:val="3"/>
            <w:tcBorders>
              <w:top w:val="single" w:sz="4" w:space="0" w:color="auto"/>
              <w:left w:val="single" w:sz="12" w:space="0" w:color="auto"/>
              <w:bottom w:val="single" w:sz="12" w:space="0" w:color="auto"/>
              <w:right w:val="single" w:sz="12" w:space="0" w:color="auto"/>
            </w:tcBorders>
          </w:tcPr>
          <w:p w:rsidR="009F768E" w:rsidRPr="009F768E" w:rsidRDefault="007D7B93" w:rsidP="00C168F4">
            <w:pPr>
              <w:rPr>
                <w:bCs/>
              </w:rPr>
            </w:pPr>
            <w:r>
              <w:rPr>
                <w:bCs/>
              </w:rPr>
              <w:t>podrostní, násečný</w:t>
            </w:r>
          </w:p>
        </w:tc>
        <w:tc>
          <w:tcPr>
            <w:tcW w:w="2978" w:type="dxa"/>
            <w:gridSpan w:val="2"/>
            <w:tcBorders>
              <w:top w:val="single" w:sz="4" w:space="0" w:color="auto"/>
              <w:left w:val="single" w:sz="12" w:space="0" w:color="auto"/>
              <w:bottom w:val="single" w:sz="12" w:space="0" w:color="auto"/>
              <w:right w:val="single" w:sz="24" w:space="0" w:color="auto"/>
            </w:tcBorders>
          </w:tcPr>
          <w:p w:rsidR="009F768E" w:rsidRDefault="009F768E" w:rsidP="00C168F4">
            <w:pPr>
              <w:rPr>
                <w:b/>
                <w:bCs/>
              </w:rPr>
            </w:pPr>
          </w:p>
        </w:tc>
      </w:tr>
      <w:tr w:rsidR="009F768E">
        <w:trPr>
          <w:cantSplit/>
          <w:trHeight w:val="206"/>
        </w:trPr>
        <w:tc>
          <w:tcPr>
            <w:tcW w:w="1500" w:type="dxa"/>
            <w:gridSpan w:val="2"/>
            <w:tcBorders>
              <w:top w:val="single" w:sz="12" w:space="0" w:color="auto"/>
              <w:left w:val="single" w:sz="24" w:space="0" w:color="auto"/>
              <w:bottom w:val="single" w:sz="4" w:space="0" w:color="auto"/>
              <w:right w:val="single" w:sz="8" w:space="0" w:color="auto"/>
            </w:tcBorders>
          </w:tcPr>
          <w:p w:rsidR="009F768E" w:rsidRDefault="009F768E" w:rsidP="00C168F4">
            <w:pPr>
              <w:rPr>
                <w:b/>
                <w:bCs/>
              </w:rPr>
            </w:pPr>
            <w:r>
              <w:rPr>
                <w:b/>
                <w:bCs/>
              </w:rPr>
              <w:t>Obmýtí</w:t>
            </w:r>
          </w:p>
        </w:tc>
        <w:tc>
          <w:tcPr>
            <w:tcW w:w="1552" w:type="dxa"/>
            <w:gridSpan w:val="2"/>
            <w:tcBorders>
              <w:top w:val="single" w:sz="12" w:space="0" w:color="auto"/>
              <w:left w:val="single" w:sz="8" w:space="0" w:color="auto"/>
              <w:bottom w:val="single" w:sz="4" w:space="0" w:color="auto"/>
              <w:right w:val="single" w:sz="12" w:space="0" w:color="auto"/>
            </w:tcBorders>
          </w:tcPr>
          <w:p w:rsidR="009F768E" w:rsidRDefault="009F768E" w:rsidP="00C168F4">
            <w:pPr>
              <w:rPr>
                <w:b/>
                <w:bCs/>
              </w:rPr>
            </w:pPr>
            <w:r>
              <w:rPr>
                <w:b/>
                <w:bCs/>
              </w:rPr>
              <w:t>Obnovní doba</w:t>
            </w:r>
          </w:p>
        </w:tc>
        <w:tc>
          <w:tcPr>
            <w:tcW w:w="1418" w:type="dxa"/>
            <w:tcBorders>
              <w:top w:val="single" w:sz="12" w:space="0" w:color="auto"/>
              <w:left w:val="single" w:sz="12" w:space="0" w:color="auto"/>
              <w:bottom w:val="single" w:sz="4" w:space="0" w:color="auto"/>
              <w:right w:val="single" w:sz="8" w:space="0" w:color="auto"/>
            </w:tcBorders>
          </w:tcPr>
          <w:p w:rsidR="009F768E" w:rsidRDefault="009F768E" w:rsidP="00C168F4">
            <w:pPr>
              <w:rPr>
                <w:b/>
                <w:bCs/>
              </w:rPr>
            </w:pPr>
            <w:r>
              <w:rPr>
                <w:b/>
                <w:bCs/>
              </w:rPr>
              <w:t>Obmýtí</w:t>
            </w:r>
          </w:p>
        </w:tc>
        <w:tc>
          <w:tcPr>
            <w:tcW w:w="1559" w:type="dxa"/>
            <w:gridSpan w:val="2"/>
            <w:tcBorders>
              <w:top w:val="single" w:sz="12" w:space="0" w:color="auto"/>
              <w:left w:val="single" w:sz="8" w:space="0" w:color="auto"/>
              <w:bottom w:val="single" w:sz="4" w:space="0" w:color="auto"/>
              <w:right w:val="single" w:sz="12" w:space="0" w:color="auto"/>
            </w:tcBorders>
          </w:tcPr>
          <w:p w:rsidR="009F768E" w:rsidRDefault="009F768E" w:rsidP="00C168F4">
            <w:pPr>
              <w:rPr>
                <w:b/>
                <w:bCs/>
              </w:rPr>
            </w:pPr>
            <w:r>
              <w:rPr>
                <w:b/>
                <w:bCs/>
              </w:rPr>
              <w:t>Obnovní doba</w:t>
            </w:r>
          </w:p>
        </w:tc>
        <w:tc>
          <w:tcPr>
            <w:tcW w:w="1476" w:type="dxa"/>
            <w:tcBorders>
              <w:top w:val="single" w:sz="12" w:space="0" w:color="auto"/>
              <w:left w:val="single" w:sz="12" w:space="0" w:color="auto"/>
              <w:bottom w:val="single" w:sz="4" w:space="0" w:color="auto"/>
              <w:right w:val="single" w:sz="8" w:space="0" w:color="auto"/>
            </w:tcBorders>
          </w:tcPr>
          <w:p w:rsidR="009F768E" w:rsidRDefault="009F768E" w:rsidP="00C168F4">
            <w:pPr>
              <w:rPr>
                <w:b/>
                <w:bCs/>
              </w:rPr>
            </w:pPr>
            <w:r>
              <w:rPr>
                <w:b/>
                <w:bCs/>
              </w:rPr>
              <w:t>Obmýtí</w:t>
            </w:r>
          </w:p>
        </w:tc>
        <w:tc>
          <w:tcPr>
            <w:tcW w:w="1502" w:type="dxa"/>
            <w:tcBorders>
              <w:top w:val="single" w:sz="12" w:space="0" w:color="auto"/>
              <w:left w:val="single" w:sz="8" w:space="0" w:color="auto"/>
              <w:bottom w:val="single" w:sz="4" w:space="0" w:color="auto"/>
              <w:right w:val="single" w:sz="24" w:space="0" w:color="auto"/>
            </w:tcBorders>
          </w:tcPr>
          <w:p w:rsidR="009F768E" w:rsidRDefault="009F768E" w:rsidP="00C168F4">
            <w:pPr>
              <w:rPr>
                <w:b/>
                <w:bCs/>
              </w:rPr>
            </w:pPr>
            <w:r>
              <w:rPr>
                <w:b/>
                <w:bCs/>
              </w:rPr>
              <w:t>Obnovní doba</w:t>
            </w:r>
          </w:p>
        </w:tc>
      </w:tr>
      <w:tr w:rsidR="009F768E">
        <w:trPr>
          <w:cantSplit/>
          <w:trHeight w:val="373"/>
        </w:trPr>
        <w:tc>
          <w:tcPr>
            <w:tcW w:w="1500" w:type="dxa"/>
            <w:gridSpan w:val="2"/>
            <w:tcBorders>
              <w:top w:val="single" w:sz="4" w:space="0" w:color="auto"/>
              <w:left w:val="single" w:sz="24" w:space="0" w:color="auto"/>
              <w:bottom w:val="single" w:sz="8" w:space="0" w:color="auto"/>
              <w:right w:val="single" w:sz="8" w:space="0" w:color="auto"/>
            </w:tcBorders>
          </w:tcPr>
          <w:p w:rsidR="009F768E" w:rsidRPr="00611A6B" w:rsidRDefault="00092C1F" w:rsidP="00C168F4">
            <w:pPr>
              <w:rPr>
                <w:bCs/>
              </w:rPr>
            </w:pPr>
            <w:r>
              <w:rPr>
                <w:bCs/>
              </w:rPr>
              <w:t>fyzický věk</w:t>
            </w:r>
          </w:p>
        </w:tc>
        <w:tc>
          <w:tcPr>
            <w:tcW w:w="1552" w:type="dxa"/>
            <w:gridSpan w:val="2"/>
            <w:tcBorders>
              <w:top w:val="single" w:sz="4" w:space="0" w:color="auto"/>
              <w:left w:val="single" w:sz="8" w:space="0" w:color="auto"/>
              <w:bottom w:val="single" w:sz="8" w:space="0" w:color="auto"/>
              <w:right w:val="single" w:sz="12" w:space="0" w:color="auto"/>
            </w:tcBorders>
          </w:tcPr>
          <w:p w:rsidR="009F768E" w:rsidRPr="00611A6B" w:rsidRDefault="009F768E" w:rsidP="00C168F4">
            <w:pPr>
              <w:rPr>
                <w:bCs/>
              </w:rPr>
            </w:pPr>
            <w:r w:rsidRPr="00611A6B">
              <w:rPr>
                <w:bCs/>
              </w:rPr>
              <w:t>nepřetržitá</w:t>
            </w:r>
          </w:p>
        </w:tc>
        <w:tc>
          <w:tcPr>
            <w:tcW w:w="1418" w:type="dxa"/>
            <w:tcBorders>
              <w:top w:val="single" w:sz="4" w:space="0" w:color="auto"/>
              <w:left w:val="single" w:sz="12" w:space="0" w:color="auto"/>
              <w:bottom w:val="single" w:sz="8" w:space="0" w:color="auto"/>
              <w:right w:val="single" w:sz="8" w:space="0" w:color="auto"/>
            </w:tcBorders>
          </w:tcPr>
          <w:p w:rsidR="009F768E" w:rsidRPr="009F768E" w:rsidRDefault="00092C1F" w:rsidP="00C168F4">
            <w:pPr>
              <w:rPr>
                <w:bCs/>
              </w:rPr>
            </w:pPr>
            <w:r>
              <w:rPr>
                <w:bCs/>
              </w:rPr>
              <w:t>fyzický věk</w:t>
            </w:r>
          </w:p>
        </w:tc>
        <w:tc>
          <w:tcPr>
            <w:tcW w:w="1559" w:type="dxa"/>
            <w:gridSpan w:val="2"/>
            <w:tcBorders>
              <w:top w:val="single" w:sz="4" w:space="0" w:color="auto"/>
              <w:left w:val="single" w:sz="8" w:space="0" w:color="auto"/>
              <w:bottom w:val="single" w:sz="8" w:space="0" w:color="auto"/>
              <w:right w:val="single" w:sz="12" w:space="0" w:color="auto"/>
            </w:tcBorders>
          </w:tcPr>
          <w:p w:rsidR="009F768E" w:rsidRPr="009F768E" w:rsidRDefault="00092C1F" w:rsidP="00C168F4">
            <w:pPr>
              <w:rPr>
                <w:bCs/>
              </w:rPr>
            </w:pPr>
            <w:r>
              <w:rPr>
                <w:bCs/>
              </w:rPr>
              <w:t>nepřetržitá</w:t>
            </w:r>
          </w:p>
        </w:tc>
        <w:tc>
          <w:tcPr>
            <w:tcW w:w="1476" w:type="dxa"/>
            <w:tcBorders>
              <w:top w:val="single" w:sz="4" w:space="0" w:color="auto"/>
              <w:left w:val="single" w:sz="12" w:space="0" w:color="auto"/>
              <w:bottom w:val="single" w:sz="8" w:space="0" w:color="auto"/>
              <w:right w:val="single" w:sz="8" w:space="0" w:color="auto"/>
            </w:tcBorders>
          </w:tcPr>
          <w:p w:rsidR="009F768E" w:rsidRDefault="009F768E" w:rsidP="00C168F4">
            <w:pPr>
              <w:rPr>
                <w:b/>
                <w:bCs/>
              </w:rPr>
            </w:pPr>
          </w:p>
        </w:tc>
        <w:tc>
          <w:tcPr>
            <w:tcW w:w="1502" w:type="dxa"/>
            <w:tcBorders>
              <w:top w:val="single" w:sz="4" w:space="0" w:color="auto"/>
              <w:left w:val="single" w:sz="8" w:space="0" w:color="auto"/>
              <w:bottom w:val="single" w:sz="8" w:space="0" w:color="auto"/>
              <w:right w:val="single" w:sz="24" w:space="0" w:color="auto"/>
            </w:tcBorders>
          </w:tcPr>
          <w:p w:rsidR="009F768E" w:rsidRDefault="009F768E" w:rsidP="00C168F4">
            <w:pPr>
              <w:rPr>
                <w:b/>
                <w:bCs/>
              </w:rPr>
            </w:pPr>
          </w:p>
        </w:tc>
      </w:tr>
      <w:tr w:rsidR="009F768E">
        <w:trPr>
          <w:cantSplit/>
          <w:trHeight w:val="165"/>
        </w:trPr>
        <w:tc>
          <w:tcPr>
            <w:tcW w:w="9007" w:type="dxa"/>
            <w:gridSpan w:val="9"/>
            <w:tcBorders>
              <w:top w:val="double" w:sz="12" w:space="0" w:color="auto"/>
              <w:left w:val="single" w:sz="24" w:space="0" w:color="auto"/>
              <w:bottom w:val="single" w:sz="8" w:space="0" w:color="auto"/>
              <w:right w:val="single" w:sz="24" w:space="0" w:color="auto"/>
            </w:tcBorders>
          </w:tcPr>
          <w:p w:rsidR="009F768E" w:rsidRDefault="009F768E" w:rsidP="00C168F4">
            <w:pPr>
              <w:rPr>
                <w:b/>
                <w:bCs/>
              </w:rPr>
            </w:pPr>
            <w:r>
              <w:rPr>
                <w:b/>
                <w:bCs/>
              </w:rPr>
              <w:t>Dlouhodobý cíl péče o lesní porosty</w:t>
            </w:r>
          </w:p>
        </w:tc>
      </w:tr>
      <w:tr w:rsidR="009F768E">
        <w:trPr>
          <w:cantSplit/>
          <w:trHeight w:val="343"/>
        </w:trPr>
        <w:tc>
          <w:tcPr>
            <w:tcW w:w="9007" w:type="dxa"/>
            <w:gridSpan w:val="9"/>
            <w:tcBorders>
              <w:top w:val="single" w:sz="12" w:space="0" w:color="auto"/>
              <w:left w:val="single" w:sz="24" w:space="0" w:color="auto"/>
              <w:bottom w:val="double" w:sz="12" w:space="0" w:color="auto"/>
              <w:right w:val="single" w:sz="24" w:space="0" w:color="auto"/>
            </w:tcBorders>
          </w:tcPr>
          <w:p w:rsidR="00BE5ECA" w:rsidRPr="00BE5ECA" w:rsidRDefault="00BE5ECA" w:rsidP="00BE5ECA">
            <w:pPr>
              <w:jc w:val="both"/>
              <w:rPr>
                <w:rFonts w:ascii="Arial" w:hAnsi="Arial"/>
                <w:b/>
                <w:snapToGrid w:val="0"/>
                <w:sz w:val="16"/>
              </w:rPr>
            </w:pPr>
            <w:r w:rsidRPr="00BE5ECA">
              <w:rPr>
                <w:rFonts w:ascii="Arial" w:hAnsi="Arial"/>
                <w:b/>
                <w:snapToGrid w:val="0"/>
                <w:sz w:val="16"/>
              </w:rPr>
              <w:t>A:</w:t>
            </w:r>
          </w:p>
          <w:p w:rsidR="009F768E" w:rsidRDefault="000E0688" w:rsidP="00BE5ECA">
            <w:pPr>
              <w:jc w:val="both"/>
              <w:rPr>
                <w:rFonts w:ascii="Arial" w:hAnsi="Arial"/>
                <w:snapToGrid w:val="0"/>
                <w:sz w:val="16"/>
              </w:rPr>
            </w:pPr>
            <w:r w:rsidRPr="000E0688">
              <w:rPr>
                <w:rFonts w:ascii="Arial" w:hAnsi="Arial"/>
                <w:snapToGrid w:val="0"/>
                <w:sz w:val="16"/>
              </w:rPr>
              <w:t>Převod BO a SM monokultur na les s druhovou skladbou bližší přirozené. V listnatém podrostu vhodná redukce hustých nárostů HB, KR. Strmé kamenité svahy ponechat po dobu platnosti tohoto plánu péče bez zásahu.</w:t>
            </w:r>
          </w:p>
          <w:p w:rsidR="00BE5ECA" w:rsidRPr="00BE5ECA" w:rsidRDefault="00BE5ECA" w:rsidP="00BE5ECA">
            <w:pPr>
              <w:jc w:val="both"/>
              <w:rPr>
                <w:rFonts w:ascii="Arial" w:hAnsi="Arial"/>
                <w:b/>
                <w:snapToGrid w:val="0"/>
                <w:sz w:val="16"/>
              </w:rPr>
            </w:pPr>
            <w:r w:rsidRPr="00BE5ECA">
              <w:rPr>
                <w:rFonts w:ascii="Arial" w:hAnsi="Arial"/>
                <w:b/>
                <w:snapToGrid w:val="0"/>
                <w:sz w:val="16"/>
              </w:rPr>
              <w:t>B:</w:t>
            </w:r>
          </w:p>
          <w:p w:rsidR="00BE5ECA" w:rsidRPr="000E0688" w:rsidRDefault="00BE5ECA" w:rsidP="00BE5ECA">
            <w:pPr>
              <w:jc w:val="both"/>
              <w:rPr>
                <w:rFonts w:ascii="Arial" w:hAnsi="Arial"/>
                <w:snapToGrid w:val="0"/>
                <w:sz w:val="16"/>
              </w:rPr>
            </w:pPr>
            <w:r w:rsidRPr="00BD598B">
              <w:rPr>
                <w:rFonts w:ascii="Arial" w:hAnsi="Arial"/>
                <w:snapToGrid w:val="0"/>
                <w:sz w:val="16"/>
              </w:rPr>
              <w:t>Převod SM monokultur na les s druhovou skladbou bližší přirozené.</w:t>
            </w:r>
          </w:p>
        </w:tc>
      </w:tr>
      <w:tr w:rsidR="009F768E">
        <w:trPr>
          <w:cantSplit/>
          <w:trHeight w:val="139"/>
        </w:trPr>
        <w:tc>
          <w:tcPr>
            <w:tcW w:w="9007" w:type="dxa"/>
            <w:gridSpan w:val="9"/>
            <w:tcBorders>
              <w:top w:val="double" w:sz="12" w:space="0" w:color="auto"/>
              <w:left w:val="single" w:sz="24" w:space="0" w:color="auto"/>
              <w:bottom w:val="single" w:sz="8" w:space="0" w:color="auto"/>
              <w:right w:val="single" w:sz="24" w:space="0" w:color="auto"/>
            </w:tcBorders>
          </w:tcPr>
          <w:p w:rsidR="009F768E" w:rsidRDefault="009F768E" w:rsidP="00BE5ECA">
            <w:pPr>
              <w:jc w:val="both"/>
              <w:rPr>
                <w:b/>
                <w:bCs/>
              </w:rPr>
            </w:pPr>
            <w:r>
              <w:rPr>
                <w:b/>
                <w:bCs/>
              </w:rPr>
              <w:t>Způsob obnovy a obnovní postup, včetně doporučených technologi</w:t>
            </w:r>
            <w:r w:rsidR="000E1877">
              <w:rPr>
                <w:b/>
                <w:bCs/>
              </w:rPr>
              <w:t>í</w:t>
            </w:r>
          </w:p>
        </w:tc>
      </w:tr>
      <w:tr w:rsidR="009F768E">
        <w:trPr>
          <w:cantSplit/>
          <w:trHeight w:val="617"/>
        </w:trPr>
        <w:tc>
          <w:tcPr>
            <w:tcW w:w="9007" w:type="dxa"/>
            <w:gridSpan w:val="9"/>
            <w:tcBorders>
              <w:top w:val="single" w:sz="12" w:space="0" w:color="auto"/>
              <w:left w:val="single" w:sz="24" w:space="0" w:color="auto"/>
              <w:bottom w:val="single" w:sz="8" w:space="0" w:color="auto"/>
              <w:right w:val="single" w:sz="24" w:space="0" w:color="auto"/>
            </w:tcBorders>
          </w:tcPr>
          <w:p w:rsidR="000008D5" w:rsidRPr="000008D5" w:rsidRDefault="000008D5" w:rsidP="00C168F4">
            <w:pPr>
              <w:rPr>
                <w:rFonts w:ascii="Arial" w:hAnsi="Arial"/>
                <w:b/>
                <w:snapToGrid w:val="0"/>
                <w:color w:val="000000"/>
                <w:sz w:val="16"/>
              </w:rPr>
            </w:pPr>
            <w:r w:rsidRPr="000008D5">
              <w:rPr>
                <w:rFonts w:ascii="Arial" w:hAnsi="Arial"/>
                <w:b/>
                <w:snapToGrid w:val="0"/>
                <w:color w:val="000000"/>
                <w:sz w:val="16"/>
              </w:rPr>
              <w:t>A:</w:t>
            </w:r>
          </w:p>
          <w:p w:rsidR="009F768E" w:rsidRDefault="000E0688" w:rsidP="000008D5">
            <w:pPr>
              <w:jc w:val="both"/>
              <w:rPr>
                <w:rFonts w:ascii="Arial" w:hAnsi="Arial"/>
                <w:snapToGrid w:val="0"/>
                <w:color w:val="000000"/>
                <w:sz w:val="16"/>
              </w:rPr>
            </w:pPr>
            <w:r w:rsidRPr="000E0688">
              <w:rPr>
                <w:rFonts w:ascii="Arial" w:hAnsi="Arial"/>
                <w:snapToGrid w:val="0"/>
                <w:color w:val="000000"/>
                <w:sz w:val="16"/>
              </w:rPr>
              <w:t xml:space="preserve">Maloplošný podrostní způsob. Clonná seč v BO pro podporu listnatého podrostu, ve strukturálně bohatších partiích výběr jednotlivých stromů. Na kamenitých lokalitách BO ponechat. Nepřístupné lokality ponechat </w:t>
            </w:r>
            <w:r>
              <w:rPr>
                <w:rFonts w:ascii="Arial" w:hAnsi="Arial"/>
                <w:snapToGrid w:val="0"/>
                <w:color w:val="000000"/>
                <w:sz w:val="16"/>
              </w:rPr>
              <w:t>bez zásahu</w:t>
            </w:r>
            <w:r w:rsidRPr="000E0688">
              <w:rPr>
                <w:rFonts w:ascii="Arial" w:hAnsi="Arial"/>
                <w:snapToGrid w:val="0"/>
                <w:color w:val="000000"/>
                <w:sz w:val="16"/>
              </w:rPr>
              <w:t xml:space="preserve">. </w:t>
            </w:r>
            <w:r>
              <w:rPr>
                <w:rFonts w:ascii="Arial" w:hAnsi="Arial"/>
                <w:snapToGrid w:val="0"/>
                <w:color w:val="000000"/>
                <w:sz w:val="16"/>
              </w:rPr>
              <w:t>Č</w:t>
            </w:r>
            <w:r w:rsidRPr="000E0688">
              <w:rPr>
                <w:rFonts w:ascii="Arial" w:hAnsi="Arial"/>
                <w:snapToGrid w:val="0"/>
                <w:color w:val="000000"/>
                <w:sz w:val="16"/>
              </w:rPr>
              <w:t>ást hmoty ponechat jako výstavky, souše ponechat nastojato k zetlení v</w:t>
            </w:r>
            <w:r w:rsidR="00BF676C">
              <w:rPr>
                <w:rFonts w:ascii="Arial" w:hAnsi="Arial"/>
                <w:snapToGrid w:val="0"/>
                <w:color w:val="000000"/>
                <w:sz w:val="16"/>
              </w:rPr>
              <w:t> </w:t>
            </w:r>
            <w:r w:rsidRPr="000E0688">
              <w:rPr>
                <w:rFonts w:ascii="Arial" w:hAnsi="Arial"/>
                <w:snapToGrid w:val="0"/>
                <w:color w:val="000000"/>
                <w:sz w:val="16"/>
              </w:rPr>
              <w:t>porostu</w:t>
            </w:r>
            <w:r w:rsidR="00BF676C">
              <w:rPr>
                <w:rFonts w:ascii="Arial" w:hAnsi="Arial"/>
                <w:snapToGrid w:val="0"/>
                <w:color w:val="000000"/>
                <w:sz w:val="16"/>
              </w:rPr>
              <w:t>, stejně tak</w:t>
            </w:r>
            <w:r w:rsidR="00A701C7">
              <w:rPr>
                <w:rFonts w:ascii="Arial" w:hAnsi="Arial"/>
                <w:snapToGrid w:val="0"/>
                <w:color w:val="000000"/>
                <w:sz w:val="16"/>
              </w:rPr>
              <w:t xml:space="preserve"> těženou </w:t>
            </w:r>
            <w:r w:rsidR="00BF676C">
              <w:rPr>
                <w:rFonts w:ascii="Arial" w:hAnsi="Arial"/>
                <w:snapToGrid w:val="0"/>
                <w:color w:val="000000"/>
                <w:sz w:val="16"/>
              </w:rPr>
              <w:t>listnatou dřevní hmotu.</w:t>
            </w:r>
            <w:r w:rsidR="00BF676C" w:rsidRPr="00BD598B">
              <w:rPr>
                <w:rFonts w:ascii="Arial" w:hAnsi="Arial"/>
                <w:snapToGrid w:val="0"/>
                <w:color w:val="000000"/>
                <w:sz w:val="16"/>
              </w:rPr>
              <w:t xml:space="preserve"> Vytěženou dřevní hmotu odstraňovat bezprostředně po zásahu mimo ZCHÚ.</w:t>
            </w:r>
          </w:p>
          <w:p w:rsidR="00A701C7" w:rsidRPr="000008D5" w:rsidRDefault="000008D5" w:rsidP="000008D5">
            <w:pPr>
              <w:jc w:val="both"/>
              <w:rPr>
                <w:rFonts w:ascii="Arial" w:hAnsi="Arial"/>
                <w:b/>
                <w:snapToGrid w:val="0"/>
                <w:color w:val="000000"/>
                <w:sz w:val="16"/>
              </w:rPr>
            </w:pPr>
            <w:r w:rsidRPr="000008D5">
              <w:rPr>
                <w:rFonts w:ascii="Arial" w:hAnsi="Arial"/>
                <w:b/>
                <w:snapToGrid w:val="0"/>
                <w:color w:val="000000"/>
                <w:sz w:val="16"/>
              </w:rPr>
              <w:t>B:</w:t>
            </w:r>
          </w:p>
          <w:p w:rsidR="000008D5" w:rsidRDefault="000008D5" w:rsidP="000008D5">
            <w:pPr>
              <w:jc w:val="both"/>
              <w:rPr>
                <w:rFonts w:ascii="Arial" w:hAnsi="Arial"/>
                <w:snapToGrid w:val="0"/>
                <w:color w:val="000000"/>
                <w:sz w:val="16"/>
              </w:rPr>
            </w:pPr>
            <w:r w:rsidRPr="00BD598B">
              <w:rPr>
                <w:rFonts w:ascii="Arial" w:hAnsi="Arial"/>
                <w:snapToGrid w:val="0"/>
                <w:sz w:val="16"/>
              </w:rPr>
              <w:t>Obnova násekem. Zalesnit MZD (BK, KL, příp. JD), vysazovat do předsunutých pruhů či skupin nebo na zastíněný okraj náseku. Využít zmlazení MZD, při nezdaru doplnit umělou obnovou KL, BK. Na místech bez zmlazení je možné využít podsadbu JD, BK. Na prudkých svazích část vytěžené hmoty ponechat v porostu.</w:t>
            </w:r>
          </w:p>
          <w:p w:rsidR="000008D5" w:rsidRPr="00A701C7" w:rsidRDefault="000008D5" w:rsidP="00C168F4">
            <w:pPr>
              <w:rPr>
                <w:rFonts w:ascii="Arial" w:hAnsi="Arial"/>
                <w:snapToGrid w:val="0"/>
                <w:color w:val="000000"/>
                <w:sz w:val="16"/>
              </w:rPr>
            </w:pPr>
          </w:p>
        </w:tc>
      </w:tr>
      <w:tr w:rsidR="009F768E">
        <w:trPr>
          <w:cantSplit/>
          <w:trHeight w:val="180"/>
        </w:trPr>
        <w:tc>
          <w:tcPr>
            <w:tcW w:w="9007" w:type="dxa"/>
            <w:gridSpan w:val="9"/>
            <w:tcBorders>
              <w:top w:val="double" w:sz="12" w:space="0" w:color="auto"/>
              <w:left w:val="single" w:sz="24" w:space="0" w:color="auto"/>
              <w:bottom w:val="single" w:sz="8" w:space="0" w:color="auto"/>
              <w:right w:val="single" w:sz="24" w:space="0" w:color="auto"/>
            </w:tcBorders>
          </w:tcPr>
          <w:p w:rsidR="009F768E" w:rsidRDefault="009F768E" w:rsidP="00C168F4">
            <w:pPr>
              <w:rPr>
                <w:b/>
                <w:bCs/>
              </w:rPr>
            </w:pPr>
            <w:r>
              <w:rPr>
                <w:b/>
                <w:bCs/>
              </w:rPr>
              <w:t>Způsob zalesnění, stanovení druhů a procento melioračních a zpevňujících dřevin při obnově porostu</w:t>
            </w:r>
          </w:p>
        </w:tc>
      </w:tr>
      <w:tr w:rsidR="009F768E">
        <w:trPr>
          <w:cantSplit/>
          <w:trHeight w:val="505"/>
        </w:trPr>
        <w:tc>
          <w:tcPr>
            <w:tcW w:w="9007" w:type="dxa"/>
            <w:gridSpan w:val="9"/>
            <w:tcBorders>
              <w:top w:val="single" w:sz="12" w:space="0" w:color="auto"/>
              <w:left w:val="single" w:sz="24" w:space="0" w:color="auto"/>
              <w:bottom w:val="single" w:sz="12" w:space="0" w:color="auto"/>
              <w:right w:val="single" w:sz="24" w:space="0" w:color="auto"/>
            </w:tcBorders>
          </w:tcPr>
          <w:p w:rsidR="00887982" w:rsidRPr="00887982" w:rsidRDefault="00887982" w:rsidP="00C168F4">
            <w:pPr>
              <w:rPr>
                <w:rFonts w:ascii="Arial" w:hAnsi="Arial"/>
                <w:b/>
                <w:sz w:val="16"/>
              </w:rPr>
            </w:pPr>
            <w:r w:rsidRPr="00887982">
              <w:rPr>
                <w:rFonts w:ascii="Arial" w:hAnsi="Arial"/>
                <w:b/>
                <w:sz w:val="16"/>
              </w:rPr>
              <w:t>A:</w:t>
            </w:r>
          </w:p>
          <w:p w:rsidR="009F768E" w:rsidRPr="00E4075B" w:rsidRDefault="009F768E" w:rsidP="00C168F4">
            <w:pPr>
              <w:rPr>
                <w:rFonts w:ascii="Arial" w:hAnsi="Arial"/>
                <w:sz w:val="16"/>
              </w:rPr>
            </w:pPr>
            <w:r w:rsidRPr="00E866D7">
              <w:rPr>
                <w:rFonts w:ascii="Arial" w:hAnsi="Arial"/>
                <w:sz w:val="16"/>
              </w:rPr>
              <w:t>MZD</w:t>
            </w:r>
            <w:r>
              <w:rPr>
                <w:rFonts w:ascii="Arial" w:hAnsi="Arial"/>
                <w:sz w:val="16"/>
              </w:rPr>
              <w:t xml:space="preserve"> </w:t>
            </w:r>
            <w:smartTag w:uri="urn:schemas-microsoft-com:office:smarttags" w:element="metricconverter">
              <w:smartTagPr>
                <w:attr w:name="ProductID" w:val="2C"/>
              </w:smartTagPr>
              <w:r w:rsidR="000E0688">
                <w:rPr>
                  <w:rFonts w:ascii="Arial" w:hAnsi="Arial"/>
                  <w:sz w:val="16"/>
                </w:rPr>
                <w:t>2C</w:t>
              </w:r>
            </w:smartTag>
            <w:r w:rsidR="000E0688">
              <w:rPr>
                <w:rFonts w:ascii="Arial" w:hAnsi="Arial"/>
                <w:sz w:val="16"/>
              </w:rPr>
              <w:t xml:space="preserve">, 2K – 30% - </w:t>
            </w:r>
            <w:r w:rsidR="000E0688" w:rsidRPr="000E0688">
              <w:rPr>
                <w:rFonts w:ascii="Arial" w:hAnsi="Arial"/>
                <w:sz w:val="16"/>
              </w:rPr>
              <w:t>BK, LP, HB, BR, JD, DB</w:t>
            </w:r>
            <w:r w:rsidRPr="00E4075B">
              <w:rPr>
                <w:rFonts w:ascii="Arial" w:hAnsi="Arial"/>
                <w:sz w:val="16"/>
              </w:rPr>
              <w:t xml:space="preserve">                                                                  </w:t>
            </w:r>
          </w:p>
          <w:p w:rsidR="009F768E" w:rsidRDefault="009F768E" w:rsidP="00C168F4">
            <w:pPr>
              <w:rPr>
                <w:rFonts w:ascii="Arial" w:hAnsi="Arial"/>
                <w:sz w:val="16"/>
              </w:rPr>
            </w:pPr>
            <w:r>
              <w:rPr>
                <w:rFonts w:ascii="Arial" w:hAnsi="Arial"/>
                <w:sz w:val="16"/>
              </w:rPr>
              <w:t xml:space="preserve">MZD </w:t>
            </w:r>
            <w:r w:rsidR="000E0688">
              <w:rPr>
                <w:rFonts w:ascii="Arial" w:hAnsi="Arial"/>
                <w:sz w:val="16"/>
              </w:rPr>
              <w:t xml:space="preserve">2S, 2B – 30% - </w:t>
            </w:r>
            <w:r w:rsidR="000E0688" w:rsidRPr="000E0688">
              <w:rPr>
                <w:rFonts w:ascii="Arial" w:hAnsi="Arial"/>
                <w:sz w:val="16"/>
              </w:rPr>
              <w:t>BK, LP, JV, HB, JS, JL, JD, BRK, BB, TS, DB</w:t>
            </w:r>
          </w:p>
          <w:p w:rsidR="000E0688" w:rsidRDefault="000E0688" w:rsidP="00C168F4">
            <w:pPr>
              <w:rPr>
                <w:rFonts w:ascii="Arial" w:hAnsi="Arial"/>
                <w:sz w:val="16"/>
              </w:rPr>
            </w:pPr>
            <w:r>
              <w:rPr>
                <w:rFonts w:ascii="Arial" w:hAnsi="Arial"/>
                <w:sz w:val="16"/>
              </w:rPr>
              <w:t xml:space="preserve">MZD 3S, 3H – 25% - </w:t>
            </w:r>
            <w:r w:rsidRPr="000E0688">
              <w:rPr>
                <w:rFonts w:ascii="Arial" w:hAnsi="Arial"/>
                <w:sz w:val="16"/>
              </w:rPr>
              <w:t>DB, BK, LP, JD, JV, JS, JL, HB, TR</w:t>
            </w:r>
          </w:p>
          <w:p w:rsidR="00F441AA" w:rsidRDefault="00F441AA" w:rsidP="00F441AA">
            <w:pPr>
              <w:spacing w:before="120"/>
              <w:jc w:val="both"/>
              <w:rPr>
                <w:rFonts w:ascii="Arial" w:hAnsi="Arial"/>
                <w:sz w:val="16"/>
              </w:rPr>
            </w:pPr>
            <w:r w:rsidRPr="000E0688">
              <w:rPr>
                <w:rFonts w:ascii="Arial" w:hAnsi="Arial"/>
                <w:snapToGrid w:val="0"/>
                <w:color w:val="000000"/>
                <w:sz w:val="16"/>
              </w:rPr>
              <w:t>Možnosti přirozené obnovy průměrné, maximálně využít přirozené obnovy i ostatních cílových dřevin. Umělou obnovou doplnit málo zastoupené cílové dřeviny, možnost i podsadeb. Použít jen autochtonní materiál.</w:t>
            </w:r>
          </w:p>
          <w:p w:rsidR="00887982" w:rsidRPr="00887982" w:rsidRDefault="00887982" w:rsidP="00C168F4">
            <w:pPr>
              <w:rPr>
                <w:rFonts w:ascii="Arial" w:hAnsi="Arial"/>
                <w:b/>
                <w:sz w:val="16"/>
              </w:rPr>
            </w:pPr>
            <w:r w:rsidRPr="00887982">
              <w:rPr>
                <w:rFonts w:ascii="Arial" w:hAnsi="Arial"/>
                <w:b/>
                <w:sz w:val="16"/>
              </w:rPr>
              <w:t>B:</w:t>
            </w:r>
          </w:p>
          <w:p w:rsidR="00887982" w:rsidRPr="00463936" w:rsidRDefault="00887982" w:rsidP="00887982">
            <w:pPr>
              <w:rPr>
                <w:rFonts w:ascii="Arial" w:hAnsi="Arial"/>
                <w:sz w:val="16"/>
              </w:rPr>
            </w:pPr>
            <w:r>
              <w:rPr>
                <w:rFonts w:ascii="Arial" w:hAnsi="Arial"/>
                <w:sz w:val="16"/>
              </w:rPr>
              <w:t xml:space="preserve">MZD 3S – 20% - </w:t>
            </w:r>
            <w:r w:rsidRPr="00463936">
              <w:rPr>
                <w:rFonts w:ascii="Arial" w:hAnsi="Arial"/>
                <w:sz w:val="16"/>
              </w:rPr>
              <w:t xml:space="preserve">BK, JD, LP, JV, JS, JL, DB, HB, TR                     </w:t>
            </w:r>
          </w:p>
          <w:p w:rsidR="00887982" w:rsidRPr="00EE7BC5" w:rsidRDefault="00887982" w:rsidP="00887982">
            <w:pPr>
              <w:rPr>
                <w:rFonts w:ascii="Arial" w:hAnsi="Arial"/>
                <w:sz w:val="16"/>
              </w:rPr>
            </w:pPr>
            <w:r w:rsidRPr="00E866D7">
              <w:rPr>
                <w:rFonts w:ascii="Arial" w:hAnsi="Arial"/>
                <w:sz w:val="16"/>
              </w:rPr>
              <w:t>MZD</w:t>
            </w:r>
            <w:r>
              <w:rPr>
                <w:rFonts w:ascii="Arial" w:hAnsi="Arial"/>
                <w:sz w:val="16"/>
              </w:rPr>
              <w:t xml:space="preserve"> 3D – 30% - </w:t>
            </w:r>
            <w:r w:rsidRPr="00EE7BC5">
              <w:rPr>
                <w:rFonts w:ascii="Arial" w:hAnsi="Arial"/>
                <w:sz w:val="16"/>
              </w:rPr>
              <w:t xml:space="preserve">BK, JD, LP, DB                                       </w:t>
            </w:r>
          </w:p>
          <w:p w:rsidR="00887982" w:rsidRPr="00463936" w:rsidRDefault="00887982" w:rsidP="00887982">
            <w:pPr>
              <w:rPr>
                <w:rFonts w:ascii="Arial" w:hAnsi="Arial"/>
                <w:sz w:val="16"/>
              </w:rPr>
            </w:pPr>
            <w:r w:rsidRPr="00E866D7">
              <w:rPr>
                <w:rFonts w:ascii="Arial" w:hAnsi="Arial"/>
                <w:sz w:val="16"/>
              </w:rPr>
              <w:t>MZD</w:t>
            </w:r>
            <w:r>
              <w:rPr>
                <w:rFonts w:ascii="Arial" w:hAnsi="Arial"/>
                <w:sz w:val="16"/>
              </w:rPr>
              <w:t xml:space="preserve"> 3K – 30% - </w:t>
            </w:r>
            <w:r w:rsidRPr="00463936">
              <w:rPr>
                <w:rFonts w:ascii="Arial" w:hAnsi="Arial"/>
                <w:sz w:val="16"/>
              </w:rPr>
              <w:t>BK, JD, LP, DB</w:t>
            </w:r>
          </w:p>
          <w:p w:rsidR="00887982" w:rsidRPr="000E0688" w:rsidRDefault="00F441AA" w:rsidP="00F441AA">
            <w:pPr>
              <w:spacing w:before="120"/>
              <w:jc w:val="both"/>
              <w:rPr>
                <w:rFonts w:ascii="Arial" w:hAnsi="Arial"/>
                <w:sz w:val="16"/>
              </w:rPr>
            </w:pPr>
            <w:r>
              <w:rPr>
                <w:rFonts w:ascii="Arial" w:hAnsi="Arial"/>
                <w:snapToGrid w:val="0"/>
                <w:sz w:val="16"/>
              </w:rPr>
              <w:t xml:space="preserve">Možnosti přirozené obnovy omezené, využít podsadby. </w:t>
            </w:r>
            <w:r w:rsidRPr="00BD598B">
              <w:rPr>
                <w:rFonts w:ascii="Arial" w:hAnsi="Arial"/>
                <w:snapToGrid w:val="0"/>
                <w:sz w:val="16"/>
              </w:rPr>
              <w:t>Umělá obnova ručně, sadbou jamkovou nebo štěrbinovou. Zalesnění dřevin CDS prostokořennými sazenicemi, na obtížněji zalesnitelné plochy krytokořenná sadba. Vhodné i poloodrostky a odrostky, možná je i síje.</w:t>
            </w:r>
          </w:p>
          <w:p w:rsidR="009F768E" w:rsidRPr="000E0688" w:rsidRDefault="009F768E" w:rsidP="00C168F4">
            <w:pPr>
              <w:rPr>
                <w:rFonts w:ascii="Arial" w:hAnsi="Arial"/>
                <w:snapToGrid w:val="0"/>
                <w:color w:val="000000"/>
                <w:sz w:val="16"/>
              </w:rPr>
            </w:pPr>
          </w:p>
        </w:tc>
      </w:tr>
    </w:tbl>
    <w:p w:rsidR="00003897" w:rsidRDefault="00003897">
      <w:r>
        <w:br w:type="page"/>
      </w:r>
    </w:p>
    <w:tbl>
      <w:tblPr>
        <w:tblW w:w="0" w:type="auto"/>
        <w:tblBorders>
          <w:top w:val="single" w:sz="18" w:space="0" w:color="auto"/>
          <w:left w:val="single" w:sz="18" w:space="0" w:color="auto"/>
          <w:bottom w:val="single" w:sz="18" w:space="0" w:color="auto"/>
          <w:right w:val="single" w:sz="18" w:space="0" w:color="auto"/>
        </w:tblBorders>
        <w:tblLayout w:type="fixed"/>
        <w:tblCellMar>
          <w:left w:w="71" w:type="dxa"/>
          <w:right w:w="71" w:type="dxa"/>
        </w:tblCellMar>
        <w:tblLook w:val="0000" w:firstRow="0" w:lastRow="0" w:firstColumn="0" w:lastColumn="0" w:noHBand="0" w:noVBand="0"/>
      </w:tblPr>
      <w:tblGrid>
        <w:gridCol w:w="2411"/>
        <w:gridCol w:w="1800"/>
        <w:gridCol w:w="4796"/>
      </w:tblGrid>
      <w:tr w:rsidR="009F768E">
        <w:trPr>
          <w:cantSplit/>
          <w:trHeight w:val="38"/>
        </w:trPr>
        <w:tc>
          <w:tcPr>
            <w:tcW w:w="9007" w:type="dxa"/>
            <w:gridSpan w:val="3"/>
            <w:tcBorders>
              <w:top w:val="single" w:sz="12" w:space="0" w:color="auto"/>
              <w:left w:val="single" w:sz="24" w:space="0" w:color="auto"/>
              <w:bottom w:val="nil"/>
              <w:right w:val="single" w:sz="24" w:space="0" w:color="auto"/>
            </w:tcBorders>
          </w:tcPr>
          <w:p w:rsidR="009F768E" w:rsidRDefault="009F768E" w:rsidP="00C168F4">
            <w:pPr>
              <w:rPr>
                <w:b/>
                <w:bCs/>
              </w:rPr>
            </w:pPr>
            <w:r>
              <w:rPr>
                <w:b/>
                <w:bCs/>
              </w:rPr>
              <w:lastRenderedPageBreak/>
              <w:t>Dřeviny uplatňované při zalesnění za použití umělé obnovy (%)</w:t>
            </w:r>
          </w:p>
        </w:tc>
      </w:tr>
      <w:tr w:rsidR="009F768E" w:rsidTr="00003897">
        <w:trPr>
          <w:cantSplit/>
          <w:trHeight w:val="38"/>
        </w:trPr>
        <w:tc>
          <w:tcPr>
            <w:tcW w:w="2411" w:type="dxa"/>
            <w:tcBorders>
              <w:top w:val="single" w:sz="12" w:space="0" w:color="auto"/>
              <w:left w:val="single" w:sz="24" w:space="0" w:color="auto"/>
              <w:bottom w:val="single" w:sz="12" w:space="0" w:color="auto"/>
              <w:right w:val="single" w:sz="2" w:space="0" w:color="auto"/>
            </w:tcBorders>
          </w:tcPr>
          <w:p w:rsidR="009F768E" w:rsidRDefault="009F768E" w:rsidP="00C168F4">
            <w:pPr>
              <w:rPr>
                <w:b/>
                <w:bCs/>
              </w:rPr>
            </w:pPr>
            <w:r>
              <w:rPr>
                <w:b/>
                <w:bCs/>
              </w:rPr>
              <w:t>SLT</w:t>
            </w:r>
          </w:p>
        </w:tc>
        <w:tc>
          <w:tcPr>
            <w:tcW w:w="1800" w:type="dxa"/>
            <w:tcBorders>
              <w:top w:val="single" w:sz="12" w:space="0" w:color="auto"/>
              <w:left w:val="single" w:sz="2" w:space="0" w:color="auto"/>
              <w:bottom w:val="single" w:sz="8" w:space="0" w:color="auto"/>
              <w:right w:val="single" w:sz="8" w:space="0" w:color="auto"/>
            </w:tcBorders>
          </w:tcPr>
          <w:p w:rsidR="009F768E" w:rsidRDefault="009F768E" w:rsidP="00C168F4">
            <w:pPr>
              <w:rPr>
                <w:b/>
                <w:bCs/>
              </w:rPr>
            </w:pPr>
            <w:r>
              <w:rPr>
                <w:b/>
                <w:bCs/>
              </w:rPr>
              <w:t>druh dřeviny</w:t>
            </w:r>
          </w:p>
        </w:tc>
        <w:tc>
          <w:tcPr>
            <w:tcW w:w="4796" w:type="dxa"/>
            <w:tcBorders>
              <w:top w:val="single" w:sz="12" w:space="0" w:color="auto"/>
              <w:left w:val="single" w:sz="8" w:space="0" w:color="auto"/>
              <w:bottom w:val="single" w:sz="8" w:space="0" w:color="auto"/>
              <w:right w:val="single" w:sz="24" w:space="0" w:color="auto"/>
            </w:tcBorders>
          </w:tcPr>
          <w:p w:rsidR="009F768E" w:rsidRDefault="009F768E" w:rsidP="00C168F4">
            <w:pPr>
              <w:rPr>
                <w:b/>
                <w:bCs/>
              </w:rPr>
            </w:pPr>
            <w:r>
              <w:rPr>
                <w:b/>
                <w:bCs/>
              </w:rPr>
              <w:t>komentář k způsobu použití dřeviny při umělé obnově</w:t>
            </w:r>
          </w:p>
        </w:tc>
      </w:tr>
      <w:tr w:rsidR="00003897" w:rsidTr="00003897">
        <w:trPr>
          <w:cantSplit/>
          <w:trHeight w:val="549"/>
        </w:trPr>
        <w:tc>
          <w:tcPr>
            <w:tcW w:w="2411" w:type="dxa"/>
            <w:tcBorders>
              <w:top w:val="single" w:sz="12" w:space="0" w:color="auto"/>
              <w:left w:val="single" w:sz="24" w:space="0" w:color="auto"/>
              <w:bottom w:val="double" w:sz="12" w:space="0" w:color="auto"/>
              <w:right w:val="single" w:sz="2" w:space="0" w:color="auto"/>
            </w:tcBorders>
          </w:tcPr>
          <w:p w:rsidR="00003897" w:rsidRDefault="00003897" w:rsidP="006E0796">
            <w:pPr>
              <w:rPr>
                <w:b/>
              </w:rPr>
            </w:pPr>
            <w:r w:rsidRPr="00884113">
              <w:rPr>
                <w:b/>
              </w:rPr>
              <w:t>A:</w:t>
            </w:r>
          </w:p>
          <w:p w:rsidR="00003897" w:rsidRPr="00003897" w:rsidRDefault="00003897" w:rsidP="006E0796">
            <w:r w:rsidRPr="00003897">
              <w:t>2C, 2K, 2S, 2B, 3S, 3H</w:t>
            </w:r>
            <w:r>
              <w:t>, 3K</w:t>
            </w:r>
          </w:p>
          <w:p w:rsidR="00003897" w:rsidRPr="00884113" w:rsidRDefault="00003897" w:rsidP="006E0796">
            <w:pPr>
              <w:rPr>
                <w:b/>
              </w:rPr>
            </w:pPr>
            <w:r w:rsidRPr="00884113">
              <w:rPr>
                <w:b/>
              </w:rPr>
              <w:t>B:</w:t>
            </w:r>
          </w:p>
          <w:p w:rsidR="00003897" w:rsidRDefault="00003897" w:rsidP="006E0796">
            <w:r>
              <w:t>3S, 3D, 3K</w:t>
            </w:r>
          </w:p>
        </w:tc>
        <w:tc>
          <w:tcPr>
            <w:tcW w:w="1800" w:type="dxa"/>
            <w:tcBorders>
              <w:top w:val="single" w:sz="12" w:space="0" w:color="auto"/>
              <w:left w:val="single" w:sz="2" w:space="0" w:color="auto"/>
              <w:bottom w:val="double" w:sz="12" w:space="0" w:color="auto"/>
              <w:right w:val="single" w:sz="2" w:space="0" w:color="auto"/>
            </w:tcBorders>
          </w:tcPr>
          <w:p w:rsidR="00003897" w:rsidRDefault="00003897" w:rsidP="006E0796"/>
          <w:p w:rsidR="00003897" w:rsidRDefault="00003897" w:rsidP="006E0796">
            <w:r>
              <w:t>DB, BK, LP, BO</w:t>
            </w:r>
          </w:p>
          <w:p w:rsidR="00003897" w:rsidRDefault="00003897" w:rsidP="006E0796"/>
          <w:p w:rsidR="00003897" w:rsidRDefault="00003897" w:rsidP="006E0796">
            <w:r>
              <w:t>BK, KL, JD</w:t>
            </w:r>
          </w:p>
        </w:tc>
        <w:tc>
          <w:tcPr>
            <w:tcW w:w="4796" w:type="dxa"/>
            <w:tcBorders>
              <w:top w:val="single" w:sz="12" w:space="0" w:color="auto"/>
              <w:left w:val="single" w:sz="2" w:space="0" w:color="auto"/>
              <w:bottom w:val="double" w:sz="12" w:space="0" w:color="auto"/>
              <w:right w:val="single" w:sz="24" w:space="0" w:color="auto"/>
            </w:tcBorders>
          </w:tcPr>
          <w:p w:rsidR="00003897" w:rsidRDefault="00003897" w:rsidP="006E0796">
            <w:pPr>
              <w:rPr>
                <w:rFonts w:ascii="Arial" w:hAnsi="Arial"/>
                <w:snapToGrid w:val="0"/>
                <w:color w:val="000000"/>
                <w:sz w:val="16"/>
              </w:rPr>
            </w:pPr>
          </w:p>
          <w:p w:rsidR="00003897" w:rsidRDefault="00003897" w:rsidP="006E0796">
            <w:pPr>
              <w:rPr>
                <w:rFonts w:ascii="Arial" w:hAnsi="Arial"/>
                <w:snapToGrid w:val="0"/>
                <w:color w:val="000000"/>
                <w:sz w:val="16"/>
              </w:rPr>
            </w:pPr>
          </w:p>
          <w:p w:rsidR="00003897" w:rsidRDefault="00003897" w:rsidP="006E0796">
            <w:pPr>
              <w:jc w:val="both"/>
              <w:rPr>
                <w:rFonts w:ascii="Arial" w:hAnsi="Arial"/>
                <w:snapToGrid w:val="0"/>
                <w:color w:val="000000"/>
              </w:rPr>
            </w:pPr>
            <w:r w:rsidRPr="00884113">
              <w:rPr>
                <w:rFonts w:ascii="Arial" w:hAnsi="Arial"/>
                <w:snapToGrid w:val="0"/>
                <w:color w:val="000000"/>
              </w:rPr>
              <w:t>krytokořenné sazenice se skupinovým míšením, pouze v případě neúspěchu přirozeného zmlazení</w:t>
            </w:r>
          </w:p>
          <w:p w:rsidR="00003897" w:rsidRDefault="00003897" w:rsidP="006E0796">
            <w:pPr>
              <w:jc w:val="both"/>
              <w:rPr>
                <w:rFonts w:ascii="Arial" w:hAnsi="Arial"/>
                <w:snapToGrid w:val="0"/>
                <w:color w:val="000000"/>
              </w:rPr>
            </w:pPr>
          </w:p>
          <w:p w:rsidR="00003897" w:rsidRDefault="00003897" w:rsidP="006E0796">
            <w:pPr>
              <w:jc w:val="both"/>
              <w:rPr>
                <w:b/>
                <w:bCs/>
              </w:rPr>
            </w:pPr>
          </w:p>
        </w:tc>
      </w:tr>
      <w:tr w:rsidR="009F768E">
        <w:trPr>
          <w:cantSplit/>
          <w:trHeight w:val="149"/>
        </w:trPr>
        <w:tc>
          <w:tcPr>
            <w:tcW w:w="9007" w:type="dxa"/>
            <w:gridSpan w:val="3"/>
            <w:tcBorders>
              <w:top w:val="double" w:sz="12" w:space="0" w:color="auto"/>
              <w:left w:val="single" w:sz="24" w:space="0" w:color="auto"/>
              <w:bottom w:val="single" w:sz="12" w:space="0" w:color="auto"/>
              <w:right w:val="single" w:sz="24" w:space="0" w:color="auto"/>
            </w:tcBorders>
          </w:tcPr>
          <w:p w:rsidR="009F768E" w:rsidRDefault="009F768E" w:rsidP="00C168F4">
            <w:pPr>
              <w:rPr>
                <w:b/>
                <w:bCs/>
              </w:rPr>
            </w:pPr>
            <w:r>
              <w:rPr>
                <w:b/>
                <w:bCs/>
              </w:rPr>
              <w:t>Péče o nálety, nárosty a kultury a výchova porostů, včetně doporučených technologií</w:t>
            </w:r>
          </w:p>
        </w:tc>
      </w:tr>
      <w:tr w:rsidR="009F768E">
        <w:trPr>
          <w:cantSplit/>
          <w:trHeight w:hRule="exact" w:val="6"/>
        </w:trPr>
        <w:tc>
          <w:tcPr>
            <w:tcW w:w="9007" w:type="dxa"/>
            <w:gridSpan w:val="3"/>
            <w:tcBorders>
              <w:top w:val="single" w:sz="12" w:space="0" w:color="auto"/>
              <w:left w:val="single" w:sz="12" w:space="0" w:color="auto"/>
              <w:bottom w:val="single" w:sz="8" w:space="0" w:color="auto"/>
              <w:right w:val="single" w:sz="24" w:space="0" w:color="auto"/>
            </w:tcBorders>
          </w:tcPr>
          <w:p w:rsidR="009F768E" w:rsidRDefault="009F768E" w:rsidP="00C168F4">
            <w:pPr>
              <w:rPr>
                <w:b/>
                <w:bCs/>
              </w:rPr>
            </w:pPr>
          </w:p>
        </w:tc>
      </w:tr>
      <w:tr w:rsidR="009F768E">
        <w:trPr>
          <w:cantSplit/>
          <w:trHeight w:val="549"/>
        </w:trPr>
        <w:tc>
          <w:tcPr>
            <w:tcW w:w="9007" w:type="dxa"/>
            <w:gridSpan w:val="3"/>
            <w:tcBorders>
              <w:top w:val="single" w:sz="8" w:space="0" w:color="auto"/>
              <w:left w:val="single" w:sz="24" w:space="0" w:color="auto"/>
              <w:bottom w:val="double" w:sz="12" w:space="0" w:color="auto"/>
              <w:right w:val="single" w:sz="24" w:space="0" w:color="auto"/>
            </w:tcBorders>
          </w:tcPr>
          <w:p w:rsidR="00D94277" w:rsidRPr="00D94277" w:rsidRDefault="00D94277" w:rsidP="00C168F4">
            <w:pPr>
              <w:rPr>
                <w:rFonts w:ascii="Arial" w:hAnsi="Arial"/>
                <w:b/>
                <w:snapToGrid w:val="0"/>
                <w:color w:val="000000"/>
                <w:sz w:val="16"/>
              </w:rPr>
            </w:pPr>
            <w:r w:rsidRPr="00D94277">
              <w:rPr>
                <w:rFonts w:ascii="Arial" w:hAnsi="Arial"/>
                <w:b/>
                <w:snapToGrid w:val="0"/>
                <w:color w:val="000000"/>
                <w:sz w:val="16"/>
              </w:rPr>
              <w:t>A:</w:t>
            </w:r>
          </w:p>
          <w:p w:rsidR="009F768E" w:rsidRDefault="000E0688" w:rsidP="00C168F4">
            <w:pPr>
              <w:rPr>
                <w:rFonts w:ascii="Arial" w:hAnsi="Arial"/>
                <w:snapToGrid w:val="0"/>
                <w:color w:val="000000"/>
                <w:sz w:val="16"/>
              </w:rPr>
            </w:pPr>
            <w:r w:rsidRPr="00BD598B">
              <w:rPr>
                <w:rFonts w:ascii="Arial" w:hAnsi="Arial"/>
                <w:snapToGrid w:val="0"/>
                <w:color w:val="000000"/>
                <w:sz w:val="16"/>
              </w:rPr>
              <w:t>U výsadeb dřevin CDS mechanická ochrana proti zvěři. Důsledné oplocování těžebních prvků. Možná je individuální ochrana, pro zmlazení pod porostem použít nátěry. Proti buřeni ochrana ožínáním či ošlapáváním.</w:t>
            </w:r>
          </w:p>
          <w:p w:rsidR="00953ECE" w:rsidRPr="00953ECE" w:rsidRDefault="00953ECE" w:rsidP="00953ECE">
            <w:pPr>
              <w:rPr>
                <w:rFonts w:ascii="Arial" w:hAnsi="Arial"/>
                <w:snapToGrid w:val="0"/>
                <w:color w:val="000000"/>
                <w:sz w:val="16"/>
              </w:rPr>
            </w:pPr>
            <w:r>
              <w:rPr>
                <w:rFonts w:ascii="Arial" w:hAnsi="Arial"/>
                <w:snapToGrid w:val="0"/>
                <w:color w:val="000000"/>
                <w:sz w:val="16"/>
              </w:rPr>
              <w:t>Výchovu porostů z</w:t>
            </w:r>
            <w:r w:rsidRPr="00953ECE">
              <w:rPr>
                <w:rFonts w:ascii="Arial" w:hAnsi="Arial"/>
                <w:snapToGrid w:val="0"/>
                <w:color w:val="000000"/>
                <w:sz w:val="16"/>
              </w:rPr>
              <w:t>aměř</w:t>
            </w:r>
            <w:r>
              <w:rPr>
                <w:rFonts w:ascii="Arial" w:hAnsi="Arial"/>
                <w:snapToGrid w:val="0"/>
                <w:color w:val="000000"/>
                <w:sz w:val="16"/>
              </w:rPr>
              <w:t>it</w:t>
            </w:r>
            <w:r w:rsidRPr="00953ECE">
              <w:rPr>
                <w:rFonts w:ascii="Arial" w:hAnsi="Arial"/>
                <w:snapToGrid w:val="0"/>
                <w:color w:val="000000"/>
                <w:sz w:val="16"/>
              </w:rPr>
              <w:t xml:space="preserve"> na změnu druhové skladby; maximální podpora dřevin CDS.</w:t>
            </w:r>
          </w:p>
          <w:p w:rsidR="00953ECE" w:rsidRPr="00953ECE" w:rsidRDefault="00953ECE" w:rsidP="00953ECE">
            <w:pPr>
              <w:rPr>
                <w:rFonts w:ascii="Arial" w:hAnsi="Arial"/>
                <w:snapToGrid w:val="0"/>
                <w:color w:val="000000"/>
                <w:sz w:val="16"/>
              </w:rPr>
            </w:pPr>
            <w:r w:rsidRPr="00953ECE">
              <w:rPr>
                <w:rFonts w:ascii="Arial" w:hAnsi="Arial"/>
                <w:snapToGrid w:val="0"/>
                <w:color w:val="000000"/>
                <w:sz w:val="16"/>
              </w:rPr>
              <w:t>První zásahy provádět v úrovni a nadúrovni odstraněním netvárných (předrostlíků a obrostlíků) a poškozených jedinců, podpora vtroušených cílových dřevin.</w:t>
            </w:r>
          </w:p>
          <w:p w:rsidR="00953ECE" w:rsidRDefault="00953ECE" w:rsidP="00953ECE">
            <w:pPr>
              <w:rPr>
                <w:rFonts w:ascii="Arial" w:hAnsi="Arial"/>
                <w:snapToGrid w:val="0"/>
                <w:color w:val="000000"/>
                <w:sz w:val="16"/>
              </w:rPr>
            </w:pPr>
            <w:r>
              <w:rPr>
                <w:rFonts w:ascii="Arial" w:hAnsi="Arial"/>
                <w:snapToGrid w:val="0"/>
                <w:color w:val="000000"/>
                <w:sz w:val="16"/>
              </w:rPr>
              <w:t>U dospívajících porostů k</w:t>
            </w:r>
            <w:r w:rsidRPr="00953ECE">
              <w:rPr>
                <w:rFonts w:ascii="Arial" w:hAnsi="Arial"/>
                <w:snapToGrid w:val="0"/>
                <w:color w:val="000000"/>
                <w:sz w:val="16"/>
              </w:rPr>
              <w:t>ladné úrovňové zásahy. Jednotlivý výběr za účelem strukturální diferenciace.</w:t>
            </w:r>
          </w:p>
          <w:p w:rsidR="00D94277" w:rsidRPr="00D94277" w:rsidRDefault="00D94277" w:rsidP="00953ECE">
            <w:pPr>
              <w:rPr>
                <w:rFonts w:ascii="Arial" w:hAnsi="Arial"/>
                <w:b/>
                <w:snapToGrid w:val="0"/>
                <w:color w:val="000000"/>
                <w:sz w:val="16"/>
              </w:rPr>
            </w:pPr>
            <w:r w:rsidRPr="00D94277">
              <w:rPr>
                <w:rFonts w:ascii="Arial" w:hAnsi="Arial"/>
                <w:b/>
                <w:snapToGrid w:val="0"/>
                <w:color w:val="000000"/>
                <w:sz w:val="16"/>
              </w:rPr>
              <w:t>B:</w:t>
            </w:r>
          </w:p>
          <w:p w:rsidR="00D94277" w:rsidRDefault="00D94277" w:rsidP="00D94277">
            <w:pPr>
              <w:rPr>
                <w:rFonts w:ascii="Arial" w:hAnsi="Arial"/>
                <w:snapToGrid w:val="0"/>
                <w:color w:val="000000"/>
                <w:sz w:val="16"/>
              </w:rPr>
            </w:pPr>
            <w:r w:rsidRPr="00BD598B">
              <w:rPr>
                <w:rFonts w:ascii="Arial" w:hAnsi="Arial"/>
                <w:snapToGrid w:val="0"/>
                <w:color w:val="000000"/>
                <w:sz w:val="16"/>
              </w:rPr>
              <w:t>U výsadeb dřevin CDS mechanická ochrana proti zvěři. Důsledné oplocování těžebních prvků. Možná je individuální ochrana, pro zmlazení pod porostem použít nátěry. Proti buřeni ochrana ožínáním či ošlapáváním.</w:t>
            </w:r>
          </w:p>
          <w:p w:rsidR="00D94277" w:rsidRPr="00463936" w:rsidRDefault="00D94277" w:rsidP="00D94277">
            <w:pPr>
              <w:rPr>
                <w:rFonts w:ascii="Arial" w:hAnsi="Arial"/>
                <w:snapToGrid w:val="0"/>
                <w:color w:val="000000"/>
                <w:sz w:val="16"/>
              </w:rPr>
            </w:pPr>
            <w:r w:rsidRPr="00953ECE">
              <w:rPr>
                <w:rFonts w:ascii="Arial" w:hAnsi="Arial"/>
                <w:snapToGrid w:val="0"/>
                <w:color w:val="000000"/>
                <w:sz w:val="16"/>
              </w:rPr>
              <w:t xml:space="preserve">Výchova porostu se zaměřením </w:t>
            </w:r>
            <w:r>
              <w:rPr>
                <w:rFonts w:ascii="Arial" w:hAnsi="Arial"/>
                <w:snapToGrid w:val="0"/>
                <w:color w:val="000000"/>
                <w:sz w:val="16"/>
              </w:rPr>
              <w:t xml:space="preserve">na </w:t>
            </w:r>
            <w:r w:rsidRPr="00463936">
              <w:rPr>
                <w:rFonts w:ascii="Arial" w:hAnsi="Arial"/>
                <w:snapToGrid w:val="0"/>
                <w:color w:val="000000"/>
                <w:sz w:val="16"/>
              </w:rPr>
              <w:t>stabilitu porostu a změnu druhové skladby; maximální podpora dřevin CDS.</w:t>
            </w:r>
          </w:p>
          <w:p w:rsidR="00D94277" w:rsidRPr="00463936" w:rsidRDefault="00D94277" w:rsidP="00D94277">
            <w:pPr>
              <w:rPr>
                <w:rFonts w:ascii="Arial" w:hAnsi="Arial"/>
                <w:snapToGrid w:val="0"/>
                <w:color w:val="000000"/>
                <w:sz w:val="16"/>
              </w:rPr>
            </w:pPr>
            <w:r w:rsidRPr="00463936">
              <w:rPr>
                <w:rFonts w:ascii="Arial" w:hAnsi="Arial"/>
                <w:snapToGrid w:val="0"/>
                <w:color w:val="000000"/>
                <w:sz w:val="16"/>
              </w:rPr>
              <w:t>Intenzivní negativní výběr v podúrovni a úrovni, odstranění poškozených jedinců, podpora listnaté příměsi bez ohledu na kvalitu sortimentů, možnost vnášet dřeviny CDS podsadbami. Úprava druhové skladby ve prospěch dřevin CDS. U zdravotně poškozených porostů lze uvažovat o rekonstrukci, zalesnění dřevinami CDS.</w:t>
            </w:r>
          </w:p>
          <w:p w:rsidR="00D94277" w:rsidRPr="00953ECE" w:rsidRDefault="00D94277" w:rsidP="00D94277">
            <w:pPr>
              <w:rPr>
                <w:b/>
                <w:bCs/>
              </w:rPr>
            </w:pPr>
            <w:r w:rsidRPr="00463936">
              <w:rPr>
                <w:rFonts w:ascii="Arial" w:hAnsi="Arial"/>
                <w:snapToGrid w:val="0"/>
                <w:color w:val="000000"/>
                <w:sz w:val="16"/>
              </w:rPr>
              <w:t>Výchova ve starších porostech je kombinovaná ve prospěch cílových stromů, uvolňování MZD a při jejich dostatečné příměsi příprava na přirozenou obnovu dřevin CDS. Úrovňovými zásahy se podporují vybrané cílové stromy. Šetřit případné listnaté spodní patro i z výmladků.</w:t>
            </w:r>
          </w:p>
        </w:tc>
      </w:tr>
      <w:tr w:rsidR="009F768E">
        <w:trPr>
          <w:cantSplit/>
          <w:trHeight w:val="149"/>
        </w:trPr>
        <w:tc>
          <w:tcPr>
            <w:tcW w:w="9007" w:type="dxa"/>
            <w:gridSpan w:val="3"/>
            <w:tcBorders>
              <w:top w:val="double" w:sz="12" w:space="0" w:color="auto"/>
              <w:left w:val="single" w:sz="24" w:space="0" w:color="auto"/>
              <w:bottom w:val="single" w:sz="8" w:space="0" w:color="auto"/>
              <w:right w:val="single" w:sz="24" w:space="0" w:color="auto"/>
            </w:tcBorders>
          </w:tcPr>
          <w:p w:rsidR="009F768E" w:rsidRDefault="009F768E" w:rsidP="00C168F4">
            <w:pPr>
              <w:rPr>
                <w:b/>
                <w:bCs/>
              </w:rPr>
            </w:pPr>
            <w:r>
              <w:rPr>
                <w:b/>
                <w:bCs/>
              </w:rPr>
              <w:t>Opatření ochrany lesa včetně doporučených technologií</w:t>
            </w:r>
          </w:p>
        </w:tc>
      </w:tr>
      <w:tr w:rsidR="009F768E">
        <w:trPr>
          <w:cantSplit/>
          <w:trHeight w:hRule="exact" w:val="6"/>
        </w:trPr>
        <w:tc>
          <w:tcPr>
            <w:tcW w:w="9007" w:type="dxa"/>
            <w:gridSpan w:val="3"/>
            <w:tcBorders>
              <w:top w:val="single" w:sz="8" w:space="0" w:color="auto"/>
              <w:left w:val="single" w:sz="12" w:space="0" w:color="auto"/>
              <w:bottom w:val="single" w:sz="8" w:space="0" w:color="auto"/>
              <w:right w:val="single" w:sz="24" w:space="0" w:color="auto"/>
            </w:tcBorders>
          </w:tcPr>
          <w:p w:rsidR="009F768E" w:rsidRDefault="009F768E" w:rsidP="00C168F4">
            <w:pPr>
              <w:rPr>
                <w:b/>
                <w:bCs/>
              </w:rPr>
            </w:pPr>
          </w:p>
        </w:tc>
      </w:tr>
      <w:tr w:rsidR="009F768E">
        <w:trPr>
          <w:cantSplit/>
          <w:trHeight w:val="593"/>
        </w:trPr>
        <w:tc>
          <w:tcPr>
            <w:tcW w:w="9007" w:type="dxa"/>
            <w:gridSpan w:val="3"/>
            <w:tcBorders>
              <w:top w:val="single" w:sz="8" w:space="0" w:color="auto"/>
              <w:left w:val="single" w:sz="24" w:space="0" w:color="auto"/>
              <w:bottom w:val="double" w:sz="4" w:space="0" w:color="auto"/>
              <w:right w:val="single" w:sz="24" w:space="0" w:color="auto"/>
            </w:tcBorders>
          </w:tcPr>
          <w:p w:rsidR="009F768E" w:rsidRDefault="009F768E" w:rsidP="00C168F4">
            <w:pPr>
              <w:rPr>
                <w:b/>
                <w:bCs/>
              </w:rPr>
            </w:pPr>
            <w:r w:rsidRPr="00BD598B">
              <w:rPr>
                <w:rFonts w:ascii="Arial" w:hAnsi="Arial"/>
                <w:snapToGrid w:val="0"/>
                <w:color w:val="000000"/>
                <w:sz w:val="16"/>
              </w:rPr>
              <w:t xml:space="preserve">Ohrožení suchem, na prudkých svazích půda ohrožena erozí – udržovat vhodný zápoj a půdní kryt. </w:t>
            </w:r>
            <w:r>
              <w:rPr>
                <w:rFonts w:ascii="Arial" w:hAnsi="Arial"/>
                <w:snapToGrid w:val="0"/>
                <w:color w:val="000000"/>
                <w:sz w:val="16"/>
              </w:rPr>
              <w:t>K</w:t>
            </w:r>
            <w:r w:rsidRPr="00BD598B">
              <w:rPr>
                <w:rFonts w:ascii="Arial" w:hAnsi="Arial"/>
                <w:snapToGrid w:val="0"/>
                <w:color w:val="000000"/>
                <w:sz w:val="16"/>
              </w:rPr>
              <w:t>eřové patro</w:t>
            </w:r>
            <w:r>
              <w:rPr>
                <w:rFonts w:ascii="Arial" w:hAnsi="Arial"/>
                <w:snapToGrid w:val="0"/>
                <w:color w:val="000000"/>
                <w:sz w:val="16"/>
              </w:rPr>
              <w:t xml:space="preserve"> chránit, redukovat jen v odůvodněných případech</w:t>
            </w:r>
            <w:r w:rsidR="00BF676C">
              <w:rPr>
                <w:rFonts w:ascii="Arial" w:hAnsi="Arial"/>
                <w:snapToGrid w:val="0"/>
                <w:color w:val="000000"/>
                <w:sz w:val="16"/>
              </w:rPr>
              <w:t>.</w:t>
            </w:r>
            <w:r w:rsidRPr="00BD598B">
              <w:rPr>
                <w:rFonts w:ascii="Arial" w:hAnsi="Arial"/>
                <w:snapToGrid w:val="0"/>
                <w:color w:val="000000"/>
                <w:sz w:val="16"/>
              </w:rPr>
              <w:t xml:space="preserve"> Neodstraňovat doupné stromy, listnaté souše, vývraty a zlomy s výjimkou pokácení nebezpečných jedinců podél lesních komunikací. </w:t>
            </w:r>
          </w:p>
        </w:tc>
      </w:tr>
      <w:tr w:rsidR="009F768E">
        <w:trPr>
          <w:cantSplit/>
          <w:trHeight w:val="231"/>
        </w:trPr>
        <w:tc>
          <w:tcPr>
            <w:tcW w:w="9007" w:type="dxa"/>
            <w:gridSpan w:val="3"/>
            <w:tcBorders>
              <w:top w:val="double" w:sz="12" w:space="0" w:color="auto"/>
              <w:left w:val="single" w:sz="24" w:space="0" w:color="auto"/>
              <w:bottom w:val="single" w:sz="12" w:space="0" w:color="auto"/>
              <w:right w:val="single" w:sz="24" w:space="0" w:color="auto"/>
            </w:tcBorders>
          </w:tcPr>
          <w:p w:rsidR="009F768E" w:rsidRDefault="009F768E" w:rsidP="00C168F4">
            <w:pPr>
              <w:rPr>
                <w:b/>
                <w:bCs/>
              </w:rPr>
            </w:pPr>
            <w:r>
              <w:rPr>
                <w:b/>
                <w:bCs/>
              </w:rPr>
              <w:t>Provádění nahodilých těžeb včetně doporučených technologií</w:t>
            </w:r>
          </w:p>
        </w:tc>
      </w:tr>
      <w:tr w:rsidR="009F768E">
        <w:trPr>
          <w:cantSplit/>
          <w:trHeight w:val="309"/>
        </w:trPr>
        <w:tc>
          <w:tcPr>
            <w:tcW w:w="9007" w:type="dxa"/>
            <w:gridSpan w:val="3"/>
            <w:tcBorders>
              <w:top w:val="single" w:sz="12" w:space="0" w:color="auto"/>
              <w:left w:val="single" w:sz="24" w:space="0" w:color="auto"/>
              <w:bottom w:val="double" w:sz="12" w:space="0" w:color="auto"/>
              <w:right w:val="single" w:sz="24" w:space="0" w:color="auto"/>
            </w:tcBorders>
          </w:tcPr>
          <w:p w:rsidR="009F768E" w:rsidRDefault="009F768E" w:rsidP="00C168F4">
            <w:pPr>
              <w:rPr>
                <w:b/>
                <w:bCs/>
              </w:rPr>
            </w:pPr>
            <w:r w:rsidRPr="00BD598B">
              <w:rPr>
                <w:rFonts w:ascii="Arial" w:hAnsi="Arial"/>
                <w:snapToGrid w:val="0"/>
                <w:color w:val="000000"/>
                <w:sz w:val="16"/>
              </w:rPr>
              <w:t xml:space="preserve">Nahodilá těžba SM, MD a BO </w:t>
            </w:r>
            <w:r>
              <w:rPr>
                <w:rFonts w:ascii="Arial" w:hAnsi="Arial"/>
                <w:snapToGrid w:val="0"/>
                <w:color w:val="000000"/>
                <w:sz w:val="16"/>
              </w:rPr>
              <w:t>je možná</w:t>
            </w:r>
            <w:r w:rsidRPr="00BD598B">
              <w:rPr>
                <w:rFonts w:ascii="Arial" w:hAnsi="Arial"/>
                <w:snapToGrid w:val="0"/>
                <w:color w:val="000000"/>
                <w:sz w:val="16"/>
              </w:rPr>
              <w:t>.</w:t>
            </w:r>
            <w:r>
              <w:rPr>
                <w:rFonts w:ascii="Arial" w:hAnsi="Arial"/>
                <w:snapToGrid w:val="0"/>
                <w:color w:val="000000"/>
                <w:sz w:val="16"/>
              </w:rPr>
              <w:t xml:space="preserve"> V nepřístupných polohách dřevo ponechat, jinak </w:t>
            </w:r>
            <w:r w:rsidRPr="00BD598B">
              <w:rPr>
                <w:rFonts w:ascii="Arial" w:hAnsi="Arial"/>
                <w:snapToGrid w:val="0"/>
                <w:color w:val="000000"/>
                <w:sz w:val="16"/>
              </w:rPr>
              <w:t>soustřeďování dříví lanovými systémy a vyklizovacím lanem, doplňkovým prostředkem je koňský potah.</w:t>
            </w:r>
          </w:p>
        </w:tc>
      </w:tr>
      <w:tr w:rsidR="009F768E">
        <w:trPr>
          <w:cantSplit/>
          <w:trHeight w:val="207"/>
        </w:trPr>
        <w:tc>
          <w:tcPr>
            <w:tcW w:w="9007" w:type="dxa"/>
            <w:gridSpan w:val="3"/>
            <w:tcBorders>
              <w:top w:val="double" w:sz="12" w:space="0" w:color="auto"/>
              <w:left w:val="single" w:sz="24" w:space="0" w:color="auto"/>
              <w:bottom w:val="single" w:sz="12" w:space="0" w:color="auto"/>
              <w:right w:val="single" w:sz="24" w:space="0" w:color="auto"/>
            </w:tcBorders>
          </w:tcPr>
          <w:p w:rsidR="009F768E" w:rsidRDefault="009F768E" w:rsidP="00C168F4">
            <w:pPr>
              <w:rPr>
                <w:b/>
                <w:bCs/>
              </w:rPr>
            </w:pPr>
            <w:r>
              <w:rPr>
                <w:b/>
                <w:bCs/>
              </w:rPr>
              <w:t>Poznámka</w:t>
            </w:r>
          </w:p>
        </w:tc>
      </w:tr>
      <w:tr w:rsidR="009F768E">
        <w:trPr>
          <w:cantSplit/>
          <w:trHeight w:val="324"/>
        </w:trPr>
        <w:tc>
          <w:tcPr>
            <w:tcW w:w="9007" w:type="dxa"/>
            <w:gridSpan w:val="3"/>
            <w:tcBorders>
              <w:top w:val="single" w:sz="12" w:space="0" w:color="auto"/>
              <w:left w:val="single" w:sz="24" w:space="0" w:color="auto"/>
              <w:bottom w:val="single" w:sz="24" w:space="0" w:color="auto"/>
              <w:right w:val="single" w:sz="24" w:space="0" w:color="auto"/>
            </w:tcBorders>
          </w:tcPr>
          <w:p w:rsidR="009F768E" w:rsidRDefault="009F768E" w:rsidP="00C168F4">
            <w:pPr>
              <w:rPr>
                <w:b/>
                <w:bCs/>
              </w:rPr>
            </w:pPr>
            <w:r w:rsidRPr="00BD598B">
              <w:rPr>
                <w:rFonts w:ascii="Arial" w:hAnsi="Arial"/>
                <w:snapToGrid w:val="0"/>
                <w:color w:val="000000"/>
                <w:sz w:val="16"/>
              </w:rPr>
              <w:t>Výstavba přibližovacích cest ve snadno erodovatelném terénu je nepřípustná.</w:t>
            </w:r>
          </w:p>
        </w:tc>
      </w:tr>
    </w:tbl>
    <w:p w:rsidR="00CC4A0D" w:rsidRPr="006D744C" w:rsidRDefault="00210236" w:rsidP="00CC4A0D">
      <w:pPr>
        <w:rPr>
          <w:b/>
          <w:sz w:val="24"/>
        </w:rPr>
      </w:pPr>
      <w:r>
        <w:rPr>
          <w:i/>
          <w:iCs/>
        </w:rPr>
        <w:br w:type="page"/>
      </w:r>
      <w:r w:rsidR="00CC4A0D" w:rsidRPr="00BD598B">
        <w:rPr>
          <w:b/>
          <w:sz w:val="24"/>
        </w:rPr>
        <w:lastRenderedPageBreak/>
        <w:t>b) péče o rybníky (nádrže) a vodní toky</w:t>
      </w:r>
      <w:bookmarkEnd w:id="133"/>
    </w:p>
    <w:p w:rsidR="00CC4A0D" w:rsidRPr="00ED40ED" w:rsidRDefault="00CC4A0D" w:rsidP="00CC4A0D">
      <w:pPr>
        <w:rPr>
          <w:sz w:val="24"/>
        </w:rPr>
      </w:pPr>
    </w:p>
    <w:p w:rsidR="00CC4A0D" w:rsidRDefault="00CC4A0D" w:rsidP="00CC4A0D">
      <w:pPr>
        <w:ind w:firstLine="708"/>
        <w:jc w:val="both"/>
        <w:rPr>
          <w:sz w:val="24"/>
          <w:szCs w:val="24"/>
        </w:rPr>
      </w:pPr>
      <w:r>
        <w:rPr>
          <w:sz w:val="24"/>
          <w:szCs w:val="24"/>
        </w:rPr>
        <w:t>Pozemek p.č.</w:t>
      </w:r>
      <w:r w:rsidR="0001293B">
        <w:rPr>
          <w:sz w:val="24"/>
          <w:szCs w:val="24"/>
        </w:rPr>
        <w:t xml:space="preserve"> </w:t>
      </w:r>
      <w:r>
        <w:rPr>
          <w:sz w:val="24"/>
          <w:szCs w:val="24"/>
        </w:rPr>
        <w:t>1698 (dolní část Albertových skal) je veden v katastru nemovitostí jako vodní plocha. Vzhledem k</w:t>
      </w:r>
      <w:r w:rsidR="0001293B">
        <w:rPr>
          <w:sz w:val="24"/>
          <w:szCs w:val="24"/>
        </w:rPr>
        <w:t>e</w:t>
      </w:r>
      <w:r>
        <w:rPr>
          <w:sz w:val="24"/>
          <w:szCs w:val="24"/>
        </w:rPr>
        <w:t xml:space="preserve"> skutečnému stavu pozemku je </w:t>
      </w:r>
      <w:r w:rsidR="0001293B">
        <w:rPr>
          <w:sz w:val="24"/>
          <w:szCs w:val="24"/>
        </w:rPr>
        <w:t xml:space="preserve">však </w:t>
      </w:r>
      <w:r>
        <w:rPr>
          <w:sz w:val="24"/>
          <w:szCs w:val="24"/>
        </w:rPr>
        <w:t>uveden v následující kapitole – nelesní pozemky.</w:t>
      </w:r>
    </w:p>
    <w:p w:rsidR="00CC4A0D" w:rsidRPr="00ED40ED" w:rsidRDefault="00CC4A0D" w:rsidP="00CC4A0D">
      <w:pPr>
        <w:rPr>
          <w:sz w:val="24"/>
        </w:rPr>
      </w:pPr>
    </w:p>
    <w:p w:rsidR="00CC4A0D" w:rsidRPr="006D744C" w:rsidRDefault="00CC4A0D" w:rsidP="00CC4A0D">
      <w:pPr>
        <w:rPr>
          <w:b/>
          <w:sz w:val="24"/>
        </w:rPr>
      </w:pPr>
      <w:bookmarkStart w:id="134" w:name="_Toc283910615"/>
      <w:r w:rsidRPr="006D744C">
        <w:rPr>
          <w:b/>
          <w:sz w:val="24"/>
        </w:rPr>
        <w:t>c) péče o nelesní pozemky</w:t>
      </w:r>
      <w:bookmarkEnd w:id="134"/>
    </w:p>
    <w:p w:rsidR="00CC4A0D" w:rsidRDefault="00CC4A0D" w:rsidP="00CC4A0D">
      <w:pPr>
        <w:rPr>
          <w:sz w:val="24"/>
        </w:rPr>
      </w:pPr>
    </w:p>
    <w:p w:rsidR="00CC4A0D" w:rsidRDefault="00CC4A0D" w:rsidP="00CC4A0D">
      <w:pPr>
        <w:ind w:firstLine="708"/>
        <w:jc w:val="both"/>
        <w:rPr>
          <w:sz w:val="24"/>
          <w:szCs w:val="24"/>
        </w:rPr>
      </w:pPr>
      <w:r>
        <w:rPr>
          <w:sz w:val="24"/>
          <w:szCs w:val="24"/>
        </w:rPr>
        <w:t>Nelesními pozemky v této kapitole charakterizujeme plochu dolní části Albertových skal (p.č.</w:t>
      </w:r>
      <w:r w:rsidR="0001293B">
        <w:rPr>
          <w:sz w:val="24"/>
          <w:szCs w:val="24"/>
        </w:rPr>
        <w:t xml:space="preserve"> </w:t>
      </w:r>
      <w:r>
        <w:rPr>
          <w:sz w:val="24"/>
          <w:szCs w:val="24"/>
        </w:rPr>
        <w:t>1698 – vodní plocha), man</w:t>
      </w:r>
      <w:r w:rsidR="00F27970">
        <w:rPr>
          <w:sz w:val="24"/>
          <w:szCs w:val="24"/>
        </w:rPr>
        <w:t>a</w:t>
      </w:r>
      <w:r>
        <w:rPr>
          <w:sz w:val="24"/>
          <w:szCs w:val="24"/>
        </w:rPr>
        <w:t>gementové plochy pro okáče bělopásného z r.</w:t>
      </w:r>
      <w:r w:rsidR="0001293B">
        <w:rPr>
          <w:sz w:val="24"/>
          <w:szCs w:val="24"/>
        </w:rPr>
        <w:t xml:space="preserve"> </w:t>
      </w:r>
      <w:r>
        <w:rPr>
          <w:sz w:val="24"/>
          <w:szCs w:val="24"/>
        </w:rPr>
        <w:t>2009 (v tabulce dílčích ploch číslovány jako bezlesí) a okrsky trávníků v doubravách rozličné rozlohy.</w:t>
      </w:r>
    </w:p>
    <w:p w:rsidR="00CC4A0D" w:rsidRDefault="00CC4A0D" w:rsidP="00CC4A0D">
      <w:pPr>
        <w:ind w:firstLine="708"/>
        <w:jc w:val="both"/>
        <w:rPr>
          <w:sz w:val="24"/>
          <w:szCs w:val="24"/>
        </w:rPr>
      </w:pPr>
      <w:r>
        <w:rPr>
          <w:sz w:val="24"/>
          <w:szCs w:val="24"/>
        </w:rPr>
        <w:t xml:space="preserve">Plochy trávníků by se neměly zmenšovat, jejich udržování bude realizováno výřezy mladých habrů, vedlejších kmenů dubů a redukcí křovin. Ke zvážení je použití </w:t>
      </w:r>
      <w:r w:rsidRPr="00A76FCD">
        <w:rPr>
          <w:sz w:val="24"/>
          <w:szCs w:val="24"/>
        </w:rPr>
        <w:t>přípravk</w:t>
      </w:r>
      <w:r>
        <w:rPr>
          <w:sz w:val="24"/>
          <w:szCs w:val="24"/>
        </w:rPr>
        <w:t>u</w:t>
      </w:r>
      <w:r w:rsidRPr="00A76FCD">
        <w:rPr>
          <w:sz w:val="24"/>
          <w:szCs w:val="24"/>
        </w:rPr>
        <w:t xml:space="preserve"> Roundup </w:t>
      </w:r>
      <w:r>
        <w:rPr>
          <w:sz w:val="24"/>
          <w:szCs w:val="24"/>
        </w:rPr>
        <w:t>k</w:t>
      </w:r>
      <w:r w:rsidRPr="00A76FCD">
        <w:rPr>
          <w:sz w:val="24"/>
          <w:szCs w:val="24"/>
        </w:rPr>
        <w:t xml:space="preserve"> potírání </w:t>
      </w:r>
      <w:r>
        <w:rPr>
          <w:sz w:val="24"/>
          <w:szCs w:val="24"/>
        </w:rPr>
        <w:t>řezné plochy</w:t>
      </w:r>
      <w:r w:rsidRPr="00A76FCD">
        <w:rPr>
          <w:sz w:val="24"/>
          <w:szCs w:val="24"/>
        </w:rPr>
        <w:t xml:space="preserve">. Při vynechání tohoto kroku se situace v místě zásahu </w:t>
      </w:r>
      <w:r>
        <w:rPr>
          <w:sz w:val="24"/>
          <w:szCs w:val="24"/>
        </w:rPr>
        <w:t xml:space="preserve">křovin </w:t>
      </w:r>
      <w:r w:rsidRPr="00A76FCD">
        <w:rPr>
          <w:sz w:val="24"/>
          <w:szCs w:val="24"/>
        </w:rPr>
        <w:t xml:space="preserve">může ještě zhoršit. </w:t>
      </w:r>
      <w:r>
        <w:rPr>
          <w:sz w:val="24"/>
          <w:szCs w:val="24"/>
        </w:rPr>
        <w:t>Zásah v křovinách by měl být situován prioritně do okolí spodní trasy naučné stezky na Albertových skalách a v případě potřeby také na dalších místech rezervace, kde terén umožní tuto činnost. Likvidace křovin by neměla být v daném místě úplná, nýbrž dle aktuální situace a uvážení by menší procento (10–20 %) křovin mělo zůstat zachováno. Částečně zachovány by měly zůstat především nízké porosty skalníků.</w:t>
      </w:r>
    </w:p>
    <w:p w:rsidR="00CC4A0D" w:rsidRPr="00ED40ED" w:rsidRDefault="00CC4A0D" w:rsidP="00CC4A0D">
      <w:pPr>
        <w:rPr>
          <w:sz w:val="24"/>
        </w:rPr>
      </w:pPr>
    </w:p>
    <w:p w:rsidR="00CC4A0D" w:rsidRPr="006D744C" w:rsidRDefault="00CC4A0D" w:rsidP="00CC4A0D">
      <w:pPr>
        <w:rPr>
          <w:b/>
          <w:sz w:val="24"/>
        </w:rPr>
      </w:pPr>
      <w:r w:rsidRPr="006D744C">
        <w:rPr>
          <w:b/>
          <w:sz w:val="24"/>
        </w:rPr>
        <w:t>Rámcová směrnice péče o nelesní plochy</w:t>
      </w:r>
    </w:p>
    <w:p w:rsidR="00CC4A0D" w:rsidRDefault="00CC4A0D" w:rsidP="00CC4A0D">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3"/>
      </w:tblGrid>
      <w:tr w:rsidR="00CC4A0D" w:rsidRPr="008D1825">
        <w:trPr>
          <w:trHeight w:val="185"/>
        </w:trPr>
        <w:tc>
          <w:tcPr>
            <w:tcW w:w="3047" w:type="dxa"/>
            <w:tcBorders>
              <w:top w:val="single" w:sz="18"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Typ managementu</w:t>
            </w:r>
          </w:p>
        </w:tc>
        <w:tc>
          <w:tcPr>
            <w:tcW w:w="6163" w:type="dxa"/>
            <w:tcBorders>
              <w:top w:val="single" w:sz="18"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redukce křovin</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Vhodný interval</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jednorázové odstranění, opakovat po 5 letech</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Minimální interval</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opakování po 8 letech</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Prac. nástroj / hosp. zvíře</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křovinořez</w:t>
            </w:r>
          </w:p>
        </w:tc>
      </w:tr>
      <w:tr w:rsidR="00CC4A0D" w:rsidRPr="008D1825">
        <w:trPr>
          <w:trHeight w:val="211"/>
        </w:trPr>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Kalendář pro management</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září, říjen</w:t>
            </w:r>
          </w:p>
        </w:tc>
      </w:tr>
      <w:tr w:rsidR="00CC4A0D" w:rsidRPr="008D1825">
        <w:trPr>
          <w:trHeight w:val="173"/>
        </w:trPr>
        <w:tc>
          <w:tcPr>
            <w:tcW w:w="3047" w:type="dxa"/>
            <w:tcBorders>
              <w:top w:val="single" w:sz="4" w:space="0" w:color="auto"/>
              <w:left w:val="single" w:sz="18" w:space="0" w:color="auto"/>
              <w:bottom w:val="single" w:sz="18" w:space="0" w:color="auto"/>
              <w:right w:val="single" w:sz="18" w:space="0" w:color="auto"/>
            </w:tcBorders>
            <w:shd w:val="clear" w:color="auto" w:fill="C0C0C0"/>
          </w:tcPr>
          <w:p w:rsidR="00CC4A0D" w:rsidRPr="008D1825" w:rsidRDefault="00CC4A0D" w:rsidP="00CC4A0D">
            <w:r w:rsidRPr="008D1825">
              <w:t>Upřesňující podmínky</w:t>
            </w:r>
          </w:p>
        </w:tc>
        <w:tc>
          <w:tcPr>
            <w:tcW w:w="6163" w:type="dxa"/>
            <w:tcBorders>
              <w:top w:val="single" w:sz="4" w:space="0" w:color="auto"/>
              <w:left w:val="single" w:sz="18" w:space="0" w:color="auto"/>
              <w:bottom w:val="single" w:sz="18" w:space="0" w:color="auto"/>
              <w:right w:val="single" w:sz="18" w:space="0" w:color="auto"/>
            </w:tcBorders>
            <w:shd w:val="clear" w:color="auto" w:fill="FFFFFF"/>
          </w:tcPr>
          <w:p w:rsidR="00CC4A0D" w:rsidRPr="008D1825" w:rsidRDefault="00037DBC" w:rsidP="00CC4A0D">
            <w:r>
              <w:t xml:space="preserve">v případě silného zmlazování </w:t>
            </w:r>
            <w:r w:rsidR="00CC4A0D">
              <w:t>důsledné potírání přípravkem Roundup</w:t>
            </w:r>
          </w:p>
        </w:tc>
      </w:tr>
    </w:tbl>
    <w:p w:rsidR="00CC4A0D" w:rsidRDefault="00CC4A0D" w:rsidP="00CC4A0D">
      <w:pPr>
        <w:rPr>
          <w:sz w:val="24"/>
        </w:rPr>
      </w:pPr>
    </w:p>
    <w:p w:rsidR="00CC4A0D" w:rsidRDefault="00CC4A0D" w:rsidP="00CC4A0D">
      <w:pPr>
        <w:ind w:firstLine="708"/>
        <w:jc w:val="both"/>
        <w:rPr>
          <w:sz w:val="24"/>
          <w:szCs w:val="24"/>
        </w:rPr>
      </w:pPr>
      <w:r>
        <w:rPr>
          <w:sz w:val="24"/>
          <w:szCs w:val="24"/>
        </w:rPr>
        <w:t>Zapojenější trávníky je navrženo v průběhu návrhového období posekat. Rovněž managementové plochy pro okáče je vhodné v případě zjištění výskytu nežádoucích druhů (ostružiníky, pcháče, starček) posekat a hmotu odstranit.</w:t>
      </w:r>
    </w:p>
    <w:p w:rsidR="00CC4A0D" w:rsidRDefault="00CC4A0D" w:rsidP="00CC4A0D">
      <w:pPr>
        <w:ind w:firstLine="708"/>
        <w:jc w:val="both"/>
        <w:rPr>
          <w:sz w:val="24"/>
          <w:szCs w:val="24"/>
        </w:rPr>
      </w:pPr>
      <w:r>
        <w:rPr>
          <w:sz w:val="24"/>
          <w:szCs w:val="24"/>
        </w:rPr>
        <w:t>Při seči trávníků je doporučeno vždy alespoň 1/3 pl</w:t>
      </w:r>
      <w:r w:rsidR="009439E4">
        <w:rPr>
          <w:sz w:val="24"/>
          <w:szCs w:val="24"/>
        </w:rPr>
        <w:t>o</w:t>
      </w:r>
      <w:r>
        <w:rPr>
          <w:sz w:val="24"/>
          <w:szCs w:val="24"/>
        </w:rPr>
        <w:t>chy ponechat neposečenou pro podporu bezobratlých.</w:t>
      </w:r>
    </w:p>
    <w:p w:rsidR="00CC4A0D" w:rsidRDefault="00CC4A0D" w:rsidP="00CC4A0D">
      <w:pPr>
        <w:rPr>
          <w:sz w:val="24"/>
        </w:rPr>
      </w:pPr>
    </w:p>
    <w:p w:rsidR="00CC4A0D" w:rsidRDefault="00CC4A0D" w:rsidP="00CC4A0D">
      <w:pPr>
        <w:rPr>
          <w:b/>
          <w:sz w:val="24"/>
        </w:rPr>
      </w:pPr>
      <w:r w:rsidRPr="006D744C">
        <w:rPr>
          <w:b/>
          <w:sz w:val="24"/>
        </w:rPr>
        <w:t>Rámcová směrnice péče o nelesní plochy</w:t>
      </w:r>
    </w:p>
    <w:p w:rsidR="00CC4A0D" w:rsidRPr="006D744C" w:rsidRDefault="00CC4A0D" w:rsidP="00CC4A0D">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3"/>
      </w:tblGrid>
      <w:tr w:rsidR="00CC4A0D" w:rsidRPr="008D1825">
        <w:trPr>
          <w:trHeight w:val="185"/>
        </w:trPr>
        <w:tc>
          <w:tcPr>
            <w:tcW w:w="3047" w:type="dxa"/>
            <w:tcBorders>
              <w:top w:val="single" w:sz="18"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Typ managementu</w:t>
            </w:r>
          </w:p>
        </w:tc>
        <w:tc>
          <w:tcPr>
            <w:tcW w:w="6163" w:type="dxa"/>
            <w:tcBorders>
              <w:top w:val="single" w:sz="18" w:space="0" w:color="auto"/>
              <w:left w:val="single" w:sz="18" w:space="0" w:color="auto"/>
              <w:bottom w:val="single" w:sz="4" w:space="0" w:color="auto"/>
              <w:right w:val="single" w:sz="18" w:space="0" w:color="auto"/>
            </w:tcBorders>
            <w:shd w:val="clear" w:color="auto" w:fill="FFFFFF"/>
          </w:tcPr>
          <w:p w:rsidR="00CC4A0D" w:rsidRPr="008D1825" w:rsidRDefault="00CC4A0D" w:rsidP="00CC4A0D">
            <w:r w:rsidRPr="00A61EC0">
              <w:t>kosení křovinořezem s odstraněním pokosené hmoty</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Vhodný interval</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A61EC0" w:rsidRDefault="00CC4A0D" w:rsidP="00CC4A0D">
            <w:r w:rsidRPr="00A61EC0">
              <w:t>1 x za 3 roky</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Minimální interval</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A61EC0" w:rsidRDefault="00CC4A0D" w:rsidP="00CC4A0D">
            <w:r w:rsidRPr="00A61EC0">
              <w:t>1 x za 5 let</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Prac. nástroj / hosp. zvíře</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A61EC0" w:rsidRDefault="00CC4A0D" w:rsidP="00CC4A0D">
            <w:r w:rsidRPr="00A61EC0">
              <w:t>křovinořez</w:t>
            </w:r>
          </w:p>
        </w:tc>
      </w:tr>
      <w:tr w:rsidR="00CC4A0D" w:rsidRPr="008D1825">
        <w:trPr>
          <w:trHeight w:val="211"/>
        </w:trPr>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Kalendář pro management</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A61EC0" w:rsidRDefault="00CC4A0D" w:rsidP="00CC4A0D">
            <w:r w:rsidRPr="00A61EC0">
              <w:t>červenec až srpen</w:t>
            </w:r>
          </w:p>
        </w:tc>
      </w:tr>
      <w:tr w:rsidR="00CC4A0D" w:rsidRPr="008D1825">
        <w:trPr>
          <w:trHeight w:val="173"/>
        </w:trPr>
        <w:tc>
          <w:tcPr>
            <w:tcW w:w="3047" w:type="dxa"/>
            <w:tcBorders>
              <w:top w:val="single" w:sz="4" w:space="0" w:color="auto"/>
              <w:left w:val="single" w:sz="18" w:space="0" w:color="auto"/>
              <w:bottom w:val="single" w:sz="18" w:space="0" w:color="auto"/>
              <w:right w:val="single" w:sz="18" w:space="0" w:color="auto"/>
            </w:tcBorders>
            <w:shd w:val="clear" w:color="auto" w:fill="C0C0C0"/>
          </w:tcPr>
          <w:p w:rsidR="00CC4A0D" w:rsidRPr="008D1825" w:rsidRDefault="00CC4A0D" w:rsidP="00CC4A0D">
            <w:r w:rsidRPr="008D1825">
              <w:t>Upřesňující podmínky</w:t>
            </w:r>
          </w:p>
        </w:tc>
        <w:tc>
          <w:tcPr>
            <w:tcW w:w="6163" w:type="dxa"/>
            <w:tcBorders>
              <w:top w:val="single" w:sz="4" w:space="0" w:color="auto"/>
              <w:left w:val="single" w:sz="18" w:space="0" w:color="auto"/>
              <w:bottom w:val="single" w:sz="18" w:space="0" w:color="auto"/>
              <w:right w:val="single" w:sz="18" w:space="0" w:color="auto"/>
            </w:tcBorders>
            <w:shd w:val="clear" w:color="auto" w:fill="FFFFFF"/>
          </w:tcPr>
          <w:p w:rsidR="00CC4A0D" w:rsidRPr="008D1825" w:rsidRDefault="00CC4A0D" w:rsidP="00CC4A0D">
            <w:r>
              <w:t>ponechat vždy 1/3 plochy neposečenou</w:t>
            </w:r>
          </w:p>
        </w:tc>
      </w:tr>
    </w:tbl>
    <w:p w:rsidR="00CC4A0D" w:rsidRDefault="00CC4A0D" w:rsidP="00CC4A0D">
      <w:pPr>
        <w:rPr>
          <w:sz w:val="24"/>
          <w:szCs w:val="24"/>
        </w:rPr>
      </w:pPr>
    </w:p>
    <w:p w:rsidR="00CC4A0D" w:rsidRDefault="00CC4A0D" w:rsidP="00CC4A0D">
      <w:pPr>
        <w:ind w:firstLine="708"/>
        <w:jc w:val="both"/>
        <w:rPr>
          <w:sz w:val="24"/>
          <w:szCs w:val="24"/>
        </w:rPr>
      </w:pPr>
      <w:r w:rsidRPr="00A76FCD">
        <w:rPr>
          <w:sz w:val="24"/>
          <w:szCs w:val="24"/>
        </w:rPr>
        <w:t xml:space="preserve">Dle </w:t>
      </w:r>
      <w:r>
        <w:rPr>
          <w:sz w:val="24"/>
          <w:szCs w:val="24"/>
        </w:rPr>
        <w:t xml:space="preserve">historických údajů </w:t>
      </w:r>
      <w:r w:rsidRPr="00A76FCD">
        <w:rPr>
          <w:sz w:val="24"/>
          <w:szCs w:val="24"/>
        </w:rPr>
        <w:t xml:space="preserve">byla ve středním Povltaví (včetně NPR Drbákov-Albertovy skály) v minulosti běžně rozšířená pastva zvířat i na těžko přístupných skalnatých místech. Extenzivní pastva zásadním způsobem pomáhá vytvářet společenstva teplomilných trávníků. Občasné narušování půdy a okus dřevin a dalších konkurenčně silných druhů výrazně přispívá k zvýšení druhového bohatství rostlin i hmyzu. Tento způsob managementu by v současné době velmi prospěl vegetaci </w:t>
      </w:r>
      <w:r>
        <w:rPr>
          <w:sz w:val="24"/>
          <w:szCs w:val="24"/>
        </w:rPr>
        <w:t xml:space="preserve">trávníků </w:t>
      </w:r>
      <w:r w:rsidRPr="00A76FCD">
        <w:rPr>
          <w:sz w:val="24"/>
          <w:szCs w:val="24"/>
        </w:rPr>
        <w:t>v </w:t>
      </w:r>
      <w:r>
        <w:rPr>
          <w:sz w:val="24"/>
          <w:szCs w:val="24"/>
        </w:rPr>
        <w:t>NPR</w:t>
      </w:r>
      <w:r w:rsidRPr="00A76FCD">
        <w:rPr>
          <w:sz w:val="24"/>
          <w:szCs w:val="24"/>
        </w:rPr>
        <w:t xml:space="preserve">. V ideálním případě by probíhala </w:t>
      </w:r>
      <w:r>
        <w:rPr>
          <w:sz w:val="24"/>
          <w:szCs w:val="24"/>
        </w:rPr>
        <w:t xml:space="preserve">jednorázová </w:t>
      </w:r>
      <w:r w:rsidRPr="00A76FCD">
        <w:rPr>
          <w:sz w:val="24"/>
          <w:szCs w:val="24"/>
        </w:rPr>
        <w:t xml:space="preserve">pastva cca 5 ks koz po dobu jednoho měsíce (červenec, srpen) každé 2 roky. V případě </w:t>
      </w:r>
      <w:r w:rsidRPr="00A76FCD">
        <w:rPr>
          <w:sz w:val="24"/>
          <w:szCs w:val="24"/>
        </w:rPr>
        <w:lastRenderedPageBreak/>
        <w:t xml:space="preserve">potřeby a pozitivního vlivu na teplomilné trávníky by mohla </w:t>
      </w:r>
      <w:r>
        <w:rPr>
          <w:sz w:val="24"/>
          <w:szCs w:val="24"/>
        </w:rPr>
        <w:t xml:space="preserve">být pastva ještě intenzivnější. Oplocení určitého pozemku v NPR je nereálné, tudíž by se zvířata musela pást v doprovodu způsobilé osoby. </w:t>
      </w:r>
    </w:p>
    <w:p w:rsidR="00CC4A0D" w:rsidRDefault="00CC4A0D" w:rsidP="00CC4A0D">
      <w:pPr>
        <w:ind w:firstLine="708"/>
        <w:jc w:val="both"/>
        <w:rPr>
          <w:sz w:val="24"/>
          <w:szCs w:val="24"/>
        </w:rPr>
      </w:pPr>
      <w:r>
        <w:rPr>
          <w:sz w:val="24"/>
          <w:szCs w:val="24"/>
        </w:rPr>
        <w:t xml:space="preserve">Tento zásah je zvláště vhodný v okolí spodní části naučné stezky v oblasti Albertových skal, jako vhodné se jeví aplikace pastvy na </w:t>
      </w:r>
      <w:r w:rsidR="00170077">
        <w:rPr>
          <w:sz w:val="24"/>
          <w:szCs w:val="24"/>
        </w:rPr>
        <w:t xml:space="preserve">vytvořených </w:t>
      </w:r>
      <w:r>
        <w:rPr>
          <w:sz w:val="24"/>
          <w:szCs w:val="24"/>
        </w:rPr>
        <w:t>managementových plochách pro okáče skalního.</w:t>
      </w:r>
    </w:p>
    <w:p w:rsidR="00CC4A0D" w:rsidRDefault="00CC4A0D" w:rsidP="00CC4A0D">
      <w:pPr>
        <w:rPr>
          <w:sz w:val="24"/>
        </w:rPr>
      </w:pPr>
    </w:p>
    <w:p w:rsidR="00CC4A0D" w:rsidRDefault="00CC4A0D" w:rsidP="00CC4A0D">
      <w:pPr>
        <w:rPr>
          <w:b/>
          <w:sz w:val="24"/>
        </w:rPr>
      </w:pPr>
      <w:r w:rsidRPr="006D744C">
        <w:rPr>
          <w:b/>
          <w:sz w:val="24"/>
        </w:rPr>
        <w:t>Rámcová směrnice péče o nelesní plochy</w:t>
      </w:r>
    </w:p>
    <w:p w:rsidR="00CC4A0D" w:rsidRPr="006D744C" w:rsidRDefault="00CC4A0D" w:rsidP="00CC4A0D">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3"/>
      </w:tblGrid>
      <w:tr w:rsidR="00CC4A0D" w:rsidRPr="008D1825">
        <w:trPr>
          <w:trHeight w:val="185"/>
        </w:trPr>
        <w:tc>
          <w:tcPr>
            <w:tcW w:w="3047" w:type="dxa"/>
            <w:tcBorders>
              <w:top w:val="single" w:sz="18"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Typ managementu</w:t>
            </w:r>
          </w:p>
        </w:tc>
        <w:tc>
          <w:tcPr>
            <w:tcW w:w="6163" w:type="dxa"/>
            <w:tcBorders>
              <w:top w:val="single" w:sz="18"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pastva koz</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Vhodný interval</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jednou za 2 roky</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Minimální interval</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každé 2-3 roky</w:t>
            </w:r>
          </w:p>
        </w:tc>
      </w:tr>
      <w:tr w:rsidR="00CC4A0D" w:rsidRPr="008D1825">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Prac. nástroj / hosp. zvíře</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5 ks koz</w:t>
            </w:r>
          </w:p>
        </w:tc>
      </w:tr>
      <w:tr w:rsidR="00CC4A0D" w:rsidRPr="008D1825">
        <w:trPr>
          <w:trHeight w:val="211"/>
        </w:trPr>
        <w:tc>
          <w:tcPr>
            <w:tcW w:w="3047" w:type="dxa"/>
            <w:tcBorders>
              <w:top w:val="single" w:sz="4" w:space="0" w:color="auto"/>
              <w:left w:val="single" w:sz="18" w:space="0" w:color="auto"/>
              <w:bottom w:val="single" w:sz="4" w:space="0" w:color="auto"/>
              <w:right w:val="single" w:sz="18" w:space="0" w:color="auto"/>
            </w:tcBorders>
            <w:shd w:val="clear" w:color="auto" w:fill="C0C0C0"/>
          </w:tcPr>
          <w:p w:rsidR="00CC4A0D" w:rsidRPr="008D1825" w:rsidRDefault="00CC4A0D" w:rsidP="00CC4A0D">
            <w:r w:rsidRPr="008D1825">
              <w:t>Kalendář pro management</w:t>
            </w:r>
          </w:p>
        </w:tc>
        <w:tc>
          <w:tcPr>
            <w:tcW w:w="6163" w:type="dxa"/>
            <w:tcBorders>
              <w:top w:val="single" w:sz="4" w:space="0" w:color="auto"/>
              <w:left w:val="single" w:sz="18" w:space="0" w:color="auto"/>
              <w:bottom w:val="single" w:sz="4" w:space="0" w:color="auto"/>
              <w:right w:val="single" w:sz="18" w:space="0" w:color="auto"/>
            </w:tcBorders>
            <w:shd w:val="clear" w:color="auto" w:fill="FFFFFF"/>
          </w:tcPr>
          <w:p w:rsidR="00CC4A0D" w:rsidRPr="008D1825" w:rsidRDefault="00CC4A0D" w:rsidP="00CC4A0D">
            <w:r>
              <w:t>červenec (popř. srpen)</w:t>
            </w:r>
          </w:p>
        </w:tc>
      </w:tr>
      <w:tr w:rsidR="00CC4A0D" w:rsidRPr="008D1825">
        <w:trPr>
          <w:trHeight w:val="173"/>
        </w:trPr>
        <w:tc>
          <w:tcPr>
            <w:tcW w:w="3047" w:type="dxa"/>
            <w:tcBorders>
              <w:top w:val="single" w:sz="4" w:space="0" w:color="auto"/>
              <w:left w:val="single" w:sz="18" w:space="0" w:color="auto"/>
              <w:bottom w:val="single" w:sz="18" w:space="0" w:color="auto"/>
              <w:right w:val="single" w:sz="18" w:space="0" w:color="auto"/>
            </w:tcBorders>
            <w:shd w:val="clear" w:color="auto" w:fill="C0C0C0"/>
          </w:tcPr>
          <w:p w:rsidR="00CC4A0D" w:rsidRPr="008D1825" w:rsidRDefault="00CC4A0D" w:rsidP="00CC4A0D">
            <w:r w:rsidRPr="008D1825">
              <w:t>Upřesňující podmínky</w:t>
            </w:r>
          </w:p>
        </w:tc>
        <w:tc>
          <w:tcPr>
            <w:tcW w:w="6163" w:type="dxa"/>
            <w:tcBorders>
              <w:top w:val="single" w:sz="4" w:space="0" w:color="auto"/>
              <w:left w:val="single" w:sz="18" w:space="0" w:color="auto"/>
              <w:bottom w:val="single" w:sz="18" w:space="0" w:color="auto"/>
              <w:right w:val="single" w:sz="18" w:space="0" w:color="auto"/>
            </w:tcBorders>
            <w:shd w:val="clear" w:color="auto" w:fill="FFFFFF"/>
          </w:tcPr>
          <w:p w:rsidR="00CC4A0D" w:rsidRPr="008D1825" w:rsidRDefault="00CC4A0D" w:rsidP="00CC4A0D">
            <w:r>
              <w:t>extenzivní na dostupných místech</w:t>
            </w:r>
          </w:p>
        </w:tc>
      </w:tr>
    </w:tbl>
    <w:p w:rsidR="00CC4A0D" w:rsidRPr="00ED40ED" w:rsidRDefault="00CC4A0D" w:rsidP="00CC4A0D">
      <w:pPr>
        <w:rPr>
          <w:sz w:val="24"/>
        </w:rPr>
      </w:pPr>
    </w:p>
    <w:p w:rsidR="00CC4A0D" w:rsidRPr="006D744C" w:rsidRDefault="00CC4A0D" w:rsidP="00CC4A0D">
      <w:pPr>
        <w:rPr>
          <w:b/>
          <w:sz w:val="24"/>
        </w:rPr>
      </w:pPr>
      <w:bookmarkStart w:id="135" w:name="_Toc283910616"/>
      <w:r w:rsidRPr="006D744C">
        <w:rPr>
          <w:b/>
          <w:sz w:val="24"/>
        </w:rPr>
        <w:t>d) péče o rostliny</w:t>
      </w:r>
      <w:bookmarkEnd w:id="135"/>
      <w:r w:rsidRPr="006D744C">
        <w:rPr>
          <w:b/>
          <w:sz w:val="24"/>
        </w:rPr>
        <w:t xml:space="preserve"> </w:t>
      </w:r>
    </w:p>
    <w:p w:rsidR="00CC4A0D" w:rsidRDefault="00CC4A0D" w:rsidP="00CC4A0D">
      <w:pPr>
        <w:rPr>
          <w:sz w:val="24"/>
        </w:rPr>
      </w:pPr>
    </w:p>
    <w:p w:rsidR="00CC4A0D" w:rsidRDefault="00CC4A0D" w:rsidP="00CC4A0D">
      <w:pPr>
        <w:ind w:firstLine="708"/>
        <w:rPr>
          <w:sz w:val="24"/>
        </w:rPr>
      </w:pPr>
      <w:r>
        <w:rPr>
          <w:sz w:val="24"/>
        </w:rPr>
        <w:t>Shodné s péčí o nelesní pozemky.</w:t>
      </w:r>
    </w:p>
    <w:p w:rsidR="00CC4A0D" w:rsidRPr="00ED40ED" w:rsidRDefault="00CC4A0D" w:rsidP="00CC4A0D">
      <w:pPr>
        <w:rPr>
          <w:sz w:val="24"/>
        </w:rPr>
      </w:pPr>
    </w:p>
    <w:p w:rsidR="00CC4A0D" w:rsidRPr="006D744C" w:rsidRDefault="00CC4A0D" w:rsidP="00CC4A0D">
      <w:pPr>
        <w:rPr>
          <w:b/>
          <w:sz w:val="24"/>
        </w:rPr>
      </w:pPr>
      <w:bookmarkStart w:id="136" w:name="_Toc283910617"/>
      <w:r w:rsidRPr="006D744C">
        <w:rPr>
          <w:b/>
          <w:sz w:val="24"/>
        </w:rPr>
        <w:t>e) péče o živočichy</w:t>
      </w:r>
      <w:bookmarkEnd w:id="136"/>
      <w:r w:rsidRPr="006D744C">
        <w:rPr>
          <w:b/>
          <w:sz w:val="24"/>
        </w:rPr>
        <w:t xml:space="preserve"> </w:t>
      </w:r>
    </w:p>
    <w:p w:rsidR="00CC4A0D" w:rsidRDefault="00CC4A0D" w:rsidP="00CC4A0D">
      <w:pPr>
        <w:jc w:val="both"/>
        <w:rPr>
          <w:sz w:val="24"/>
        </w:rPr>
      </w:pPr>
    </w:p>
    <w:p w:rsidR="00CC4A0D" w:rsidRPr="00E97C4C" w:rsidRDefault="00CC4A0D" w:rsidP="00CC4A0D">
      <w:pPr>
        <w:ind w:firstLine="708"/>
        <w:jc w:val="both"/>
        <w:rPr>
          <w:iCs/>
          <w:sz w:val="24"/>
          <w:szCs w:val="24"/>
        </w:rPr>
      </w:pPr>
      <w:r w:rsidRPr="00E97C4C">
        <w:rPr>
          <w:iCs/>
          <w:sz w:val="24"/>
          <w:szCs w:val="24"/>
        </w:rPr>
        <w:t>„Deštníkovým“ druhem živočichů v NPR je v současnosti okáč bělopásný. V návrhovém období by bylo vhodné na vhodných ekotopech zlepšit kvalitu odpovídajících biotopů pro výskyt a rozmnožování okáče bělopásného s cílem zvýšit velikost lokální populace a tím přispět k zachování metapopulace druhu ve Středním Povltaví.</w:t>
      </w:r>
    </w:p>
    <w:p w:rsidR="00CC4A0D" w:rsidRPr="00E97C4C" w:rsidRDefault="00CC4A0D" w:rsidP="00CC4A0D">
      <w:pPr>
        <w:ind w:firstLine="708"/>
        <w:jc w:val="both"/>
        <w:rPr>
          <w:iCs/>
          <w:sz w:val="24"/>
          <w:szCs w:val="24"/>
        </w:rPr>
      </w:pPr>
      <w:r w:rsidRPr="00E97C4C">
        <w:rPr>
          <w:iCs/>
          <w:sz w:val="24"/>
          <w:szCs w:val="24"/>
        </w:rPr>
        <w:t xml:space="preserve">Podle dosavadních výsledků monitoringu lze předpokládat, že v případě pokračování zásahů bude na většině ploch s redukcí dřevin postačovat snížení </w:t>
      </w:r>
      <w:r w:rsidR="00037DBC">
        <w:rPr>
          <w:iCs/>
          <w:sz w:val="24"/>
          <w:szCs w:val="24"/>
        </w:rPr>
        <w:t>zakmenění zhruba na hodnotu 0,7, u stávajících rozvolněných porostů bude udržováno volnější zkamenění na cca 0,5.</w:t>
      </w:r>
      <w:r w:rsidRPr="00E97C4C">
        <w:rPr>
          <w:iCs/>
          <w:sz w:val="24"/>
          <w:szCs w:val="24"/>
        </w:rPr>
        <w:t xml:space="preserve"> Kromě struktury dřevinného patra je další podstatnou charakteristikou vhodného biotopu pro okáče složení a zápoj bylinného patra. Ukazuje se, že na hlubších půdách s dominancí lipnice hajní </w:t>
      </w:r>
      <w:r w:rsidR="00876207">
        <w:rPr>
          <w:iCs/>
          <w:sz w:val="24"/>
          <w:szCs w:val="24"/>
        </w:rPr>
        <w:t>č</w:t>
      </w:r>
      <w:r w:rsidRPr="00E97C4C">
        <w:rPr>
          <w:iCs/>
          <w:sz w:val="24"/>
          <w:szCs w:val="24"/>
        </w:rPr>
        <w:t>i metličky křivolaké a nízkým zastoupením kostřav se okáči téměř nevyskytují. Jako vhodný biotop se dle pozorování jeví rozvolněný porost s mělkou půdou, málo zapojeným bylinným patrem, kde převažují kostřavy a přítomností kamenů a padlého dřeva. Struktura je tedy obdobná, jako byla v minulosti vytvořena toulavou těžbou dřeva, lesní pastvou a hrabáním steliva.</w:t>
      </w:r>
    </w:p>
    <w:p w:rsidR="00CC4A0D" w:rsidRDefault="00CC4A0D" w:rsidP="00CC4A0D">
      <w:pPr>
        <w:rPr>
          <w:sz w:val="24"/>
        </w:rPr>
      </w:pPr>
    </w:p>
    <w:p w:rsidR="00CC4A0D" w:rsidRPr="006D744C" w:rsidRDefault="00CC4A0D" w:rsidP="00CC4A0D">
      <w:pPr>
        <w:rPr>
          <w:b/>
          <w:sz w:val="24"/>
        </w:rPr>
      </w:pPr>
      <w:bookmarkStart w:id="137" w:name="_Toc283910618"/>
      <w:r w:rsidRPr="006D744C">
        <w:rPr>
          <w:b/>
          <w:sz w:val="24"/>
        </w:rPr>
        <w:t>f) péče o útvary neživé přírody</w:t>
      </w:r>
      <w:bookmarkEnd w:id="137"/>
    </w:p>
    <w:p w:rsidR="00CC4A0D" w:rsidRDefault="00CC4A0D" w:rsidP="00CC4A0D">
      <w:pPr>
        <w:rPr>
          <w:sz w:val="24"/>
        </w:rPr>
      </w:pPr>
    </w:p>
    <w:p w:rsidR="00CC4A0D" w:rsidRDefault="00CC4A0D" w:rsidP="00CC4A0D">
      <w:pPr>
        <w:rPr>
          <w:sz w:val="24"/>
        </w:rPr>
      </w:pPr>
      <w:r>
        <w:rPr>
          <w:sz w:val="24"/>
        </w:rPr>
        <w:t>-----</w:t>
      </w:r>
    </w:p>
    <w:p w:rsidR="00CC4A0D" w:rsidRPr="00ED40ED" w:rsidRDefault="00CC4A0D" w:rsidP="00CC4A0D">
      <w:pPr>
        <w:rPr>
          <w:sz w:val="24"/>
        </w:rPr>
      </w:pPr>
    </w:p>
    <w:p w:rsidR="00CC4A0D" w:rsidRPr="006D744C" w:rsidRDefault="00CC4A0D" w:rsidP="00CC4A0D">
      <w:pPr>
        <w:rPr>
          <w:b/>
          <w:sz w:val="24"/>
        </w:rPr>
      </w:pPr>
      <w:bookmarkStart w:id="138" w:name="_Toc283910619"/>
      <w:r w:rsidRPr="006D744C">
        <w:rPr>
          <w:b/>
          <w:sz w:val="24"/>
        </w:rPr>
        <w:t>g) zásady jiných způsobů využívání území</w:t>
      </w:r>
      <w:bookmarkEnd w:id="138"/>
    </w:p>
    <w:p w:rsidR="00CC4A0D" w:rsidRDefault="00CC4A0D" w:rsidP="00CC4A0D">
      <w:pPr>
        <w:rPr>
          <w:sz w:val="24"/>
        </w:rPr>
      </w:pPr>
    </w:p>
    <w:p w:rsidR="00CC4A0D" w:rsidRPr="00ED40ED" w:rsidRDefault="00CC4A0D" w:rsidP="00CC4A0D">
      <w:pPr>
        <w:rPr>
          <w:sz w:val="24"/>
        </w:rPr>
      </w:pPr>
      <w:r>
        <w:rPr>
          <w:sz w:val="24"/>
        </w:rPr>
        <w:t>-------</w:t>
      </w:r>
    </w:p>
    <w:p w:rsidR="00CC4A0D" w:rsidRPr="00ED40ED" w:rsidRDefault="00CC4A0D" w:rsidP="00CC4A0D">
      <w:pPr>
        <w:rPr>
          <w:sz w:val="24"/>
        </w:rPr>
      </w:pPr>
    </w:p>
    <w:p w:rsidR="00CC4A0D" w:rsidRPr="008D1825" w:rsidRDefault="00CC4A0D" w:rsidP="00EC6DD4">
      <w:pPr>
        <w:pStyle w:val="Nadpis3"/>
      </w:pPr>
      <w:bookmarkStart w:id="139" w:name="_Toc283910620"/>
      <w:bookmarkStart w:id="140" w:name="_Toc283912737"/>
      <w:bookmarkStart w:id="141" w:name="_Toc285443395"/>
      <w:bookmarkStart w:id="142" w:name="_Toc325228701"/>
      <w:bookmarkStart w:id="143" w:name="_Toc339614144"/>
      <w:r w:rsidRPr="008D1825">
        <w:t>3.1.2 Podrobný výčet navrhovaných zásahů a činností v území</w:t>
      </w:r>
      <w:bookmarkEnd w:id="139"/>
      <w:bookmarkEnd w:id="140"/>
      <w:bookmarkEnd w:id="141"/>
      <w:bookmarkEnd w:id="142"/>
      <w:bookmarkEnd w:id="143"/>
    </w:p>
    <w:p w:rsidR="00CC4A0D" w:rsidRPr="00ED40ED" w:rsidRDefault="00CC4A0D" w:rsidP="00CC4A0D">
      <w:pPr>
        <w:rPr>
          <w:sz w:val="24"/>
        </w:rPr>
      </w:pPr>
    </w:p>
    <w:p w:rsidR="00CC4A0D" w:rsidRPr="006D744C" w:rsidRDefault="00CC4A0D" w:rsidP="00CC4A0D">
      <w:pPr>
        <w:rPr>
          <w:b/>
          <w:sz w:val="24"/>
        </w:rPr>
      </w:pPr>
      <w:bookmarkStart w:id="144" w:name="_Toc283910621"/>
      <w:r w:rsidRPr="006D744C">
        <w:rPr>
          <w:b/>
          <w:sz w:val="24"/>
        </w:rPr>
        <w:t>a) lesy</w:t>
      </w:r>
      <w:bookmarkEnd w:id="144"/>
    </w:p>
    <w:p w:rsidR="00CC4A0D" w:rsidRPr="00ED40ED" w:rsidRDefault="00CC4A0D" w:rsidP="00CC4A0D">
      <w:pPr>
        <w:rPr>
          <w:sz w:val="24"/>
        </w:rPr>
      </w:pPr>
    </w:p>
    <w:p w:rsidR="00CC4A0D" w:rsidRPr="006D744C" w:rsidRDefault="00CC4A0D" w:rsidP="00CC4A0D">
      <w:pPr>
        <w:pStyle w:val="Seznam"/>
        <w:rPr>
          <w:b/>
          <w:bCs/>
          <w:sz w:val="24"/>
          <w:u w:val="single"/>
        </w:rPr>
      </w:pPr>
      <w:bookmarkStart w:id="145" w:name="_Toc283910622"/>
      <w:r w:rsidRPr="006D744C">
        <w:rPr>
          <w:b/>
          <w:bCs/>
          <w:sz w:val="24"/>
          <w:u w:val="single"/>
        </w:rPr>
        <w:t>Příloha:</w:t>
      </w:r>
      <w:bookmarkEnd w:id="145"/>
      <w:r w:rsidRPr="006D744C">
        <w:rPr>
          <w:b/>
          <w:bCs/>
          <w:sz w:val="24"/>
          <w:u w:val="single"/>
        </w:rPr>
        <w:t xml:space="preserve"> </w:t>
      </w:r>
    </w:p>
    <w:p w:rsidR="00237A2F" w:rsidRPr="0064229A" w:rsidRDefault="00237A2F" w:rsidP="00237A2F">
      <w:pPr>
        <w:rPr>
          <w:sz w:val="24"/>
        </w:rPr>
      </w:pPr>
      <w:r>
        <w:rPr>
          <w:sz w:val="24"/>
        </w:rPr>
        <w:t xml:space="preserve">Příloha č. M1 – </w:t>
      </w:r>
      <w:r w:rsidRPr="0064229A">
        <w:rPr>
          <w:sz w:val="24"/>
        </w:rPr>
        <w:t>Lokalizace NP</w:t>
      </w:r>
      <w:r>
        <w:rPr>
          <w:sz w:val="24"/>
        </w:rPr>
        <w:t>R Drbákov-Albertovy skály</w:t>
      </w:r>
    </w:p>
    <w:p w:rsidR="00237A2F" w:rsidRDefault="00237A2F" w:rsidP="00CC4A0D">
      <w:pPr>
        <w:rPr>
          <w:sz w:val="24"/>
        </w:rPr>
      </w:pPr>
      <w:r w:rsidRPr="00237A2F">
        <w:rPr>
          <w:sz w:val="24"/>
        </w:rPr>
        <w:lastRenderedPageBreak/>
        <w:t>Příloha č. M3 – Vymezení dílčích ploch NPR Drbákov-Albertovy skály</w:t>
      </w:r>
    </w:p>
    <w:p w:rsidR="00237A2F" w:rsidRPr="00ED40ED" w:rsidRDefault="00237A2F" w:rsidP="00237A2F">
      <w:pPr>
        <w:rPr>
          <w:sz w:val="24"/>
        </w:rPr>
      </w:pPr>
      <w:r>
        <w:rPr>
          <w:sz w:val="24"/>
        </w:rPr>
        <w:t>P</w:t>
      </w:r>
      <w:r w:rsidRPr="00ED40ED">
        <w:rPr>
          <w:sz w:val="24"/>
        </w:rPr>
        <w:t>říloha č. M3</w:t>
      </w:r>
      <w:r>
        <w:rPr>
          <w:sz w:val="24"/>
        </w:rPr>
        <w:t>-1</w:t>
      </w:r>
      <w:r w:rsidRPr="00ED40ED">
        <w:rPr>
          <w:sz w:val="24"/>
        </w:rPr>
        <w:t xml:space="preserve"> </w:t>
      </w:r>
      <w:r>
        <w:rPr>
          <w:sz w:val="24"/>
        </w:rPr>
        <w:t>– Vymezení navržených zásahů v NPR Drbákov-Albertovy skály</w:t>
      </w:r>
    </w:p>
    <w:p w:rsidR="00CC4A0D" w:rsidRPr="00ED40ED" w:rsidRDefault="00CC4A0D" w:rsidP="00CC4A0D">
      <w:pPr>
        <w:rPr>
          <w:sz w:val="24"/>
        </w:rPr>
      </w:pPr>
    </w:p>
    <w:p w:rsidR="00CC4A0D" w:rsidRPr="006D744C" w:rsidRDefault="00CC4A0D" w:rsidP="00CC4A0D">
      <w:pPr>
        <w:rPr>
          <w:b/>
          <w:sz w:val="24"/>
        </w:rPr>
      </w:pPr>
      <w:bookmarkStart w:id="146" w:name="_Toc283910623"/>
      <w:r w:rsidRPr="006D744C">
        <w:rPr>
          <w:b/>
          <w:sz w:val="24"/>
        </w:rPr>
        <w:t>b) rybníky (nádrže)</w:t>
      </w:r>
      <w:bookmarkEnd w:id="146"/>
    </w:p>
    <w:p w:rsidR="00CC4A0D" w:rsidRPr="00ED40ED" w:rsidRDefault="00CC4A0D" w:rsidP="00CC4A0D">
      <w:pPr>
        <w:rPr>
          <w:sz w:val="24"/>
        </w:rPr>
      </w:pPr>
    </w:p>
    <w:p w:rsidR="00CC4A0D" w:rsidRDefault="00CC4A0D" w:rsidP="00CC4A0D">
      <w:pPr>
        <w:rPr>
          <w:sz w:val="24"/>
        </w:rPr>
      </w:pPr>
      <w:r>
        <w:rPr>
          <w:sz w:val="24"/>
        </w:rPr>
        <w:t>--------</w:t>
      </w:r>
    </w:p>
    <w:p w:rsidR="00CC4A0D" w:rsidRPr="00ED40ED" w:rsidRDefault="00CC4A0D" w:rsidP="00CC4A0D">
      <w:pPr>
        <w:rPr>
          <w:sz w:val="24"/>
        </w:rPr>
      </w:pPr>
    </w:p>
    <w:p w:rsidR="00CC4A0D" w:rsidRPr="006D744C" w:rsidRDefault="00CC4A0D" w:rsidP="00CC4A0D">
      <w:pPr>
        <w:rPr>
          <w:b/>
          <w:sz w:val="24"/>
        </w:rPr>
      </w:pPr>
      <w:bookmarkStart w:id="147" w:name="_Toc283910625"/>
      <w:r w:rsidRPr="006D744C">
        <w:rPr>
          <w:b/>
          <w:sz w:val="24"/>
        </w:rPr>
        <w:t>c) útvary neživé přírody</w:t>
      </w:r>
      <w:bookmarkEnd w:id="147"/>
    </w:p>
    <w:p w:rsidR="00CC4A0D" w:rsidRPr="00ED40ED" w:rsidRDefault="00CC4A0D" w:rsidP="00CC4A0D">
      <w:pPr>
        <w:rPr>
          <w:sz w:val="24"/>
        </w:rPr>
      </w:pPr>
    </w:p>
    <w:p w:rsidR="00CC4A0D" w:rsidRPr="00ED40ED" w:rsidRDefault="00CC4A0D" w:rsidP="00CC4A0D">
      <w:pPr>
        <w:rPr>
          <w:sz w:val="24"/>
        </w:rPr>
      </w:pPr>
      <w:r>
        <w:rPr>
          <w:sz w:val="24"/>
        </w:rPr>
        <w:t>-------</w:t>
      </w:r>
    </w:p>
    <w:p w:rsidR="00CC4A0D" w:rsidRPr="00ED40ED" w:rsidRDefault="00CC4A0D" w:rsidP="00CC4A0D">
      <w:pPr>
        <w:rPr>
          <w:sz w:val="24"/>
        </w:rPr>
      </w:pPr>
    </w:p>
    <w:p w:rsidR="00CC4A0D" w:rsidRPr="006D744C" w:rsidRDefault="00CC4A0D" w:rsidP="00CC4A0D">
      <w:pPr>
        <w:rPr>
          <w:b/>
          <w:sz w:val="24"/>
        </w:rPr>
      </w:pPr>
      <w:bookmarkStart w:id="148" w:name="_Toc283910627"/>
      <w:r w:rsidRPr="006D744C">
        <w:rPr>
          <w:b/>
          <w:sz w:val="24"/>
        </w:rPr>
        <w:t>d) nelesní pozemky</w:t>
      </w:r>
      <w:bookmarkEnd w:id="148"/>
    </w:p>
    <w:p w:rsidR="00CC4A0D" w:rsidRPr="00ED40ED" w:rsidRDefault="00CC4A0D" w:rsidP="00CC4A0D">
      <w:pPr>
        <w:rPr>
          <w:sz w:val="24"/>
        </w:rPr>
      </w:pPr>
    </w:p>
    <w:p w:rsidR="00CC4A0D" w:rsidRPr="006D744C" w:rsidRDefault="00CC4A0D" w:rsidP="00CC4A0D">
      <w:pPr>
        <w:pStyle w:val="Seznam"/>
        <w:rPr>
          <w:b/>
          <w:bCs/>
          <w:sz w:val="24"/>
          <w:u w:val="single"/>
        </w:rPr>
      </w:pPr>
      <w:bookmarkStart w:id="149" w:name="_Toc283910628"/>
      <w:r w:rsidRPr="006D744C">
        <w:rPr>
          <w:b/>
          <w:bCs/>
          <w:sz w:val="24"/>
          <w:u w:val="single"/>
        </w:rPr>
        <w:t>Příloha:</w:t>
      </w:r>
      <w:bookmarkEnd w:id="149"/>
      <w:r w:rsidRPr="006D744C">
        <w:rPr>
          <w:b/>
          <w:bCs/>
          <w:sz w:val="24"/>
          <w:u w:val="single"/>
        </w:rPr>
        <w:t xml:space="preserve"> </w:t>
      </w:r>
    </w:p>
    <w:p w:rsidR="00237A2F" w:rsidRDefault="00237A2F" w:rsidP="00237A2F">
      <w:pPr>
        <w:rPr>
          <w:sz w:val="24"/>
        </w:rPr>
      </w:pPr>
      <w:r>
        <w:rPr>
          <w:sz w:val="24"/>
        </w:rPr>
        <w:t>P</w:t>
      </w:r>
      <w:r w:rsidRPr="00ED40ED">
        <w:rPr>
          <w:sz w:val="24"/>
        </w:rPr>
        <w:t>říloha č. T2</w:t>
      </w:r>
      <w:r>
        <w:rPr>
          <w:sz w:val="24"/>
        </w:rPr>
        <w:t xml:space="preserve"> –</w:t>
      </w:r>
      <w:r w:rsidRPr="00ED40ED">
        <w:rPr>
          <w:sz w:val="24"/>
        </w:rPr>
        <w:t xml:space="preserve"> Popis dílčích ploch </w:t>
      </w:r>
      <w:r>
        <w:rPr>
          <w:sz w:val="24"/>
        </w:rPr>
        <w:t>na nelesních pozemcích NPR Drbákov-Albertovy skály</w:t>
      </w:r>
    </w:p>
    <w:p w:rsidR="00CC4A0D" w:rsidRPr="00ED40ED" w:rsidRDefault="00CC4A0D" w:rsidP="00CC4A0D">
      <w:pPr>
        <w:rPr>
          <w:sz w:val="24"/>
        </w:rPr>
      </w:pPr>
    </w:p>
    <w:p w:rsidR="00CC4A0D" w:rsidRPr="008D1825" w:rsidRDefault="00CC4A0D" w:rsidP="00EC6DD4">
      <w:pPr>
        <w:pStyle w:val="Nadpis2"/>
      </w:pPr>
      <w:bookmarkStart w:id="150" w:name="_Toc283912738"/>
      <w:bookmarkStart w:id="151" w:name="_Toc285443396"/>
      <w:bookmarkStart w:id="152" w:name="_Toc325228702"/>
      <w:bookmarkStart w:id="153" w:name="_Toc339614145"/>
      <w:r w:rsidRPr="008D1825">
        <w:t>3.2 Zásady hospodářského nebo jiného využívání ochranného pásma včetně návrhu zásahů a přehledu činností</w:t>
      </w:r>
      <w:bookmarkEnd w:id="150"/>
      <w:bookmarkEnd w:id="151"/>
      <w:bookmarkEnd w:id="152"/>
      <w:bookmarkEnd w:id="153"/>
    </w:p>
    <w:p w:rsidR="00CC4A0D" w:rsidRDefault="00CC4A0D" w:rsidP="00CC4A0D">
      <w:pPr>
        <w:rPr>
          <w:sz w:val="24"/>
        </w:rPr>
      </w:pPr>
    </w:p>
    <w:p w:rsidR="00CC4A0D" w:rsidRDefault="00CC4A0D" w:rsidP="00CC4A0D">
      <w:pPr>
        <w:ind w:firstLine="708"/>
        <w:jc w:val="both"/>
        <w:rPr>
          <w:iCs/>
          <w:sz w:val="24"/>
          <w:szCs w:val="24"/>
        </w:rPr>
      </w:pPr>
      <w:r>
        <w:rPr>
          <w:iCs/>
          <w:sz w:val="24"/>
          <w:szCs w:val="24"/>
        </w:rPr>
        <w:t>Ochranné pásmo by i nadále mělo tvořit nárazníkový pás NPR. Rekr</w:t>
      </w:r>
      <w:r w:rsidR="00F27970">
        <w:rPr>
          <w:iCs/>
          <w:sz w:val="24"/>
          <w:szCs w:val="24"/>
        </w:rPr>
        <w:t>e</w:t>
      </w:r>
      <w:r>
        <w:rPr>
          <w:iCs/>
          <w:sz w:val="24"/>
          <w:szCs w:val="24"/>
        </w:rPr>
        <w:t>ační využívání plochy je doporučeno monitorovat, zvláště možné projevy poškozování přirozeného zm</w:t>
      </w:r>
      <w:r w:rsidR="00F27970">
        <w:rPr>
          <w:iCs/>
          <w:sz w:val="24"/>
          <w:szCs w:val="24"/>
        </w:rPr>
        <w:t>lazení lesních d</w:t>
      </w:r>
      <w:r>
        <w:rPr>
          <w:iCs/>
          <w:sz w:val="24"/>
          <w:szCs w:val="24"/>
        </w:rPr>
        <w:t>řevin. V případě zjištění negativních jevů provést opatření pro jejich vyloučení – např. umístění informační tabule, zvýšení strážní činnosti apod.</w:t>
      </w:r>
    </w:p>
    <w:p w:rsidR="00CC4A0D" w:rsidRPr="00094F79" w:rsidRDefault="00CC4A0D" w:rsidP="00CC4A0D">
      <w:pPr>
        <w:ind w:firstLine="708"/>
        <w:jc w:val="both"/>
        <w:rPr>
          <w:iCs/>
          <w:sz w:val="24"/>
          <w:szCs w:val="24"/>
        </w:rPr>
      </w:pPr>
      <w:r>
        <w:rPr>
          <w:iCs/>
          <w:sz w:val="24"/>
          <w:szCs w:val="24"/>
        </w:rPr>
        <w:t xml:space="preserve">V lesních porostech ochranného pásma </w:t>
      </w:r>
      <w:r w:rsidRPr="00422BFD">
        <w:rPr>
          <w:iCs/>
          <w:sz w:val="24"/>
          <w:szCs w:val="24"/>
        </w:rPr>
        <w:t>11A13, 404G13 (dílčí plochy 11A14 a 404G14)</w:t>
      </w:r>
      <w:r>
        <w:rPr>
          <w:iCs/>
          <w:sz w:val="24"/>
          <w:szCs w:val="24"/>
        </w:rPr>
        <w:t xml:space="preserve"> je navrženo snížení zastoupení borovice lesní a podpora listnatého podrostu clonnou sečí případně jednotlivým výběrem. Těžba musí být provedena tak, aby co nejméně poškodila spodní etáž. Po této úpravě druhové skladby se bude provádět pouze zdravotní výběr nestabilních či poškozených jedinců z důvodu bezpečnosti návštěvníků lokality. Na ploše s označením 901 bude prováděn pouze zdravotní výběr.</w:t>
      </w:r>
    </w:p>
    <w:p w:rsidR="00CC4A0D" w:rsidRDefault="00CC4A0D" w:rsidP="00CC4A0D">
      <w:pPr>
        <w:rPr>
          <w:sz w:val="24"/>
        </w:rPr>
      </w:pPr>
    </w:p>
    <w:p w:rsidR="00CC4A0D" w:rsidRPr="008D1825" w:rsidRDefault="00CC4A0D" w:rsidP="00EC6DD4">
      <w:pPr>
        <w:pStyle w:val="Nadpis2"/>
      </w:pPr>
      <w:bookmarkStart w:id="154" w:name="_Toc283912739"/>
      <w:bookmarkStart w:id="155" w:name="_Toc285443397"/>
      <w:bookmarkStart w:id="156" w:name="_Toc325228703"/>
      <w:bookmarkStart w:id="157" w:name="_Toc339614146"/>
      <w:r w:rsidRPr="008D1825">
        <w:t>3.3 Zaměření a vyznačení území v terénu</w:t>
      </w:r>
      <w:bookmarkEnd w:id="154"/>
      <w:bookmarkEnd w:id="155"/>
      <w:bookmarkEnd w:id="156"/>
      <w:bookmarkEnd w:id="157"/>
    </w:p>
    <w:p w:rsidR="00CC4A0D" w:rsidRDefault="00CC4A0D" w:rsidP="00CC4A0D">
      <w:pPr>
        <w:ind w:firstLine="708"/>
        <w:rPr>
          <w:iCs/>
          <w:sz w:val="24"/>
          <w:szCs w:val="24"/>
        </w:rPr>
      </w:pPr>
    </w:p>
    <w:p w:rsidR="00CC4A0D" w:rsidRDefault="00CC4A0D" w:rsidP="00CC4A0D">
      <w:pPr>
        <w:ind w:firstLine="708"/>
        <w:jc w:val="both"/>
        <w:rPr>
          <w:iCs/>
          <w:sz w:val="24"/>
          <w:szCs w:val="24"/>
        </w:rPr>
      </w:pPr>
      <w:r>
        <w:rPr>
          <w:iCs/>
          <w:sz w:val="24"/>
          <w:szCs w:val="24"/>
        </w:rPr>
        <w:t>Lomové body hranice NPR jsou zaměřeny. Na přístupových cestách do NPR je umístěno 13 hraničních tabulí, hranice území jsou vyznačeny pruhovým značením.</w:t>
      </w:r>
    </w:p>
    <w:p w:rsidR="00CC4A0D" w:rsidRDefault="00CC4A0D" w:rsidP="00CC4A0D">
      <w:pPr>
        <w:ind w:firstLine="708"/>
        <w:jc w:val="both"/>
        <w:rPr>
          <w:iCs/>
          <w:sz w:val="24"/>
          <w:szCs w:val="24"/>
        </w:rPr>
      </w:pPr>
      <w:r>
        <w:rPr>
          <w:iCs/>
          <w:sz w:val="24"/>
          <w:szCs w:val="24"/>
        </w:rPr>
        <w:t xml:space="preserve">V rámci vyměření hranic pozemků při komplexních pozemkových úpravách došlo ke zpřesnění vymezení hranice NPR v terénu, zejména v severozápadní a jihozápadní části. </w:t>
      </w:r>
    </w:p>
    <w:p w:rsidR="00CC4A0D" w:rsidRDefault="00CC4A0D" w:rsidP="00CC4A0D">
      <w:pPr>
        <w:ind w:firstLine="708"/>
        <w:jc w:val="both"/>
        <w:rPr>
          <w:iCs/>
          <w:sz w:val="24"/>
          <w:szCs w:val="24"/>
        </w:rPr>
      </w:pPr>
      <w:r>
        <w:rPr>
          <w:iCs/>
          <w:sz w:val="24"/>
          <w:szCs w:val="24"/>
        </w:rPr>
        <w:t>V následném období plánu péče je navrženo doplnění dalších 5 hraničních tabulí na rohy NPR. Dále bude třeba doplnit pruhové značení v jižní části (v mladých porostech – po prořezávkách).</w:t>
      </w:r>
    </w:p>
    <w:p w:rsidR="00CC4A0D" w:rsidRDefault="00CC4A0D" w:rsidP="00CC4A0D">
      <w:pPr>
        <w:ind w:firstLine="708"/>
        <w:jc w:val="both"/>
        <w:rPr>
          <w:iCs/>
          <w:sz w:val="24"/>
          <w:szCs w:val="24"/>
        </w:rPr>
      </w:pPr>
    </w:p>
    <w:p w:rsidR="00CC4A0D" w:rsidRPr="008D1825" w:rsidRDefault="00CC4A0D" w:rsidP="00EC6DD4">
      <w:pPr>
        <w:pStyle w:val="Nadpis2"/>
      </w:pPr>
      <w:bookmarkStart w:id="158" w:name="_Toc283912740"/>
      <w:bookmarkStart w:id="159" w:name="_Toc285443398"/>
      <w:bookmarkStart w:id="160" w:name="_Toc325228704"/>
      <w:bookmarkStart w:id="161" w:name="_Toc339614147"/>
      <w:r w:rsidRPr="008D1825">
        <w:t>3.4 Návrhy potřebných administrativně-správních opatření v území</w:t>
      </w:r>
      <w:bookmarkEnd w:id="158"/>
      <w:bookmarkEnd w:id="159"/>
      <w:bookmarkEnd w:id="160"/>
      <w:bookmarkEnd w:id="161"/>
    </w:p>
    <w:p w:rsidR="00CC4A0D" w:rsidRDefault="00CC4A0D" w:rsidP="00CC4A0D">
      <w:pPr>
        <w:rPr>
          <w:sz w:val="24"/>
        </w:rPr>
      </w:pPr>
    </w:p>
    <w:p w:rsidR="00CC4A0D" w:rsidRDefault="00CC4A0D" w:rsidP="00CC4A0D">
      <w:pPr>
        <w:ind w:firstLine="708"/>
        <w:jc w:val="both"/>
        <w:rPr>
          <w:iCs/>
          <w:sz w:val="24"/>
          <w:szCs w:val="24"/>
        </w:rPr>
      </w:pPr>
      <w:r>
        <w:rPr>
          <w:iCs/>
          <w:sz w:val="24"/>
          <w:szCs w:val="24"/>
        </w:rPr>
        <w:t>V NPR proběhlo již několik výkupů lesních pozemků do majetku státu. Ve všech případech měl výkup a následný management pozitivní dopad na předmět ochrany. V následném období je navrženo pokračovat ve výkupech pozemků v NPR do majetku státu.</w:t>
      </w:r>
    </w:p>
    <w:p w:rsidR="00CC4A0D" w:rsidRPr="00355572" w:rsidRDefault="00DD32F8" w:rsidP="00DD32F8">
      <w:pPr>
        <w:ind w:firstLine="708"/>
        <w:jc w:val="both"/>
        <w:rPr>
          <w:sz w:val="24"/>
        </w:rPr>
      </w:pPr>
      <w:r>
        <w:rPr>
          <w:sz w:val="24"/>
        </w:rPr>
        <w:t>V lesním hospodářství je třeba v případě potřeby podat žádost o výjimku z doby zajištění lesních porostů (</w:t>
      </w:r>
      <w:r w:rsidR="00355572" w:rsidRPr="00355572">
        <w:rPr>
          <w:sz w:val="24"/>
        </w:rPr>
        <w:t>§</w:t>
      </w:r>
      <w:r w:rsidR="0001293B">
        <w:rPr>
          <w:sz w:val="24"/>
        </w:rPr>
        <w:t xml:space="preserve"> </w:t>
      </w:r>
      <w:r w:rsidR="00355572" w:rsidRPr="00355572">
        <w:rPr>
          <w:sz w:val="24"/>
        </w:rPr>
        <w:t>31 odst. 6</w:t>
      </w:r>
      <w:r w:rsidR="009811AF">
        <w:rPr>
          <w:sz w:val="24"/>
        </w:rPr>
        <w:t xml:space="preserve"> zákon č.289/1995 Sb.,</w:t>
      </w:r>
      <w:r>
        <w:rPr>
          <w:sz w:val="24"/>
        </w:rPr>
        <w:t xml:space="preserve"> lesní zákon). </w:t>
      </w:r>
      <w:r w:rsidR="00E4556F">
        <w:rPr>
          <w:sz w:val="24"/>
        </w:rPr>
        <w:t>Při úmyslné těžbě na plochách 303Cg10a a 303Cg10b bude třeba získat výjimku z ustanovení §</w:t>
      </w:r>
      <w:r w:rsidR="0001293B">
        <w:rPr>
          <w:sz w:val="24"/>
        </w:rPr>
        <w:t xml:space="preserve"> </w:t>
      </w:r>
      <w:r w:rsidR="00E4556F">
        <w:rPr>
          <w:sz w:val="24"/>
        </w:rPr>
        <w:t>31</w:t>
      </w:r>
      <w:r w:rsidR="009811AF">
        <w:rPr>
          <w:sz w:val="24"/>
        </w:rPr>
        <w:t xml:space="preserve"> odst.</w:t>
      </w:r>
      <w:r w:rsidR="0001293B">
        <w:rPr>
          <w:sz w:val="24"/>
        </w:rPr>
        <w:t xml:space="preserve"> </w:t>
      </w:r>
      <w:r w:rsidR="009811AF">
        <w:rPr>
          <w:sz w:val="24"/>
        </w:rPr>
        <w:t>4</w:t>
      </w:r>
      <w:r w:rsidR="00E4556F">
        <w:rPr>
          <w:sz w:val="24"/>
        </w:rPr>
        <w:t xml:space="preserve"> lesního zákona, pokud při této těžbě klesne zakmenění pod 0,7.</w:t>
      </w:r>
      <w:r w:rsidR="00804FF5">
        <w:rPr>
          <w:sz w:val="24"/>
        </w:rPr>
        <w:t xml:space="preserve"> Podobně bude třeba získat </w:t>
      </w:r>
      <w:r w:rsidR="00804FF5">
        <w:rPr>
          <w:sz w:val="24"/>
        </w:rPr>
        <w:lastRenderedPageBreak/>
        <w:t>souhlas</w:t>
      </w:r>
      <w:r w:rsidR="009811AF">
        <w:rPr>
          <w:sz w:val="24"/>
        </w:rPr>
        <w:t xml:space="preserve"> úřadu státní správy lesů k managementovým zásahům</w:t>
      </w:r>
      <w:r w:rsidR="00804FF5">
        <w:rPr>
          <w:sz w:val="24"/>
        </w:rPr>
        <w:t>, resp. výjimku z ustanovení §</w:t>
      </w:r>
      <w:r w:rsidR="0001293B">
        <w:rPr>
          <w:sz w:val="24"/>
        </w:rPr>
        <w:t> </w:t>
      </w:r>
      <w:r w:rsidR="00804FF5">
        <w:rPr>
          <w:sz w:val="24"/>
        </w:rPr>
        <w:t>20 odst.</w:t>
      </w:r>
      <w:r w:rsidR="0001293B">
        <w:rPr>
          <w:sz w:val="24"/>
        </w:rPr>
        <w:t xml:space="preserve"> </w:t>
      </w:r>
      <w:r w:rsidR="00804FF5">
        <w:rPr>
          <w:sz w:val="24"/>
        </w:rPr>
        <w:t>1 písm. n</w:t>
      </w:r>
      <w:r w:rsidR="009811AF">
        <w:rPr>
          <w:sz w:val="24"/>
        </w:rPr>
        <w:t>)</w:t>
      </w:r>
      <w:r w:rsidR="00804FF5">
        <w:rPr>
          <w:sz w:val="24"/>
        </w:rPr>
        <w:t xml:space="preserve"> </w:t>
      </w:r>
      <w:r w:rsidR="0001293B">
        <w:rPr>
          <w:sz w:val="24"/>
        </w:rPr>
        <w:t>l</w:t>
      </w:r>
      <w:r w:rsidR="00804FF5">
        <w:rPr>
          <w:sz w:val="24"/>
        </w:rPr>
        <w:t>esního</w:t>
      </w:r>
      <w:r w:rsidR="009811AF">
        <w:rPr>
          <w:sz w:val="24"/>
        </w:rPr>
        <w:t xml:space="preserve"> zákona, pro pastvu na teplomilných trávnících.</w:t>
      </w:r>
    </w:p>
    <w:p w:rsidR="00CC4A0D" w:rsidRDefault="00DD32F8" w:rsidP="00E4556F">
      <w:pPr>
        <w:ind w:firstLine="708"/>
        <w:jc w:val="both"/>
        <w:rPr>
          <w:sz w:val="24"/>
        </w:rPr>
      </w:pPr>
      <w:r>
        <w:rPr>
          <w:sz w:val="24"/>
        </w:rPr>
        <w:t xml:space="preserve">V případě </w:t>
      </w:r>
      <w:r w:rsidR="00E4556F">
        <w:rPr>
          <w:sz w:val="24"/>
        </w:rPr>
        <w:t>značného zmlazení křovin nebo akátu je možné při managementových pracích použít přípravek Roundup (nebo ekvivalent), pro toto</w:t>
      </w:r>
      <w:r w:rsidR="0001293B">
        <w:rPr>
          <w:sz w:val="24"/>
        </w:rPr>
        <w:t xml:space="preserve"> použití musí zhotovitel prací </w:t>
      </w:r>
      <w:r w:rsidR="00E4556F">
        <w:rPr>
          <w:sz w:val="24"/>
        </w:rPr>
        <w:t>získat výjimku ze základních ochranných podmínek NPR.</w:t>
      </w:r>
    </w:p>
    <w:p w:rsidR="00CC4A0D" w:rsidRPr="00ED40ED" w:rsidRDefault="00CC4A0D" w:rsidP="00CC4A0D">
      <w:pPr>
        <w:rPr>
          <w:sz w:val="24"/>
        </w:rPr>
      </w:pPr>
    </w:p>
    <w:p w:rsidR="00CC4A0D" w:rsidRPr="008D1825" w:rsidRDefault="00CC4A0D" w:rsidP="00EC6DD4">
      <w:pPr>
        <w:pStyle w:val="Nadpis2"/>
      </w:pPr>
      <w:bookmarkStart w:id="162" w:name="_Toc283912741"/>
      <w:bookmarkStart w:id="163" w:name="_Toc285443399"/>
      <w:bookmarkStart w:id="164" w:name="_Toc325228705"/>
      <w:bookmarkStart w:id="165" w:name="_Toc339614148"/>
      <w:r w:rsidRPr="008D1825">
        <w:t>3.5 Návrhy na regulaci rekreačního a sportovního využívání území veřejností</w:t>
      </w:r>
      <w:bookmarkEnd w:id="162"/>
      <w:bookmarkEnd w:id="163"/>
      <w:bookmarkEnd w:id="164"/>
      <w:bookmarkEnd w:id="165"/>
    </w:p>
    <w:p w:rsidR="00CC4A0D" w:rsidRDefault="00CC4A0D" w:rsidP="00CC4A0D">
      <w:pPr>
        <w:rPr>
          <w:iCs/>
          <w:sz w:val="24"/>
          <w:szCs w:val="24"/>
        </w:rPr>
      </w:pPr>
    </w:p>
    <w:p w:rsidR="00CC4A0D" w:rsidRDefault="00CC4A0D" w:rsidP="00CC4A0D">
      <w:pPr>
        <w:ind w:firstLine="708"/>
        <w:jc w:val="both"/>
        <w:rPr>
          <w:iCs/>
          <w:sz w:val="24"/>
          <w:szCs w:val="24"/>
        </w:rPr>
      </w:pPr>
      <w:r>
        <w:rPr>
          <w:iCs/>
          <w:sz w:val="24"/>
          <w:szCs w:val="24"/>
        </w:rPr>
        <w:t>NPR svou obtížnou přístupností neposkytuje podmínky pro aktivní sportovní a rekreační využití. Ojediněle se objevují snahy o pořádání extrémních výstupů, běhu nebo jízdy na kole. Tyto aktivity je možné tolerovat pouze</w:t>
      </w:r>
      <w:r w:rsidR="0001293B">
        <w:rPr>
          <w:iCs/>
          <w:sz w:val="24"/>
          <w:szCs w:val="24"/>
        </w:rPr>
        <w:t>,</w:t>
      </w:r>
      <w:r>
        <w:rPr>
          <w:iCs/>
          <w:sz w:val="24"/>
          <w:szCs w:val="24"/>
        </w:rPr>
        <w:t xml:space="preserve"> pokud nepřekročí rámec běžné návštěvnosti naučné stezky a turistických stezek. Horolezectví je nevhodné, </w:t>
      </w:r>
      <w:r w:rsidR="00170077">
        <w:rPr>
          <w:iCs/>
          <w:sz w:val="24"/>
          <w:szCs w:val="24"/>
        </w:rPr>
        <w:t xml:space="preserve">lze ho připustit </w:t>
      </w:r>
      <w:r>
        <w:rPr>
          <w:iCs/>
          <w:sz w:val="24"/>
          <w:szCs w:val="24"/>
        </w:rPr>
        <w:t>pouze ve spojení s managementovými zásahy.</w:t>
      </w:r>
    </w:p>
    <w:p w:rsidR="00CC4A0D" w:rsidRDefault="00CC4A0D" w:rsidP="00CC4A0D">
      <w:pPr>
        <w:ind w:firstLine="708"/>
        <w:jc w:val="both"/>
        <w:rPr>
          <w:iCs/>
          <w:sz w:val="24"/>
          <w:szCs w:val="24"/>
        </w:rPr>
      </w:pPr>
      <w:r>
        <w:rPr>
          <w:iCs/>
          <w:sz w:val="24"/>
          <w:szCs w:val="24"/>
        </w:rPr>
        <w:t>Z hlediska regulace návštěvnosti je vhodné soustředění návštěvníků na naučnou stezku a z tohoto důvodu je v zájmu přírody její zachování. Občasný sešlap mimo stezku je pro trávníky vhodný, ale silný sešlap</w:t>
      </w:r>
      <w:r w:rsidR="0001293B">
        <w:rPr>
          <w:iCs/>
          <w:sz w:val="24"/>
          <w:szCs w:val="24"/>
        </w:rPr>
        <w:t>,</w:t>
      </w:r>
      <w:r>
        <w:rPr>
          <w:iCs/>
          <w:sz w:val="24"/>
          <w:szCs w:val="24"/>
        </w:rPr>
        <w:t xml:space="preserve"> vznikající v okolí rozbitých schodů vede k destrukci půdního pokryvu. Proto je doporučeno podporovat schůdný stav stezky i v rámci managementových zásahů.</w:t>
      </w:r>
      <w:r w:rsidR="005D2811">
        <w:rPr>
          <w:iCs/>
          <w:sz w:val="24"/>
          <w:szCs w:val="24"/>
        </w:rPr>
        <w:t xml:space="preserve"> </w:t>
      </w:r>
    </w:p>
    <w:p w:rsidR="00CC4A0D" w:rsidRPr="00ED40ED" w:rsidRDefault="00CC4A0D" w:rsidP="00CC4A0D">
      <w:pPr>
        <w:rPr>
          <w:sz w:val="24"/>
        </w:rPr>
      </w:pPr>
    </w:p>
    <w:p w:rsidR="00CC4A0D" w:rsidRPr="008D1825" w:rsidRDefault="00CC4A0D" w:rsidP="00EC6DD4">
      <w:pPr>
        <w:pStyle w:val="Nadpis2"/>
      </w:pPr>
      <w:bookmarkStart w:id="166" w:name="_Toc283912742"/>
      <w:bookmarkStart w:id="167" w:name="_Toc285443400"/>
      <w:bookmarkStart w:id="168" w:name="_Toc325228706"/>
      <w:bookmarkStart w:id="169" w:name="_Toc339614149"/>
      <w:r w:rsidRPr="008D1825">
        <w:t>3.6 Návrhy na vzdělávací využití území</w:t>
      </w:r>
      <w:bookmarkEnd w:id="166"/>
      <w:bookmarkEnd w:id="167"/>
      <w:bookmarkEnd w:id="168"/>
      <w:bookmarkEnd w:id="169"/>
    </w:p>
    <w:p w:rsidR="00CC4A0D" w:rsidRPr="00ED40ED" w:rsidRDefault="00CC4A0D" w:rsidP="00CC4A0D">
      <w:pPr>
        <w:rPr>
          <w:sz w:val="24"/>
        </w:rPr>
      </w:pPr>
    </w:p>
    <w:p w:rsidR="005D2811" w:rsidRDefault="00CC4A0D" w:rsidP="00CC4A0D">
      <w:pPr>
        <w:ind w:firstLine="708"/>
        <w:jc w:val="both"/>
        <w:rPr>
          <w:iCs/>
          <w:sz w:val="24"/>
          <w:szCs w:val="24"/>
        </w:rPr>
      </w:pPr>
      <w:r>
        <w:rPr>
          <w:iCs/>
          <w:sz w:val="24"/>
          <w:szCs w:val="24"/>
        </w:rPr>
        <w:t xml:space="preserve">Naučná stezka poskytuje dostatečné množství informací o NPR a managementu, její zachování je v zájmu ochrany přírody. </w:t>
      </w:r>
      <w:r w:rsidR="00E0084E">
        <w:rPr>
          <w:iCs/>
          <w:sz w:val="24"/>
          <w:szCs w:val="24"/>
        </w:rPr>
        <w:t>Stav naučné stezky je možné označit jako dosluhující. Pro zajištění bezpečnosti návštěvníků by bylo vhodné provést celkovou rekonstrukci stezky. Technické prvky stezky – schody, stupně, tabule – je třeba řešit z přírodních materiálů nebo přírodě blízkým způsobem tak, aby nebyl narušen ráz místa</w:t>
      </w:r>
      <w:r w:rsidR="000A7DA9">
        <w:rPr>
          <w:iCs/>
          <w:sz w:val="24"/>
          <w:szCs w:val="24"/>
        </w:rPr>
        <w:t xml:space="preserve"> a současně bylo dosaženo potřebné provozní bezpečnosti</w:t>
      </w:r>
      <w:r w:rsidR="00E0084E">
        <w:rPr>
          <w:iCs/>
          <w:sz w:val="24"/>
          <w:szCs w:val="24"/>
        </w:rPr>
        <w:t xml:space="preserve">. </w:t>
      </w:r>
      <w:r w:rsidR="005D2811">
        <w:rPr>
          <w:iCs/>
          <w:sz w:val="24"/>
          <w:szCs w:val="24"/>
        </w:rPr>
        <w:t xml:space="preserve">Pro opravu stezky by proto bylo možné pomístně využít místního materiálu ze sutí, z předpokladu, že nebude narušen tvar georeliéfu. </w:t>
      </w:r>
    </w:p>
    <w:p w:rsidR="00CC4A0D" w:rsidRDefault="00CC4A0D" w:rsidP="00CC4A0D">
      <w:pPr>
        <w:ind w:firstLine="708"/>
        <w:jc w:val="both"/>
        <w:rPr>
          <w:iCs/>
          <w:sz w:val="24"/>
          <w:szCs w:val="24"/>
        </w:rPr>
      </w:pPr>
      <w:r>
        <w:rPr>
          <w:iCs/>
          <w:sz w:val="24"/>
          <w:szCs w:val="24"/>
        </w:rPr>
        <w:t xml:space="preserve">V případě </w:t>
      </w:r>
      <w:r w:rsidR="00E0084E">
        <w:rPr>
          <w:iCs/>
          <w:sz w:val="24"/>
          <w:szCs w:val="24"/>
        </w:rPr>
        <w:t xml:space="preserve">jednorázového </w:t>
      </w:r>
      <w:r>
        <w:rPr>
          <w:iCs/>
          <w:sz w:val="24"/>
          <w:szCs w:val="24"/>
        </w:rPr>
        <w:t>poškození tabulí naučné stezky je třeba provést jejich obnovu.</w:t>
      </w:r>
      <w:r w:rsidR="005D2811">
        <w:rPr>
          <w:iCs/>
          <w:sz w:val="24"/>
          <w:szCs w:val="24"/>
        </w:rPr>
        <w:t xml:space="preserve"> </w:t>
      </w:r>
    </w:p>
    <w:p w:rsidR="00CC4A0D" w:rsidRDefault="00CC4A0D" w:rsidP="00CC4A0D">
      <w:pPr>
        <w:pStyle w:val="Nadpis10"/>
      </w:pPr>
      <w:bookmarkStart w:id="170" w:name="_Toc283912743"/>
      <w:bookmarkStart w:id="171" w:name="_Toc285443401"/>
    </w:p>
    <w:p w:rsidR="00CC4A0D" w:rsidRPr="008D1825" w:rsidRDefault="00CC4A0D" w:rsidP="00EC6DD4">
      <w:pPr>
        <w:pStyle w:val="Nadpis2"/>
      </w:pPr>
      <w:bookmarkStart w:id="172" w:name="_Toc325228707"/>
      <w:bookmarkStart w:id="173" w:name="_Toc339614150"/>
      <w:r w:rsidRPr="008D1825">
        <w:t>3.7 Návrhy na průzkum či výzkum a monitoring předmětu ochrany území</w:t>
      </w:r>
      <w:bookmarkEnd w:id="170"/>
      <w:bookmarkEnd w:id="171"/>
      <w:bookmarkEnd w:id="172"/>
      <w:bookmarkEnd w:id="173"/>
    </w:p>
    <w:p w:rsidR="00CC4A0D" w:rsidRDefault="00CC4A0D" w:rsidP="00CC4A0D">
      <w:pPr>
        <w:pStyle w:val="Nadpis10"/>
        <w:rPr>
          <w:b w:val="0"/>
          <w:bCs w:val="0"/>
        </w:rPr>
      </w:pPr>
    </w:p>
    <w:p w:rsidR="00CC4A0D" w:rsidRDefault="00CC4A0D" w:rsidP="00CC4A0D">
      <w:pPr>
        <w:ind w:firstLine="708"/>
        <w:jc w:val="both"/>
        <w:rPr>
          <w:sz w:val="24"/>
        </w:rPr>
      </w:pPr>
      <w:r>
        <w:rPr>
          <w:sz w:val="24"/>
        </w:rPr>
        <w:t>V následném období je navrženo provedení:</w:t>
      </w:r>
    </w:p>
    <w:p w:rsidR="00CC4A0D" w:rsidRDefault="00CC4A0D" w:rsidP="00CC4A0D">
      <w:pPr>
        <w:numPr>
          <w:ilvl w:val="0"/>
          <w:numId w:val="18"/>
        </w:numPr>
        <w:jc w:val="both"/>
        <w:rPr>
          <w:sz w:val="24"/>
        </w:rPr>
      </w:pPr>
      <w:r>
        <w:rPr>
          <w:sz w:val="24"/>
        </w:rPr>
        <w:t>Průzkumu lišejníků a mechorostů. NPR Drbákov-Albertovy skály je společně se sousední PR Vymyšlenská pěšina nejcennější ukázkou flóry a fauny vltavského údolí v rámci středního Povltaví</w:t>
      </w:r>
      <w:r w:rsidR="00037DBC">
        <w:rPr>
          <w:sz w:val="24"/>
        </w:rPr>
        <w:t xml:space="preserve"> lze očekávat zajímavé nálezy i u nižších rostlin - </w:t>
      </w:r>
      <w:r>
        <w:rPr>
          <w:sz w:val="24"/>
        </w:rPr>
        <w:t>v území tento průzkum zatím nebyl proveden, existují pouze dílčí zajímavé údaje (nálezy Malíček, Pokorný).</w:t>
      </w:r>
    </w:p>
    <w:p w:rsidR="00CC4A0D" w:rsidRDefault="00CC4A0D" w:rsidP="00CC4A0D">
      <w:pPr>
        <w:numPr>
          <w:ilvl w:val="0"/>
          <w:numId w:val="18"/>
        </w:numPr>
        <w:jc w:val="both"/>
        <w:rPr>
          <w:sz w:val="24"/>
        </w:rPr>
      </w:pPr>
      <w:r>
        <w:rPr>
          <w:sz w:val="24"/>
        </w:rPr>
        <w:t>Sčítání tisů na Drbákově. Nerealizovaná akc</w:t>
      </w:r>
      <w:r w:rsidR="00F27970">
        <w:rPr>
          <w:sz w:val="24"/>
        </w:rPr>
        <w:t>e</w:t>
      </w:r>
      <w:r>
        <w:rPr>
          <w:sz w:val="24"/>
        </w:rPr>
        <w:t xml:space="preserve">, která již byla navržena v minulém plánu péče. Zjištění skutečné </w:t>
      </w:r>
      <w:r w:rsidR="00C9358C">
        <w:rPr>
          <w:sz w:val="24"/>
        </w:rPr>
        <w:t xml:space="preserve">početnosti a věkového složení </w:t>
      </w:r>
      <w:r>
        <w:rPr>
          <w:sz w:val="24"/>
        </w:rPr>
        <w:t xml:space="preserve">populace tisu patří také k důležitým krokům v dalším průzkumu a ochraně </w:t>
      </w:r>
      <w:r w:rsidR="00C9358C">
        <w:rPr>
          <w:sz w:val="24"/>
        </w:rPr>
        <w:t>tohoto druhu v NPR</w:t>
      </w:r>
      <w:r>
        <w:rPr>
          <w:sz w:val="24"/>
        </w:rPr>
        <w:t>.</w:t>
      </w:r>
    </w:p>
    <w:p w:rsidR="00CC4A0D" w:rsidRDefault="00CC4A0D" w:rsidP="00CC4A0D">
      <w:pPr>
        <w:numPr>
          <w:ilvl w:val="0"/>
          <w:numId w:val="18"/>
        </w:numPr>
        <w:jc w:val="both"/>
        <w:rPr>
          <w:sz w:val="24"/>
        </w:rPr>
      </w:pPr>
      <w:r>
        <w:rPr>
          <w:sz w:val="24"/>
        </w:rPr>
        <w:t>S</w:t>
      </w:r>
      <w:r w:rsidRPr="00666453">
        <w:rPr>
          <w:sz w:val="24"/>
        </w:rPr>
        <w:t xml:space="preserve">ledování vlivu managementu na populaci okáče bělopásného </w:t>
      </w:r>
      <w:r>
        <w:rPr>
          <w:sz w:val="24"/>
        </w:rPr>
        <w:t>jako pokračování studie z let 2009-2013. Sledování je možné provádět jako extenzivní s periodou 3-4 let.</w:t>
      </w:r>
    </w:p>
    <w:p w:rsidR="00CC4A0D" w:rsidRPr="00ED40ED" w:rsidRDefault="00CC4A0D" w:rsidP="00CC4A0D">
      <w:pPr>
        <w:pStyle w:val="Nadpis10"/>
        <w:rPr>
          <w:b w:val="0"/>
          <w:bCs w:val="0"/>
        </w:rPr>
      </w:pPr>
    </w:p>
    <w:p w:rsidR="00CC4A0D" w:rsidRPr="00ED40ED" w:rsidRDefault="00CC4A0D" w:rsidP="00CC4A0D">
      <w:pPr>
        <w:rPr>
          <w:sz w:val="24"/>
        </w:rPr>
      </w:pPr>
    </w:p>
    <w:p w:rsidR="00CC4A0D" w:rsidRPr="008D1825" w:rsidRDefault="00CC4A0D" w:rsidP="00EC6DD4">
      <w:pPr>
        <w:pStyle w:val="Nadpis1"/>
      </w:pPr>
      <w:r w:rsidRPr="008D1825">
        <w:br w:type="page"/>
      </w:r>
      <w:bookmarkStart w:id="174" w:name="_Toc283912744"/>
      <w:bookmarkStart w:id="175" w:name="_Toc285443402"/>
      <w:bookmarkStart w:id="176" w:name="_Toc325228708"/>
      <w:bookmarkStart w:id="177" w:name="_Toc339614151"/>
      <w:r w:rsidRPr="008D1825">
        <w:lastRenderedPageBreak/>
        <w:t>4. Závěrečné údaje</w:t>
      </w:r>
      <w:bookmarkEnd w:id="174"/>
      <w:bookmarkEnd w:id="175"/>
      <w:bookmarkEnd w:id="176"/>
      <w:bookmarkEnd w:id="177"/>
    </w:p>
    <w:p w:rsidR="00CC4A0D" w:rsidRPr="00ED40ED" w:rsidRDefault="00CC4A0D" w:rsidP="00CC4A0D">
      <w:pPr>
        <w:rPr>
          <w:sz w:val="24"/>
        </w:rPr>
      </w:pPr>
    </w:p>
    <w:p w:rsidR="00CC4A0D" w:rsidRPr="008D1825" w:rsidRDefault="00CC4A0D" w:rsidP="00EC6DD4">
      <w:pPr>
        <w:pStyle w:val="Nadpis2"/>
      </w:pPr>
      <w:bookmarkStart w:id="178" w:name="_Toc283912745"/>
      <w:bookmarkStart w:id="179" w:name="_Toc285443403"/>
      <w:bookmarkStart w:id="180" w:name="_Toc325228709"/>
      <w:bookmarkStart w:id="181" w:name="_Toc339614152"/>
      <w:r w:rsidRPr="008D1825">
        <w:t>4.1 Předpokládané orientační náklady hrazené orgánem ochrany přírody podle jednotlivých zásahů (druhů prací)</w:t>
      </w:r>
      <w:bookmarkEnd w:id="178"/>
      <w:bookmarkEnd w:id="179"/>
      <w:bookmarkEnd w:id="180"/>
      <w:bookmarkEnd w:id="181"/>
      <w:r w:rsidRPr="008D1825">
        <w:t xml:space="preserve"> </w:t>
      </w:r>
    </w:p>
    <w:p w:rsidR="00CC4A0D" w:rsidRPr="00ED40ED" w:rsidRDefault="00CC4A0D" w:rsidP="00CC4A0D">
      <w:pPr>
        <w:rPr>
          <w:sz w:val="24"/>
        </w:rPr>
      </w:pPr>
    </w:p>
    <w:tbl>
      <w:tblPr>
        <w:tblW w:w="0" w:type="auto"/>
        <w:tblBorders>
          <w:top w:val="single" w:sz="12" w:space="0" w:color="000000"/>
          <w:left w:val="single" w:sz="12" w:space="0" w:color="000000"/>
          <w:bottom w:val="single" w:sz="12" w:space="0" w:color="000000"/>
          <w:right w:val="single" w:sz="12" w:space="0" w:color="000000"/>
        </w:tblBorders>
        <w:tblLayout w:type="fixed"/>
        <w:tblCellMar>
          <w:left w:w="71" w:type="dxa"/>
          <w:right w:w="71" w:type="dxa"/>
        </w:tblCellMar>
        <w:tblLook w:val="0000" w:firstRow="0" w:lastRow="0" w:firstColumn="0" w:lastColumn="0" w:noHBand="0" w:noVBand="0"/>
      </w:tblPr>
      <w:tblGrid>
        <w:gridCol w:w="5033"/>
        <w:gridCol w:w="1984"/>
        <w:gridCol w:w="2126"/>
      </w:tblGrid>
      <w:tr w:rsidR="00CC4A0D" w:rsidRPr="008D1825">
        <w:tc>
          <w:tcPr>
            <w:tcW w:w="5033" w:type="dxa"/>
            <w:tcBorders>
              <w:top w:val="single" w:sz="18" w:space="0" w:color="auto"/>
              <w:left w:val="single" w:sz="18" w:space="0" w:color="auto"/>
              <w:bottom w:val="single" w:sz="18" w:space="0" w:color="auto"/>
              <w:right w:val="single" w:sz="6" w:space="0" w:color="000000"/>
            </w:tcBorders>
            <w:shd w:val="clear" w:color="auto" w:fill="C0C0C0"/>
          </w:tcPr>
          <w:p w:rsidR="00CC4A0D" w:rsidRPr="008D1825" w:rsidRDefault="00CC4A0D" w:rsidP="00CC4A0D">
            <w:r w:rsidRPr="008D1825">
              <w:t xml:space="preserve">Druh zásahu (práce) a odhad množství (např. plochy) </w:t>
            </w:r>
          </w:p>
          <w:p w:rsidR="00CC4A0D" w:rsidRPr="008D1825" w:rsidRDefault="00CC4A0D" w:rsidP="00CC4A0D">
            <w:r w:rsidRPr="008D1825">
              <w:t xml:space="preserve"> </w:t>
            </w:r>
          </w:p>
        </w:tc>
        <w:tc>
          <w:tcPr>
            <w:tcW w:w="1984" w:type="dxa"/>
            <w:tcBorders>
              <w:top w:val="single" w:sz="18" w:space="0" w:color="auto"/>
              <w:left w:val="single" w:sz="6" w:space="0" w:color="000000"/>
              <w:bottom w:val="single" w:sz="18" w:space="0" w:color="auto"/>
              <w:right w:val="single" w:sz="6" w:space="0" w:color="000000"/>
            </w:tcBorders>
            <w:shd w:val="clear" w:color="auto" w:fill="C0C0C0"/>
          </w:tcPr>
          <w:p w:rsidR="00CC4A0D" w:rsidRPr="008D1825" w:rsidRDefault="00CC4A0D" w:rsidP="00CC4A0D">
            <w:r w:rsidRPr="008D1825">
              <w:t>Orientační náklady za rok (Kč)</w:t>
            </w:r>
          </w:p>
        </w:tc>
        <w:tc>
          <w:tcPr>
            <w:tcW w:w="2126" w:type="dxa"/>
            <w:tcBorders>
              <w:top w:val="single" w:sz="18" w:space="0" w:color="auto"/>
              <w:left w:val="single" w:sz="6" w:space="0" w:color="000000"/>
              <w:bottom w:val="single" w:sz="18" w:space="0" w:color="auto"/>
              <w:right w:val="single" w:sz="18" w:space="0" w:color="auto"/>
            </w:tcBorders>
            <w:shd w:val="clear" w:color="auto" w:fill="C0C0C0"/>
          </w:tcPr>
          <w:p w:rsidR="00CC4A0D" w:rsidRPr="008D1825" w:rsidRDefault="00CC4A0D" w:rsidP="00CC4A0D">
            <w:r w:rsidRPr="008D1825">
              <w:t>Orientační náklady za období platnosti plánu péče (Kč)</w:t>
            </w:r>
          </w:p>
        </w:tc>
      </w:tr>
      <w:tr w:rsidR="00CC4A0D" w:rsidRPr="008D1825">
        <w:tc>
          <w:tcPr>
            <w:tcW w:w="9143" w:type="dxa"/>
            <w:gridSpan w:val="3"/>
            <w:tcBorders>
              <w:top w:val="single" w:sz="18" w:space="0" w:color="auto"/>
              <w:left w:val="single" w:sz="18" w:space="0" w:color="auto"/>
              <w:bottom w:val="single" w:sz="18" w:space="0" w:color="000000"/>
              <w:right w:val="single" w:sz="18" w:space="0" w:color="auto"/>
            </w:tcBorders>
          </w:tcPr>
          <w:p w:rsidR="00CC4A0D" w:rsidRPr="008D1825" w:rsidRDefault="00CC4A0D" w:rsidP="00CC4A0D">
            <w:r w:rsidRPr="008D1825">
              <w:t>Jednorázové a časově omezené zásahy</w:t>
            </w:r>
          </w:p>
        </w:tc>
      </w:tr>
      <w:tr w:rsidR="00CC4A0D" w:rsidRPr="008D1825">
        <w:tc>
          <w:tcPr>
            <w:tcW w:w="5033" w:type="dxa"/>
            <w:tcBorders>
              <w:top w:val="single" w:sz="18" w:space="0" w:color="000000"/>
              <w:left w:val="single" w:sz="18" w:space="0" w:color="000000"/>
              <w:bottom w:val="single" w:sz="4" w:space="0" w:color="000000"/>
              <w:right w:val="single" w:sz="6" w:space="0" w:color="000000"/>
            </w:tcBorders>
          </w:tcPr>
          <w:p w:rsidR="00CC4A0D" w:rsidRDefault="00CC4A0D" w:rsidP="00CC4A0D">
            <w:r>
              <w:t>Osazení 5 hraničních tabulí</w:t>
            </w:r>
          </w:p>
        </w:tc>
        <w:tc>
          <w:tcPr>
            <w:tcW w:w="1984" w:type="dxa"/>
            <w:tcBorders>
              <w:top w:val="single" w:sz="18" w:space="0" w:color="000000"/>
              <w:left w:val="single" w:sz="6" w:space="0" w:color="000000"/>
              <w:bottom w:val="single" w:sz="4" w:space="0" w:color="000000"/>
              <w:right w:val="single" w:sz="6" w:space="0" w:color="000000"/>
            </w:tcBorders>
            <w:shd w:val="clear" w:color="auto" w:fill="808080"/>
          </w:tcPr>
          <w:p w:rsidR="00CC4A0D" w:rsidRPr="008D1825" w:rsidRDefault="00CC4A0D" w:rsidP="00CC4A0D">
            <w:r w:rsidRPr="008D1825">
              <w:t>----------</w:t>
            </w:r>
          </w:p>
        </w:tc>
        <w:tc>
          <w:tcPr>
            <w:tcW w:w="2126" w:type="dxa"/>
            <w:tcBorders>
              <w:top w:val="single" w:sz="18" w:space="0" w:color="000000"/>
              <w:left w:val="single" w:sz="6" w:space="0" w:color="000000"/>
              <w:bottom w:val="single" w:sz="4" w:space="0" w:color="000000"/>
              <w:right w:val="single" w:sz="18" w:space="0" w:color="000000"/>
            </w:tcBorders>
          </w:tcPr>
          <w:p w:rsidR="00CC4A0D" w:rsidRDefault="00CC4A0D" w:rsidP="00CC4A0D">
            <w:r>
              <w:t>18</w:t>
            </w:r>
            <w:r w:rsidR="00E716F8">
              <w:t xml:space="preserve"> </w:t>
            </w:r>
            <w:r>
              <w:t>000</w:t>
            </w:r>
          </w:p>
        </w:tc>
      </w:tr>
      <w:tr w:rsidR="00876207" w:rsidRPr="008D1825">
        <w:tc>
          <w:tcPr>
            <w:tcW w:w="5033" w:type="dxa"/>
            <w:tcBorders>
              <w:top w:val="single" w:sz="4" w:space="0" w:color="000000"/>
              <w:left w:val="single" w:sz="18" w:space="0" w:color="000000"/>
              <w:bottom w:val="single" w:sz="6" w:space="0" w:color="000000"/>
              <w:right w:val="single" w:sz="6" w:space="0" w:color="000000"/>
            </w:tcBorders>
          </w:tcPr>
          <w:p w:rsidR="00876207" w:rsidRDefault="00876207" w:rsidP="00CC4A0D">
            <w:r>
              <w:t>Obnova pruhového značení</w:t>
            </w:r>
          </w:p>
        </w:tc>
        <w:tc>
          <w:tcPr>
            <w:tcW w:w="1984" w:type="dxa"/>
            <w:tcBorders>
              <w:top w:val="single" w:sz="4" w:space="0" w:color="000000"/>
              <w:left w:val="single" w:sz="6" w:space="0" w:color="000000"/>
              <w:bottom w:val="single" w:sz="6" w:space="0" w:color="000000"/>
              <w:right w:val="single" w:sz="6" w:space="0" w:color="000000"/>
            </w:tcBorders>
            <w:shd w:val="clear" w:color="auto" w:fill="808080"/>
          </w:tcPr>
          <w:p w:rsidR="00876207" w:rsidRPr="008D1825" w:rsidRDefault="00876207" w:rsidP="00CC4A0D"/>
        </w:tc>
        <w:tc>
          <w:tcPr>
            <w:tcW w:w="2126" w:type="dxa"/>
            <w:tcBorders>
              <w:top w:val="single" w:sz="4" w:space="0" w:color="000000"/>
              <w:left w:val="single" w:sz="6" w:space="0" w:color="000000"/>
              <w:bottom w:val="single" w:sz="6" w:space="0" w:color="000000"/>
              <w:right w:val="single" w:sz="18" w:space="0" w:color="000000"/>
            </w:tcBorders>
          </w:tcPr>
          <w:p w:rsidR="00876207" w:rsidRDefault="00876207" w:rsidP="00CC4A0D">
            <w:r>
              <w:t>15</w:t>
            </w:r>
            <w:r w:rsidR="00E716F8">
              <w:t xml:space="preserve"> </w:t>
            </w:r>
            <w:r>
              <w:t>000</w:t>
            </w:r>
          </w:p>
        </w:tc>
      </w:tr>
      <w:tr w:rsidR="00CC4A0D" w:rsidRPr="008D1825">
        <w:tc>
          <w:tcPr>
            <w:tcW w:w="5033" w:type="dxa"/>
            <w:tcBorders>
              <w:top w:val="single" w:sz="4" w:space="0" w:color="000000"/>
              <w:left w:val="single" w:sz="18" w:space="0" w:color="000000"/>
              <w:bottom w:val="single" w:sz="6" w:space="0" w:color="000000"/>
              <w:right w:val="single" w:sz="6" w:space="0" w:color="000000"/>
            </w:tcBorders>
          </w:tcPr>
          <w:p w:rsidR="00CC4A0D" w:rsidRPr="008D1825" w:rsidRDefault="00CC4A0D" w:rsidP="00CC4A0D">
            <w:r>
              <w:t xml:space="preserve">Inventarizační průzkum </w:t>
            </w:r>
            <w:r w:rsidR="00876207">
              <w:t>lišejníků</w:t>
            </w:r>
          </w:p>
        </w:tc>
        <w:tc>
          <w:tcPr>
            <w:tcW w:w="1984" w:type="dxa"/>
            <w:tcBorders>
              <w:top w:val="single" w:sz="4" w:space="0" w:color="000000"/>
              <w:left w:val="single" w:sz="6" w:space="0" w:color="000000"/>
              <w:bottom w:val="single" w:sz="6" w:space="0" w:color="000000"/>
              <w:right w:val="single" w:sz="6" w:space="0" w:color="000000"/>
            </w:tcBorders>
            <w:shd w:val="clear" w:color="auto" w:fill="808080"/>
          </w:tcPr>
          <w:p w:rsidR="00CC4A0D" w:rsidRPr="008D1825" w:rsidRDefault="00CC4A0D" w:rsidP="00CC4A0D">
            <w:r w:rsidRPr="008D1825">
              <w:t>----------</w:t>
            </w:r>
          </w:p>
        </w:tc>
        <w:tc>
          <w:tcPr>
            <w:tcW w:w="2126" w:type="dxa"/>
            <w:tcBorders>
              <w:top w:val="single" w:sz="4" w:space="0" w:color="000000"/>
              <w:left w:val="single" w:sz="6" w:space="0" w:color="000000"/>
              <w:bottom w:val="single" w:sz="6" w:space="0" w:color="000000"/>
              <w:right w:val="single" w:sz="18" w:space="0" w:color="000000"/>
            </w:tcBorders>
          </w:tcPr>
          <w:p w:rsidR="00CC4A0D" w:rsidRPr="008D1825" w:rsidRDefault="00CC4A0D" w:rsidP="00CC4A0D">
            <w:r>
              <w:t>18</w:t>
            </w:r>
            <w:r w:rsidR="00E716F8">
              <w:t xml:space="preserve"> </w:t>
            </w:r>
            <w:r>
              <w:t>000</w:t>
            </w:r>
          </w:p>
        </w:tc>
      </w:tr>
      <w:tr w:rsidR="00CC4A0D" w:rsidRPr="008D1825">
        <w:tc>
          <w:tcPr>
            <w:tcW w:w="5033" w:type="dxa"/>
            <w:tcBorders>
              <w:top w:val="single" w:sz="6" w:space="0" w:color="000000"/>
              <w:left w:val="single" w:sz="18" w:space="0" w:color="000000"/>
              <w:bottom w:val="single" w:sz="6" w:space="0" w:color="000000"/>
              <w:right w:val="single" w:sz="6" w:space="0" w:color="000000"/>
            </w:tcBorders>
          </w:tcPr>
          <w:p w:rsidR="00CC4A0D" w:rsidRPr="008D1825" w:rsidRDefault="00CC4A0D" w:rsidP="00CC4A0D">
            <w:r>
              <w:t xml:space="preserve">Inventarizační průzkum </w:t>
            </w:r>
            <w:r w:rsidR="00876207">
              <w:t>mechorostů</w:t>
            </w:r>
          </w:p>
        </w:tc>
        <w:tc>
          <w:tcPr>
            <w:tcW w:w="1984" w:type="dxa"/>
            <w:tcBorders>
              <w:top w:val="single" w:sz="6" w:space="0" w:color="000000"/>
              <w:left w:val="single" w:sz="6" w:space="0" w:color="000000"/>
              <w:bottom w:val="single" w:sz="6" w:space="0" w:color="000000"/>
              <w:right w:val="single" w:sz="6" w:space="0" w:color="000000"/>
            </w:tcBorders>
            <w:shd w:val="clear" w:color="auto" w:fill="808080"/>
          </w:tcPr>
          <w:p w:rsidR="00CC4A0D" w:rsidRPr="008D1825" w:rsidRDefault="00CC4A0D" w:rsidP="00CC4A0D">
            <w:r w:rsidRPr="008D1825">
              <w:t>----------</w:t>
            </w:r>
          </w:p>
        </w:tc>
        <w:tc>
          <w:tcPr>
            <w:tcW w:w="2126" w:type="dxa"/>
            <w:tcBorders>
              <w:top w:val="single" w:sz="6" w:space="0" w:color="000000"/>
              <w:left w:val="single" w:sz="6" w:space="0" w:color="000000"/>
              <w:bottom w:val="single" w:sz="6" w:space="0" w:color="000000"/>
              <w:right w:val="single" w:sz="18" w:space="0" w:color="000000"/>
            </w:tcBorders>
          </w:tcPr>
          <w:p w:rsidR="00CC4A0D" w:rsidRPr="008D1825" w:rsidRDefault="00CC4A0D" w:rsidP="00CC4A0D">
            <w:r>
              <w:t>18</w:t>
            </w:r>
            <w:r w:rsidR="00E716F8">
              <w:t xml:space="preserve"> </w:t>
            </w:r>
            <w:r>
              <w:t>000</w:t>
            </w:r>
          </w:p>
        </w:tc>
      </w:tr>
      <w:tr w:rsidR="00A84A6B" w:rsidRPr="008D1825">
        <w:tc>
          <w:tcPr>
            <w:tcW w:w="5033" w:type="dxa"/>
            <w:tcBorders>
              <w:top w:val="single" w:sz="6" w:space="0" w:color="000000"/>
              <w:left w:val="single" w:sz="18" w:space="0" w:color="000000"/>
              <w:bottom w:val="single" w:sz="6" w:space="0" w:color="000000"/>
              <w:right w:val="single" w:sz="6" w:space="0" w:color="000000"/>
            </w:tcBorders>
          </w:tcPr>
          <w:p w:rsidR="00A84A6B" w:rsidRPr="008D1825" w:rsidRDefault="00A84A6B" w:rsidP="008D7137">
            <w:r>
              <w:t>Inventarizační průzkum tisů</w:t>
            </w:r>
          </w:p>
        </w:tc>
        <w:tc>
          <w:tcPr>
            <w:tcW w:w="1984" w:type="dxa"/>
            <w:tcBorders>
              <w:top w:val="single" w:sz="6" w:space="0" w:color="000000"/>
              <w:left w:val="single" w:sz="6" w:space="0" w:color="000000"/>
              <w:bottom w:val="single" w:sz="6" w:space="0" w:color="000000"/>
              <w:right w:val="single" w:sz="6" w:space="0" w:color="000000"/>
            </w:tcBorders>
            <w:shd w:val="clear" w:color="auto" w:fill="808080"/>
          </w:tcPr>
          <w:p w:rsidR="00A84A6B" w:rsidRPr="008D1825" w:rsidRDefault="00A84A6B" w:rsidP="008D7137">
            <w:r w:rsidRPr="008D1825">
              <w:t>----------</w:t>
            </w:r>
          </w:p>
        </w:tc>
        <w:tc>
          <w:tcPr>
            <w:tcW w:w="2126" w:type="dxa"/>
            <w:tcBorders>
              <w:top w:val="single" w:sz="6" w:space="0" w:color="000000"/>
              <w:left w:val="single" w:sz="6" w:space="0" w:color="000000"/>
              <w:bottom w:val="single" w:sz="6" w:space="0" w:color="000000"/>
              <w:right w:val="single" w:sz="18" w:space="0" w:color="000000"/>
            </w:tcBorders>
          </w:tcPr>
          <w:p w:rsidR="00A84A6B" w:rsidRPr="008D1825" w:rsidRDefault="00A84A6B" w:rsidP="008D7137">
            <w:r>
              <w:t>15 000</w:t>
            </w:r>
          </w:p>
        </w:tc>
      </w:tr>
      <w:tr w:rsidR="00A84A6B" w:rsidRPr="008D1825">
        <w:tc>
          <w:tcPr>
            <w:tcW w:w="5033" w:type="dxa"/>
            <w:tcBorders>
              <w:top w:val="single" w:sz="6" w:space="0" w:color="000000"/>
              <w:left w:val="single" w:sz="18" w:space="0" w:color="000000"/>
              <w:bottom w:val="single" w:sz="6" w:space="0" w:color="000000"/>
              <w:right w:val="single" w:sz="6" w:space="0" w:color="000000"/>
            </w:tcBorders>
          </w:tcPr>
          <w:p w:rsidR="00A84A6B" w:rsidRDefault="00A84A6B" w:rsidP="00CC4A0D">
            <w:r>
              <w:t>Rekonstrukce naučné stezky</w:t>
            </w:r>
            <w:r w:rsidR="008D7137">
              <w:t xml:space="preserve"> (v 2 pol. platnosti)</w:t>
            </w:r>
          </w:p>
        </w:tc>
        <w:tc>
          <w:tcPr>
            <w:tcW w:w="1984" w:type="dxa"/>
            <w:tcBorders>
              <w:top w:val="single" w:sz="6" w:space="0" w:color="000000"/>
              <w:left w:val="single" w:sz="6" w:space="0" w:color="000000"/>
              <w:bottom w:val="single" w:sz="6" w:space="0" w:color="000000"/>
              <w:right w:val="single" w:sz="6" w:space="0" w:color="000000"/>
            </w:tcBorders>
            <w:shd w:val="clear" w:color="auto" w:fill="808080"/>
          </w:tcPr>
          <w:p w:rsidR="00A84A6B" w:rsidRPr="008D1825" w:rsidRDefault="00A84A6B" w:rsidP="00CC4A0D"/>
        </w:tc>
        <w:tc>
          <w:tcPr>
            <w:tcW w:w="2126" w:type="dxa"/>
            <w:tcBorders>
              <w:top w:val="single" w:sz="6" w:space="0" w:color="000000"/>
              <w:left w:val="single" w:sz="6" w:space="0" w:color="000000"/>
              <w:bottom w:val="single" w:sz="6" w:space="0" w:color="000000"/>
              <w:right w:val="single" w:sz="18" w:space="0" w:color="000000"/>
            </w:tcBorders>
          </w:tcPr>
          <w:p w:rsidR="00A84A6B" w:rsidRDefault="00A84A6B" w:rsidP="00CC4A0D">
            <w:r>
              <w:t>750 000</w:t>
            </w:r>
          </w:p>
        </w:tc>
      </w:tr>
      <w:tr w:rsidR="00CC4A0D" w:rsidRPr="008D1825">
        <w:tc>
          <w:tcPr>
            <w:tcW w:w="5033" w:type="dxa"/>
            <w:tcBorders>
              <w:top w:val="single" w:sz="18" w:space="0" w:color="000000"/>
              <w:left w:val="single" w:sz="18" w:space="0" w:color="auto"/>
              <w:bottom w:val="double" w:sz="12" w:space="0" w:color="auto"/>
              <w:right w:val="single" w:sz="6" w:space="0" w:color="000000"/>
            </w:tcBorders>
            <w:shd w:val="clear" w:color="auto" w:fill="C0C0C0"/>
          </w:tcPr>
          <w:p w:rsidR="00CC4A0D" w:rsidRPr="008D1825" w:rsidRDefault="00CC4A0D" w:rsidP="00CC4A0D">
            <w:pPr>
              <w:rPr>
                <w:highlight w:val="lightGray"/>
              </w:rPr>
            </w:pPr>
            <w:r w:rsidRPr="008D1825">
              <w:t>Jednorázové a časově omezené zásahy celkem (Kč)</w:t>
            </w:r>
          </w:p>
        </w:tc>
        <w:tc>
          <w:tcPr>
            <w:tcW w:w="1984" w:type="dxa"/>
            <w:tcBorders>
              <w:top w:val="single" w:sz="18" w:space="0" w:color="000000"/>
              <w:left w:val="single" w:sz="6" w:space="0" w:color="000000"/>
              <w:bottom w:val="double" w:sz="12" w:space="0" w:color="auto"/>
              <w:right w:val="single" w:sz="6" w:space="0" w:color="000000"/>
            </w:tcBorders>
            <w:shd w:val="clear" w:color="auto" w:fill="808080"/>
          </w:tcPr>
          <w:p w:rsidR="00CC4A0D" w:rsidRPr="008D1825" w:rsidRDefault="00CC4A0D" w:rsidP="00CC4A0D">
            <w:r w:rsidRPr="008D1825">
              <w:t>----------</w:t>
            </w:r>
          </w:p>
        </w:tc>
        <w:tc>
          <w:tcPr>
            <w:tcW w:w="2126" w:type="dxa"/>
            <w:tcBorders>
              <w:top w:val="single" w:sz="18" w:space="0" w:color="000000"/>
              <w:left w:val="single" w:sz="6" w:space="0" w:color="000000"/>
              <w:bottom w:val="double" w:sz="12" w:space="0" w:color="auto"/>
              <w:right w:val="single" w:sz="18" w:space="0" w:color="auto"/>
            </w:tcBorders>
          </w:tcPr>
          <w:p w:rsidR="00CC4A0D" w:rsidRPr="008D1825" w:rsidRDefault="008D7137" w:rsidP="00CC4A0D">
            <w:r>
              <w:t>83</w:t>
            </w:r>
            <w:r w:rsidR="00876207">
              <w:t>4</w:t>
            </w:r>
            <w:r w:rsidR="00E716F8">
              <w:t xml:space="preserve"> </w:t>
            </w:r>
            <w:r w:rsidR="00876207">
              <w:t>000</w:t>
            </w:r>
          </w:p>
        </w:tc>
      </w:tr>
      <w:tr w:rsidR="00CC4A0D" w:rsidRPr="008D1825">
        <w:tc>
          <w:tcPr>
            <w:tcW w:w="9143" w:type="dxa"/>
            <w:gridSpan w:val="3"/>
            <w:tcBorders>
              <w:top w:val="double" w:sz="12" w:space="0" w:color="auto"/>
              <w:left w:val="single" w:sz="18" w:space="0" w:color="auto"/>
              <w:bottom w:val="single" w:sz="12" w:space="0" w:color="000000"/>
              <w:right w:val="single" w:sz="18" w:space="0" w:color="auto"/>
            </w:tcBorders>
          </w:tcPr>
          <w:p w:rsidR="00CC4A0D" w:rsidRPr="008D1825" w:rsidRDefault="00CC4A0D" w:rsidP="00CC4A0D">
            <w:r w:rsidRPr="008D1825">
              <w:t>Opakované zásahy</w:t>
            </w:r>
          </w:p>
        </w:tc>
      </w:tr>
      <w:tr w:rsidR="00CC4A0D" w:rsidRPr="008D1825">
        <w:tc>
          <w:tcPr>
            <w:tcW w:w="5033" w:type="dxa"/>
            <w:tcBorders>
              <w:top w:val="single" w:sz="12" w:space="0" w:color="000000"/>
              <w:left w:val="single" w:sz="18" w:space="0" w:color="auto"/>
              <w:bottom w:val="single" w:sz="6" w:space="0" w:color="000000"/>
              <w:right w:val="single" w:sz="6" w:space="0" w:color="000000"/>
            </w:tcBorders>
          </w:tcPr>
          <w:p w:rsidR="00CC4A0D" w:rsidRDefault="00CC4A0D" w:rsidP="00CC4A0D">
            <w:r>
              <w:t>Podpora přirozeného zmlazení a ochrana výsadeb na majetcích státu</w:t>
            </w:r>
          </w:p>
        </w:tc>
        <w:tc>
          <w:tcPr>
            <w:tcW w:w="1984" w:type="dxa"/>
            <w:tcBorders>
              <w:top w:val="single" w:sz="12" w:space="0" w:color="000000"/>
              <w:left w:val="single" w:sz="6" w:space="0" w:color="000000"/>
              <w:bottom w:val="single" w:sz="6" w:space="0" w:color="000000"/>
              <w:right w:val="single" w:sz="6" w:space="0" w:color="000000"/>
            </w:tcBorders>
          </w:tcPr>
          <w:p w:rsidR="00CC4A0D" w:rsidRDefault="00CC4A0D" w:rsidP="00CC4A0D">
            <w:r>
              <w:t>50</w:t>
            </w:r>
            <w:r w:rsidR="00E716F8">
              <w:t xml:space="preserve"> </w:t>
            </w:r>
            <w:r>
              <w:t>000</w:t>
            </w:r>
          </w:p>
        </w:tc>
        <w:tc>
          <w:tcPr>
            <w:tcW w:w="2126" w:type="dxa"/>
            <w:tcBorders>
              <w:top w:val="single" w:sz="12" w:space="0" w:color="000000"/>
              <w:left w:val="single" w:sz="6" w:space="0" w:color="000000"/>
              <w:bottom w:val="single" w:sz="6" w:space="0" w:color="000000"/>
              <w:right w:val="single" w:sz="18" w:space="0" w:color="auto"/>
            </w:tcBorders>
          </w:tcPr>
          <w:p w:rsidR="00CC4A0D" w:rsidRDefault="00CC4A0D" w:rsidP="00CC4A0D">
            <w:r>
              <w:t>500</w:t>
            </w:r>
            <w:r w:rsidR="00E716F8">
              <w:t xml:space="preserve"> </w:t>
            </w:r>
            <w:r>
              <w:t>000</w:t>
            </w:r>
          </w:p>
        </w:tc>
      </w:tr>
      <w:tr w:rsidR="00CC4A0D" w:rsidRPr="008D1825">
        <w:tc>
          <w:tcPr>
            <w:tcW w:w="5033" w:type="dxa"/>
            <w:tcBorders>
              <w:top w:val="single" w:sz="6" w:space="0" w:color="000000"/>
              <w:left w:val="single" w:sz="18" w:space="0" w:color="auto"/>
              <w:bottom w:val="single" w:sz="6" w:space="0" w:color="000000"/>
              <w:right w:val="single" w:sz="6" w:space="0" w:color="000000"/>
            </w:tcBorders>
          </w:tcPr>
          <w:p w:rsidR="00CC4A0D" w:rsidRDefault="00CC4A0D" w:rsidP="00CC4A0D">
            <w:r>
              <w:t>Prosvětlování doubrav mýcením dřevin v ploše 303Cg10a a 303Cg10b</w:t>
            </w:r>
            <w:r w:rsidR="00943841">
              <w:t xml:space="preserve"> (v případě prodeje dřeva na pni se náklady sníží až nulují)</w:t>
            </w:r>
          </w:p>
        </w:tc>
        <w:tc>
          <w:tcPr>
            <w:tcW w:w="1984" w:type="dxa"/>
            <w:tcBorders>
              <w:top w:val="single" w:sz="6" w:space="0" w:color="000000"/>
              <w:left w:val="single" w:sz="6" w:space="0" w:color="000000"/>
              <w:bottom w:val="single" w:sz="6" w:space="0" w:color="000000"/>
              <w:right w:val="single" w:sz="6" w:space="0" w:color="000000"/>
            </w:tcBorders>
          </w:tcPr>
          <w:p w:rsidR="00CC4A0D" w:rsidRDefault="00CC4A0D" w:rsidP="00CC4A0D">
            <w:r>
              <w:t>30</w:t>
            </w:r>
            <w:r w:rsidR="00E716F8">
              <w:t xml:space="preserve"> </w:t>
            </w:r>
            <w:r>
              <w:t>000</w:t>
            </w:r>
          </w:p>
        </w:tc>
        <w:tc>
          <w:tcPr>
            <w:tcW w:w="2126" w:type="dxa"/>
            <w:tcBorders>
              <w:top w:val="single" w:sz="6" w:space="0" w:color="000000"/>
              <w:left w:val="single" w:sz="6" w:space="0" w:color="000000"/>
              <w:bottom w:val="single" w:sz="6" w:space="0" w:color="000000"/>
              <w:right w:val="single" w:sz="18" w:space="0" w:color="auto"/>
            </w:tcBorders>
          </w:tcPr>
          <w:p w:rsidR="00CC4A0D" w:rsidRDefault="00CC4A0D" w:rsidP="00CC4A0D">
            <w:r>
              <w:t>90</w:t>
            </w:r>
            <w:r w:rsidR="00E716F8">
              <w:t xml:space="preserve"> </w:t>
            </w:r>
            <w:r>
              <w:t>000</w:t>
            </w:r>
          </w:p>
        </w:tc>
      </w:tr>
      <w:tr w:rsidR="00CC4A0D" w:rsidRPr="008D1825">
        <w:tc>
          <w:tcPr>
            <w:tcW w:w="5033" w:type="dxa"/>
            <w:tcBorders>
              <w:top w:val="single" w:sz="6" w:space="0" w:color="000000"/>
              <w:left w:val="single" w:sz="18" w:space="0" w:color="auto"/>
              <w:bottom w:val="single" w:sz="6" w:space="0" w:color="000000"/>
              <w:right w:val="single" w:sz="6" w:space="0" w:color="000000"/>
            </w:tcBorders>
          </w:tcPr>
          <w:p w:rsidR="00CC4A0D" w:rsidRDefault="00CC4A0D" w:rsidP="00CC4A0D">
            <w:r>
              <w:t>Mýcení nežádoucích dřevin na ploše 901</w:t>
            </w:r>
          </w:p>
        </w:tc>
        <w:tc>
          <w:tcPr>
            <w:tcW w:w="1984" w:type="dxa"/>
            <w:tcBorders>
              <w:top w:val="single" w:sz="6" w:space="0" w:color="000000"/>
              <w:left w:val="single" w:sz="6" w:space="0" w:color="000000"/>
              <w:bottom w:val="single" w:sz="6" w:space="0" w:color="000000"/>
              <w:right w:val="single" w:sz="6" w:space="0" w:color="000000"/>
            </w:tcBorders>
          </w:tcPr>
          <w:p w:rsidR="00CC4A0D" w:rsidRDefault="00CC4A0D" w:rsidP="00CC4A0D">
            <w:r>
              <w:t>30</w:t>
            </w:r>
            <w:r w:rsidR="00E716F8">
              <w:t xml:space="preserve"> </w:t>
            </w:r>
            <w:r>
              <w:t>000</w:t>
            </w:r>
          </w:p>
        </w:tc>
        <w:tc>
          <w:tcPr>
            <w:tcW w:w="2126" w:type="dxa"/>
            <w:tcBorders>
              <w:top w:val="single" w:sz="6" w:space="0" w:color="000000"/>
              <w:left w:val="single" w:sz="6" w:space="0" w:color="000000"/>
              <w:bottom w:val="single" w:sz="6" w:space="0" w:color="000000"/>
              <w:right w:val="single" w:sz="18" w:space="0" w:color="auto"/>
            </w:tcBorders>
          </w:tcPr>
          <w:p w:rsidR="00CC4A0D" w:rsidRDefault="00CC4A0D" w:rsidP="00CC4A0D">
            <w:r>
              <w:t>90</w:t>
            </w:r>
            <w:r w:rsidR="00E716F8">
              <w:t xml:space="preserve"> </w:t>
            </w:r>
            <w:r>
              <w:t>000</w:t>
            </w:r>
          </w:p>
        </w:tc>
      </w:tr>
      <w:tr w:rsidR="00CC4A0D" w:rsidRPr="008D1825">
        <w:tc>
          <w:tcPr>
            <w:tcW w:w="5033" w:type="dxa"/>
            <w:tcBorders>
              <w:top w:val="single" w:sz="6" w:space="0" w:color="000000"/>
              <w:left w:val="single" w:sz="18" w:space="0" w:color="auto"/>
              <w:bottom w:val="single" w:sz="6" w:space="0" w:color="000000"/>
              <w:right w:val="single" w:sz="6" w:space="0" w:color="000000"/>
            </w:tcBorders>
          </w:tcPr>
          <w:p w:rsidR="00CC4A0D" w:rsidRDefault="00CC4A0D" w:rsidP="00CC4A0D">
            <w:r>
              <w:t>Redukce křovin na ploše 901 a 303Cg10a</w:t>
            </w:r>
          </w:p>
        </w:tc>
        <w:tc>
          <w:tcPr>
            <w:tcW w:w="1984" w:type="dxa"/>
            <w:tcBorders>
              <w:top w:val="single" w:sz="6" w:space="0" w:color="000000"/>
              <w:left w:val="single" w:sz="6" w:space="0" w:color="000000"/>
              <w:bottom w:val="single" w:sz="6" w:space="0" w:color="000000"/>
              <w:right w:val="single" w:sz="6" w:space="0" w:color="000000"/>
            </w:tcBorders>
          </w:tcPr>
          <w:p w:rsidR="00CC4A0D" w:rsidRDefault="00CC4A0D" w:rsidP="00CC4A0D">
            <w:r>
              <w:t>20</w:t>
            </w:r>
            <w:r w:rsidR="00E716F8">
              <w:t xml:space="preserve"> </w:t>
            </w:r>
            <w:r>
              <w:t>000</w:t>
            </w:r>
          </w:p>
        </w:tc>
        <w:tc>
          <w:tcPr>
            <w:tcW w:w="2126" w:type="dxa"/>
            <w:tcBorders>
              <w:top w:val="single" w:sz="6" w:space="0" w:color="000000"/>
              <w:left w:val="single" w:sz="6" w:space="0" w:color="000000"/>
              <w:bottom w:val="single" w:sz="6" w:space="0" w:color="000000"/>
              <w:right w:val="single" w:sz="18" w:space="0" w:color="auto"/>
            </w:tcBorders>
          </w:tcPr>
          <w:p w:rsidR="00CC4A0D" w:rsidRDefault="00CC4A0D" w:rsidP="00CC4A0D">
            <w:r>
              <w:t>60</w:t>
            </w:r>
            <w:r w:rsidR="00E716F8">
              <w:t xml:space="preserve"> </w:t>
            </w:r>
            <w:r>
              <w:t>000</w:t>
            </w:r>
          </w:p>
        </w:tc>
      </w:tr>
      <w:tr w:rsidR="00CC4A0D" w:rsidRPr="008D1825">
        <w:tc>
          <w:tcPr>
            <w:tcW w:w="5033" w:type="dxa"/>
            <w:tcBorders>
              <w:top w:val="single" w:sz="6" w:space="0" w:color="000000"/>
              <w:left w:val="single" w:sz="18" w:space="0" w:color="auto"/>
              <w:bottom w:val="single" w:sz="6" w:space="0" w:color="000000"/>
              <w:right w:val="single" w:sz="6" w:space="0" w:color="000000"/>
            </w:tcBorders>
          </w:tcPr>
          <w:p w:rsidR="00CC4A0D" w:rsidRDefault="00CC4A0D" w:rsidP="00CC4A0D">
            <w:r>
              <w:t>Sečení (přepasení) ploch bezlesí (plochy pro okáče)</w:t>
            </w:r>
          </w:p>
        </w:tc>
        <w:tc>
          <w:tcPr>
            <w:tcW w:w="1984" w:type="dxa"/>
            <w:tcBorders>
              <w:top w:val="single" w:sz="6" w:space="0" w:color="000000"/>
              <w:left w:val="single" w:sz="6" w:space="0" w:color="000000"/>
              <w:bottom w:val="single" w:sz="6" w:space="0" w:color="000000"/>
              <w:right w:val="single" w:sz="6" w:space="0" w:color="000000"/>
            </w:tcBorders>
          </w:tcPr>
          <w:p w:rsidR="00CC4A0D" w:rsidRDefault="00CC4A0D" w:rsidP="00CC4A0D">
            <w:r>
              <w:t>20</w:t>
            </w:r>
            <w:r w:rsidR="00E716F8">
              <w:t xml:space="preserve"> </w:t>
            </w:r>
            <w:r>
              <w:t>000</w:t>
            </w:r>
          </w:p>
        </w:tc>
        <w:tc>
          <w:tcPr>
            <w:tcW w:w="2126" w:type="dxa"/>
            <w:tcBorders>
              <w:top w:val="single" w:sz="6" w:space="0" w:color="000000"/>
              <w:left w:val="single" w:sz="6" w:space="0" w:color="000000"/>
              <w:bottom w:val="single" w:sz="6" w:space="0" w:color="000000"/>
              <w:right w:val="single" w:sz="18" w:space="0" w:color="auto"/>
            </w:tcBorders>
          </w:tcPr>
          <w:p w:rsidR="00CC4A0D" w:rsidRDefault="00CC4A0D" w:rsidP="00CC4A0D">
            <w:r>
              <w:t>60</w:t>
            </w:r>
            <w:r w:rsidR="00E716F8">
              <w:t xml:space="preserve"> </w:t>
            </w:r>
            <w:r>
              <w:t>000</w:t>
            </w:r>
          </w:p>
        </w:tc>
      </w:tr>
      <w:tr w:rsidR="00CC4A0D" w:rsidRPr="008D1825">
        <w:tc>
          <w:tcPr>
            <w:tcW w:w="5033" w:type="dxa"/>
            <w:tcBorders>
              <w:top w:val="single" w:sz="6" w:space="0" w:color="000000"/>
              <w:left w:val="single" w:sz="18" w:space="0" w:color="auto"/>
              <w:bottom w:val="single" w:sz="6" w:space="0" w:color="000000"/>
              <w:right w:val="single" w:sz="6" w:space="0" w:color="000000"/>
            </w:tcBorders>
          </w:tcPr>
          <w:p w:rsidR="00CC4A0D" w:rsidRPr="008D1825" w:rsidRDefault="00CC4A0D" w:rsidP="00CC4A0D">
            <w:r>
              <w:t xml:space="preserve">Sledování vlivu managementu na populaci okáče bělopásného </w:t>
            </w:r>
            <w:r w:rsidR="006C6C04">
              <w:t>a vegetaci trávníků</w:t>
            </w:r>
          </w:p>
        </w:tc>
        <w:tc>
          <w:tcPr>
            <w:tcW w:w="1984" w:type="dxa"/>
            <w:tcBorders>
              <w:top w:val="single" w:sz="6" w:space="0" w:color="000000"/>
              <w:left w:val="single" w:sz="6" w:space="0" w:color="000000"/>
              <w:bottom w:val="single" w:sz="6" w:space="0" w:color="000000"/>
              <w:right w:val="single" w:sz="6" w:space="0" w:color="000000"/>
            </w:tcBorders>
          </w:tcPr>
          <w:p w:rsidR="00CC4A0D" w:rsidRPr="008D1825" w:rsidRDefault="006C6C04" w:rsidP="00CC4A0D">
            <w:r>
              <w:t>12</w:t>
            </w:r>
            <w:r w:rsidR="00E716F8">
              <w:t xml:space="preserve"> </w:t>
            </w:r>
            <w:r w:rsidR="00CC4A0D">
              <w:t>000</w:t>
            </w:r>
          </w:p>
        </w:tc>
        <w:tc>
          <w:tcPr>
            <w:tcW w:w="2126" w:type="dxa"/>
            <w:tcBorders>
              <w:top w:val="single" w:sz="6" w:space="0" w:color="000000"/>
              <w:left w:val="single" w:sz="6" w:space="0" w:color="000000"/>
              <w:bottom w:val="single" w:sz="6" w:space="0" w:color="000000"/>
              <w:right w:val="single" w:sz="18" w:space="0" w:color="auto"/>
            </w:tcBorders>
          </w:tcPr>
          <w:p w:rsidR="00CC4A0D" w:rsidRPr="008D1825" w:rsidRDefault="006C6C04" w:rsidP="00CC4A0D">
            <w:r>
              <w:t>36</w:t>
            </w:r>
            <w:r w:rsidR="00E716F8">
              <w:t xml:space="preserve"> </w:t>
            </w:r>
            <w:r w:rsidR="00CC4A0D">
              <w:t>000</w:t>
            </w:r>
          </w:p>
        </w:tc>
      </w:tr>
      <w:tr w:rsidR="00876207" w:rsidRPr="008D1825">
        <w:tc>
          <w:tcPr>
            <w:tcW w:w="5033" w:type="dxa"/>
            <w:tcBorders>
              <w:top w:val="single" w:sz="6" w:space="0" w:color="000000"/>
              <w:left w:val="single" w:sz="18" w:space="0" w:color="auto"/>
              <w:bottom w:val="single" w:sz="6" w:space="0" w:color="000000"/>
              <w:right w:val="single" w:sz="6" w:space="0" w:color="000000"/>
            </w:tcBorders>
          </w:tcPr>
          <w:p w:rsidR="00876207" w:rsidRDefault="00876207" w:rsidP="00CC4A0D">
            <w:r>
              <w:t>Údržba hraničních tabulí</w:t>
            </w:r>
          </w:p>
        </w:tc>
        <w:tc>
          <w:tcPr>
            <w:tcW w:w="1984" w:type="dxa"/>
            <w:tcBorders>
              <w:top w:val="single" w:sz="6" w:space="0" w:color="000000"/>
              <w:left w:val="single" w:sz="6" w:space="0" w:color="000000"/>
              <w:bottom w:val="single" w:sz="6" w:space="0" w:color="000000"/>
              <w:right w:val="single" w:sz="6" w:space="0" w:color="000000"/>
            </w:tcBorders>
          </w:tcPr>
          <w:p w:rsidR="00876207" w:rsidRDefault="00876207" w:rsidP="00CC4A0D">
            <w:r>
              <w:t>6</w:t>
            </w:r>
            <w:r w:rsidR="00E716F8">
              <w:t xml:space="preserve"> </w:t>
            </w:r>
            <w:r>
              <w:t>000</w:t>
            </w:r>
          </w:p>
        </w:tc>
        <w:tc>
          <w:tcPr>
            <w:tcW w:w="2126" w:type="dxa"/>
            <w:tcBorders>
              <w:top w:val="single" w:sz="6" w:space="0" w:color="000000"/>
              <w:left w:val="single" w:sz="6" w:space="0" w:color="000000"/>
              <w:bottom w:val="single" w:sz="6" w:space="0" w:color="000000"/>
              <w:right w:val="single" w:sz="18" w:space="0" w:color="auto"/>
            </w:tcBorders>
          </w:tcPr>
          <w:p w:rsidR="00876207" w:rsidRDefault="00876207" w:rsidP="00CC4A0D">
            <w:r>
              <w:t>18</w:t>
            </w:r>
            <w:r w:rsidR="00E716F8">
              <w:t xml:space="preserve"> </w:t>
            </w:r>
            <w:r>
              <w:t>000</w:t>
            </w:r>
          </w:p>
        </w:tc>
      </w:tr>
      <w:tr w:rsidR="00876207" w:rsidRPr="008D1825">
        <w:tc>
          <w:tcPr>
            <w:tcW w:w="5033" w:type="dxa"/>
            <w:tcBorders>
              <w:top w:val="single" w:sz="6" w:space="0" w:color="000000"/>
              <w:left w:val="single" w:sz="18" w:space="0" w:color="auto"/>
              <w:bottom w:val="single" w:sz="6" w:space="0" w:color="000000"/>
              <w:right w:val="single" w:sz="6" w:space="0" w:color="000000"/>
            </w:tcBorders>
          </w:tcPr>
          <w:p w:rsidR="00876207" w:rsidRDefault="00876207" w:rsidP="00CC4A0D">
            <w:r>
              <w:t>Údržba informačních tabulí naučné stezky (nátěr, čištění)</w:t>
            </w:r>
          </w:p>
        </w:tc>
        <w:tc>
          <w:tcPr>
            <w:tcW w:w="1984" w:type="dxa"/>
            <w:tcBorders>
              <w:top w:val="single" w:sz="6" w:space="0" w:color="000000"/>
              <w:left w:val="single" w:sz="6" w:space="0" w:color="000000"/>
              <w:bottom w:val="single" w:sz="6" w:space="0" w:color="000000"/>
              <w:right w:val="single" w:sz="6" w:space="0" w:color="000000"/>
            </w:tcBorders>
          </w:tcPr>
          <w:p w:rsidR="00876207" w:rsidRDefault="00876207" w:rsidP="00CC4A0D">
            <w:r>
              <w:t>6</w:t>
            </w:r>
            <w:r w:rsidR="00E716F8">
              <w:t xml:space="preserve"> </w:t>
            </w:r>
            <w:r>
              <w:t>000</w:t>
            </w:r>
          </w:p>
        </w:tc>
        <w:tc>
          <w:tcPr>
            <w:tcW w:w="2126" w:type="dxa"/>
            <w:tcBorders>
              <w:top w:val="single" w:sz="6" w:space="0" w:color="000000"/>
              <w:left w:val="single" w:sz="6" w:space="0" w:color="000000"/>
              <w:bottom w:val="single" w:sz="6" w:space="0" w:color="000000"/>
              <w:right w:val="single" w:sz="18" w:space="0" w:color="auto"/>
            </w:tcBorders>
          </w:tcPr>
          <w:p w:rsidR="00876207" w:rsidRDefault="00876207" w:rsidP="00CC4A0D">
            <w:r>
              <w:t>30</w:t>
            </w:r>
            <w:r w:rsidR="00E716F8">
              <w:t xml:space="preserve"> </w:t>
            </w:r>
            <w:r>
              <w:t>000</w:t>
            </w:r>
          </w:p>
        </w:tc>
      </w:tr>
      <w:tr w:rsidR="00CC4A0D" w:rsidRPr="008D1825">
        <w:tc>
          <w:tcPr>
            <w:tcW w:w="5033" w:type="dxa"/>
            <w:tcBorders>
              <w:top w:val="single" w:sz="6" w:space="0" w:color="000000"/>
              <w:left w:val="single" w:sz="18" w:space="0" w:color="auto"/>
              <w:bottom w:val="single" w:sz="12" w:space="0" w:color="auto"/>
              <w:right w:val="single" w:sz="6" w:space="0" w:color="000000"/>
            </w:tcBorders>
          </w:tcPr>
          <w:p w:rsidR="00CC4A0D" w:rsidRDefault="00CC4A0D" w:rsidP="00CC4A0D">
            <w:r>
              <w:t>Oprava naučné stezky (schody, řetězy)</w:t>
            </w:r>
          </w:p>
        </w:tc>
        <w:tc>
          <w:tcPr>
            <w:tcW w:w="1984" w:type="dxa"/>
            <w:tcBorders>
              <w:top w:val="single" w:sz="6" w:space="0" w:color="000000"/>
              <w:left w:val="single" w:sz="6" w:space="0" w:color="000000"/>
              <w:bottom w:val="single" w:sz="12" w:space="0" w:color="auto"/>
              <w:right w:val="single" w:sz="6" w:space="0" w:color="000000"/>
            </w:tcBorders>
          </w:tcPr>
          <w:p w:rsidR="00CC4A0D" w:rsidRDefault="00CC4A0D" w:rsidP="00CC4A0D">
            <w:r>
              <w:t>6</w:t>
            </w:r>
            <w:r w:rsidR="00E716F8">
              <w:t xml:space="preserve"> </w:t>
            </w:r>
            <w:r>
              <w:t>000</w:t>
            </w:r>
          </w:p>
        </w:tc>
        <w:tc>
          <w:tcPr>
            <w:tcW w:w="2126" w:type="dxa"/>
            <w:tcBorders>
              <w:top w:val="single" w:sz="6" w:space="0" w:color="000000"/>
              <w:left w:val="single" w:sz="6" w:space="0" w:color="000000"/>
              <w:bottom w:val="single" w:sz="12" w:space="0" w:color="auto"/>
              <w:right w:val="single" w:sz="18" w:space="0" w:color="auto"/>
            </w:tcBorders>
          </w:tcPr>
          <w:p w:rsidR="00CC4A0D" w:rsidRDefault="00CC4A0D" w:rsidP="00CC4A0D">
            <w:r>
              <w:t>30</w:t>
            </w:r>
            <w:r w:rsidR="00E716F8">
              <w:t xml:space="preserve"> </w:t>
            </w:r>
            <w:r>
              <w:t>000</w:t>
            </w:r>
          </w:p>
        </w:tc>
      </w:tr>
      <w:tr w:rsidR="00CC4A0D" w:rsidRPr="008D1825">
        <w:tc>
          <w:tcPr>
            <w:tcW w:w="5033" w:type="dxa"/>
            <w:tcBorders>
              <w:top w:val="single" w:sz="12" w:space="0" w:color="auto"/>
              <w:left w:val="single" w:sz="18" w:space="0" w:color="auto"/>
              <w:bottom w:val="double" w:sz="12" w:space="0" w:color="auto"/>
              <w:right w:val="single" w:sz="6" w:space="0" w:color="000000"/>
            </w:tcBorders>
            <w:shd w:val="clear" w:color="auto" w:fill="C0C0C0"/>
          </w:tcPr>
          <w:p w:rsidR="00CC4A0D" w:rsidRPr="008D1825" w:rsidRDefault="00CC4A0D" w:rsidP="00CC4A0D">
            <w:pPr>
              <w:rPr>
                <w:highlight w:val="lightGray"/>
              </w:rPr>
            </w:pPr>
            <w:r w:rsidRPr="008D1825">
              <w:t>Opakované zásahy celkem (Kč)</w:t>
            </w:r>
          </w:p>
        </w:tc>
        <w:tc>
          <w:tcPr>
            <w:tcW w:w="1984" w:type="dxa"/>
            <w:tcBorders>
              <w:top w:val="single" w:sz="12" w:space="0" w:color="auto"/>
              <w:left w:val="single" w:sz="6" w:space="0" w:color="000000"/>
              <w:bottom w:val="double" w:sz="12" w:space="0" w:color="auto"/>
              <w:right w:val="single" w:sz="6" w:space="0" w:color="000000"/>
            </w:tcBorders>
          </w:tcPr>
          <w:p w:rsidR="00CC4A0D" w:rsidRPr="008D1825" w:rsidRDefault="00CC4A0D" w:rsidP="00CC4A0D"/>
        </w:tc>
        <w:tc>
          <w:tcPr>
            <w:tcW w:w="2126" w:type="dxa"/>
            <w:tcBorders>
              <w:top w:val="single" w:sz="12" w:space="0" w:color="auto"/>
              <w:left w:val="single" w:sz="6" w:space="0" w:color="000000"/>
              <w:bottom w:val="double" w:sz="12" w:space="0" w:color="auto"/>
              <w:right w:val="single" w:sz="18" w:space="0" w:color="auto"/>
            </w:tcBorders>
          </w:tcPr>
          <w:p w:rsidR="00FC79B1" w:rsidRPr="008D1825" w:rsidRDefault="00FC79B1" w:rsidP="00CC4A0D">
            <w:r>
              <w:t>914</w:t>
            </w:r>
            <w:r w:rsidR="00E716F8">
              <w:t xml:space="preserve"> </w:t>
            </w:r>
            <w:r>
              <w:t>000</w:t>
            </w:r>
          </w:p>
        </w:tc>
      </w:tr>
      <w:tr w:rsidR="00CC4A0D" w:rsidRPr="008D1825">
        <w:tc>
          <w:tcPr>
            <w:tcW w:w="5033" w:type="dxa"/>
            <w:tcBorders>
              <w:top w:val="single" w:sz="12" w:space="0" w:color="auto"/>
              <w:left w:val="single" w:sz="18" w:space="0" w:color="auto"/>
              <w:bottom w:val="single" w:sz="18" w:space="0" w:color="auto"/>
              <w:right w:val="single" w:sz="6" w:space="0" w:color="000000"/>
            </w:tcBorders>
            <w:shd w:val="clear" w:color="auto" w:fill="C0C0C0"/>
          </w:tcPr>
          <w:p w:rsidR="00CC4A0D" w:rsidRPr="008D1825" w:rsidRDefault="00CC4A0D" w:rsidP="00CC4A0D">
            <w:r w:rsidRPr="008D1825">
              <w:t>Náklady celkem (Kč)</w:t>
            </w:r>
          </w:p>
        </w:tc>
        <w:tc>
          <w:tcPr>
            <w:tcW w:w="1984" w:type="dxa"/>
            <w:tcBorders>
              <w:top w:val="single" w:sz="12" w:space="0" w:color="auto"/>
              <w:left w:val="single" w:sz="6" w:space="0" w:color="000000"/>
              <w:bottom w:val="single" w:sz="18" w:space="0" w:color="auto"/>
              <w:right w:val="single" w:sz="6" w:space="0" w:color="000000"/>
            </w:tcBorders>
            <w:shd w:val="clear" w:color="auto" w:fill="808080"/>
          </w:tcPr>
          <w:p w:rsidR="00CC4A0D" w:rsidRPr="008D1825" w:rsidRDefault="00CC4A0D" w:rsidP="00CC4A0D">
            <w:r w:rsidRPr="008D1825">
              <w:t>----------</w:t>
            </w:r>
          </w:p>
        </w:tc>
        <w:tc>
          <w:tcPr>
            <w:tcW w:w="2126" w:type="dxa"/>
            <w:tcBorders>
              <w:top w:val="single" w:sz="12" w:space="0" w:color="auto"/>
              <w:left w:val="single" w:sz="6" w:space="0" w:color="000000"/>
              <w:bottom w:val="single" w:sz="18" w:space="0" w:color="auto"/>
              <w:right w:val="single" w:sz="18" w:space="0" w:color="auto"/>
            </w:tcBorders>
          </w:tcPr>
          <w:p w:rsidR="00CC4A0D" w:rsidRPr="008D1825" w:rsidRDefault="008D7137" w:rsidP="00CC4A0D">
            <w:r>
              <w:t>1 748</w:t>
            </w:r>
            <w:r w:rsidR="00E716F8">
              <w:t xml:space="preserve"> </w:t>
            </w:r>
            <w:r w:rsidR="00FC79B1">
              <w:t>000</w:t>
            </w:r>
          </w:p>
        </w:tc>
      </w:tr>
    </w:tbl>
    <w:p w:rsidR="00CC4A0D" w:rsidRPr="00ED40ED" w:rsidRDefault="00CC4A0D" w:rsidP="00CC4A0D">
      <w:pPr>
        <w:rPr>
          <w:sz w:val="24"/>
        </w:rPr>
      </w:pPr>
    </w:p>
    <w:p w:rsidR="00CC4A0D" w:rsidRPr="00ED40ED" w:rsidRDefault="00CC4A0D" w:rsidP="00CC4A0D">
      <w:pPr>
        <w:rPr>
          <w:sz w:val="24"/>
        </w:rPr>
      </w:pPr>
    </w:p>
    <w:p w:rsidR="00CC4A0D" w:rsidRDefault="00CC4A0D" w:rsidP="00EC6DD4">
      <w:pPr>
        <w:pStyle w:val="Nadpis2"/>
      </w:pPr>
      <w:bookmarkStart w:id="182" w:name="_Toc283912746"/>
      <w:bookmarkStart w:id="183" w:name="_Toc285443404"/>
      <w:bookmarkStart w:id="184" w:name="_Toc325228710"/>
      <w:bookmarkStart w:id="185" w:name="_Toc339614153"/>
      <w:r w:rsidRPr="008D1825">
        <w:t>4.2 Použité podklady a zdroje informací</w:t>
      </w:r>
      <w:bookmarkEnd w:id="182"/>
      <w:bookmarkEnd w:id="183"/>
      <w:bookmarkEnd w:id="184"/>
      <w:bookmarkEnd w:id="185"/>
    </w:p>
    <w:p w:rsidR="00DD5E6D" w:rsidRPr="008D1825" w:rsidRDefault="00DD5E6D" w:rsidP="00CC4A0D">
      <w:pPr>
        <w:pStyle w:val="Nadpis10"/>
      </w:pPr>
    </w:p>
    <w:p w:rsidR="00400BF0" w:rsidRPr="00167484" w:rsidRDefault="00077A01" w:rsidP="00077A01">
      <w:pPr>
        <w:ind w:left="180" w:hanging="180"/>
        <w:jc w:val="both"/>
        <w:rPr>
          <w:sz w:val="24"/>
          <w:szCs w:val="24"/>
        </w:rPr>
      </w:pPr>
      <w:r>
        <w:rPr>
          <w:sz w:val="24"/>
          <w:szCs w:val="24"/>
        </w:rPr>
        <w:t>Bárta</w:t>
      </w:r>
      <w:r w:rsidR="00400BF0">
        <w:rPr>
          <w:sz w:val="24"/>
          <w:szCs w:val="24"/>
        </w:rPr>
        <w:t xml:space="preserve"> </w:t>
      </w:r>
      <w:r>
        <w:rPr>
          <w:sz w:val="24"/>
          <w:szCs w:val="24"/>
        </w:rPr>
        <w:t>F</w:t>
      </w:r>
      <w:r w:rsidR="00400BF0">
        <w:rPr>
          <w:sz w:val="24"/>
          <w:szCs w:val="24"/>
        </w:rPr>
        <w:t>., 201</w:t>
      </w:r>
      <w:r>
        <w:rPr>
          <w:sz w:val="24"/>
          <w:szCs w:val="24"/>
        </w:rPr>
        <w:t>1</w:t>
      </w:r>
      <w:r w:rsidR="00400BF0">
        <w:rPr>
          <w:sz w:val="24"/>
          <w:szCs w:val="24"/>
        </w:rPr>
        <w:t xml:space="preserve">: </w:t>
      </w:r>
      <w:r w:rsidRPr="00077A01">
        <w:rPr>
          <w:sz w:val="24"/>
          <w:szCs w:val="24"/>
        </w:rPr>
        <w:t>Inventarizační průzkum NPR Drbákov – Albertovy skály</w:t>
      </w:r>
      <w:r>
        <w:rPr>
          <w:sz w:val="24"/>
          <w:szCs w:val="24"/>
        </w:rPr>
        <w:t xml:space="preserve"> </w:t>
      </w:r>
      <w:r w:rsidRPr="00077A01">
        <w:rPr>
          <w:sz w:val="24"/>
          <w:szCs w:val="24"/>
        </w:rPr>
        <w:t>z oboru zoologie (savci)</w:t>
      </w:r>
      <w:r w:rsidR="00400BF0">
        <w:rPr>
          <w:sz w:val="24"/>
          <w:szCs w:val="24"/>
        </w:rPr>
        <w:t xml:space="preserve">. </w:t>
      </w:r>
      <w:r w:rsidR="00400BF0" w:rsidRPr="00167484">
        <w:rPr>
          <w:sz w:val="24"/>
          <w:szCs w:val="24"/>
        </w:rPr>
        <w:t>Mott MacDonald CZ, Praha, spol. s r.o.</w:t>
      </w:r>
      <w:r w:rsidR="00400BF0">
        <w:rPr>
          <w:sz w:val="24"/>
          <w:szCs w:val="24"/>
        </w:rPr>
        <w:t>, n</w:t>
      </w:r>
      <w:r w:rsidR="00400BF0" w:rsidRPr="00167484">
        <w:rPr>
          <w:sz w:val="24"/>
          <w:szCs w:val="24"/>
        </w:rPr>
        <w:t>epubl. zpráva</w:t>
      </w:r>
      <w:r w:rsidR="00400BF0">
        <w:rPr>
          <w:sz w:val="24"/>
          <w:szCs w:val="24"/>
        </w:rPr>
        <w:t>,</w:t>
      </w:r>
      <w:r w:rsidR="00400BF0" w:rsidRPr="00167484">
        <w:rPr>
          <w:sz w:val="24"/>
          <w:szCs w:val="24"/>
        </w:rPr>
        <w:t xml:space="preserve"> </w:t>
      </w:r>
      <w:r w:rsidR="00400BF0">
        <w:rPr>
          <w:sz w:val="24"/>
          <w:szCs w:val="24"/>
        </w:rPr>
        <w:t>d</w:t>
      </w:r>
      <w:r w:rsidR="00400BF0" w:rsidRPr="00167484">
        <w:rPr>
          <w:sz w:val="24"/>
          <w:szCs w:val="24"/>
        </w:rPr>
        <w:t>epon in Správa CHKO Blaník, Louňovice pod Blaníkem.</w:t>
      </w:r>
    </w:p>
    <w:p w:rsidR="00DD5E6D" w:rsidRPr="00DD5E6D" w:rsidRDefault="00DD5E6D" w:rsidP="00DD5E6D">
      <w:pPr>
        <w:ind w:left="180" w:hanging="180"/>
        <w:jc w:val="both"/>
        <w:rPr>
          <w:sz w:val="24"/>
          <w:szCs w:val="24"/>
        </w:rPr>
      </w:pPr>
      <w:r w:rsidRPr="00DD5E6D">
        <w:rPr>
          <w:sz w:val="24"/>
          <w:szCs w:val="24"/>
        </w:rPr>
        <w:t>Botanický ústav Československé akademie věd, 1987: Regionálně fytogeografické členění České republiky, Praha</w:t>
      </w:r>
      <w:r>
        <w:rPr>
          <w:sz w:val="24"/>
          <w:szCs w:val="24"/>
        </w:rPr>
        <w:t>.</w:t>
      </w:r>
    </w:p>
    <w:p w:rsidR="00DD5E6D" w:rsidRPr="00DD5E6D" w:rsidRDefault="00DD5E6D" w:rsidP="00DD5E6D">
      <w:pPr>
        <w:ind w:left="180" w:hanging="180"/>
        <w:jc w:val="both"/>
        <w:rPr>
          <w:sz w:val="24"/>
          <w:szCs w:val="24"/>
        </w:rPr>
      </w:pPr>
      <w:r w:rsidRPr="00DD5E6D">
        <w:rPr>
          <w:sz w:val="24"/>
          <w:szCs w:val="24"/>
        </w:rPr>
        <w:t>Buček A., Lacina J., 2007: Geobiocenologie II., Geobiocenologická typologie krajiny České republiky, MZLU Brno</w:t>
      </w:r>
      <w:r>
        <w:rPr>
          <w:sz w:val="24"/>
          <w:szCs w:val="24"/>
        </w:rPr>
        <w:t>.</w:t>
      </w:r>
    </w:p>
    <w:p w:rsidR="00DD5E6D" w:rsidRPr="00DD5E6D" w:rsidRDefault="00DD5E6D" w:rsidP="00DD5E6D">
      <w:pPr>
        <w:ind w:left="180" w:hanging="180"/>
        <w:jc w:val="both"/>
        <w:rPr>
          <w:sz w:val="24"/>
          <w:szCs w:val="24"/>
        </w:rPr>
      </w:pPr>
      <w:r w:rsidRPr="00DD5E6D">
        <w:rPr>
          <w:sz w:val="24"/>
          <w:szCs w:val="24"/>
        </w:rPr>
        <w:t>Bylinský V., 2007: Plán péče o Národní přírodní rezervaci Drbákov</w:t>
      </w:r>
      <w:r w:rsidR="0001293B">
        <w:rPr>
          <w:sz w:val="24"/>
          <w:szCs w:val="24"/>
        </w:rPr>
        <w:t>-</w:t>
      </w:r>
      <w:r w:rsidRPr="00DD5E6D">
        <w:rPr>
          <w:sz w:val="24"/>
          <w:szCs w:val="24"/>
        </w:rPr>
        <w:t>Albertovy skály na období 2008-2012, AOPK ČR, Praha, 16 stran + přílohy</w:t>
      </w:r>
    </w:p>
    <w:p w:rsidR="00DD5E6D" w:rsidRPr="00DD5E6D" w:rsidRDefault="00DD5E6D" w:rsidP="00DD5E6D">
      <w:pPr>
        <w:ind w:left="180" w:hanging="180"/>
        <w:jc w:val="both"/>
        <w:rPr>
          <w:sz w:val="24"/>
          <w:szCs w:val="24"/>
        </w:rPr>
      </w:pPr>
      <w:r w:rsidRPr="00DD5E6D">
        <w:rPr>
          <w:sz w:val="24"/>
          <w:szCs w:val="24"/>
        </w:rPr>
        <w:t>Culek M. a kol, 1996: Biogeografické členění České republiky, ENIGMA (pro MŽP), 590 stran, Praha</w:t>
      </w:r>
      <w:r>
        <w:rPr>
          <w:sz w:val="24"/>
          <w:szCs w:val="24"/>
        </w:rPr>
        <w:t>.</w:t>
      </w:r>
    </w:p>
    <w:p w:rsidR="00CC4A0D" w:rsidRDefault="00CC4A0D" w:rsidP="00697618">
      <w:pPr>
        <w:ind w:left="180" w:hanging="180"/>
        <w:jc w:val="both"/>
        <w:rPr>
          <w:sz w:val="24"/>
          <w:szCs w:val="24"/>
        </w:rPr>
      </w:pPr>
      <w:r>
        <w:rPr>
          <w:sz w:val="24"/>
          <w:szCs w:val="24"/>
        </w:rPr>
        <w:t xml:space="preserve">Farkač J., Král D., Škorpík M. 2005: Červený seznam ohrožených druhů České republiky, Bezobratlí. AOPK ČR, Praha, 760 pp.   </w:t>
      </w:r>
    </w:p>
    <w:p w:rsidR="008F4B09" w:rsidRPr="008F4B09" w:rsidRDefault="008F4B09" w:rsidP="008F4B09">
      <w:pPr>
        <w:ind w:left="180" w:hanging="180"/>
        <w:jc w:val="both"/>
        <w:rPr>
          <w:sz w:val="24"/>
          <w:szCs w:val="24"/>
        </w:rPr>
      </w:pPr>
      <w:r w:rsidRPr="008F4B09">
        <w:rPr>
          <w:sz w:val="24"/>
          <w:szCs w:val="24"/>
        </w:rPr>
        <w:t>Hanel L. 1985: Pozoruhodné rybářské úlovky na</w:t>
      </w:r>
      <w:r w:rsidR="00F57872">
        <w:rPr>
          <w:sz w:val="24"/>
          <w:szCs w:val="24"/>
        </w:rPr>
        <w:t xml:space="preserve"> Podblanicku. Sborník vlastivědných </w:t>
      </w:r>
      <w:r w:rsidRPr="008F4B09">
        <w:rPr>
          <w:sz w:val="24"/>
          <w:szCs w:val="24"/>
        </w:rPr>
        <w:t>prací z Podblanicka, 24(1983): 101-121.</w:t>
      </w:r>
    </w:p>
    <w:p w:rsidR="008F4B09" w:rsidRPr="008F4B09" w:rsidRDefault="008F4B09" w:rsidP="008F4B09">
      <w:pPr>
        <w:ind w:left="180" w:hanging="180"/>
        <w:jc w:val="both"/>
        <w:rPr>
          <w:sz w:val="24"/>
          <w:szCs w:val="24"/>
        </w:rPr>
      </w:pPr>
      <w:r w:rsidRPr="008F4B09">
        <w:rPr>
          <w:sz w:val="24"/>
          <w:szCs w:val="24"/>
        </w:rPr>
        <w:lastRenderedPageBreak/>
        <w:t>Hanel L. 1988a: Vliv ligulózy na růst plotice obecné (</w:t>
      </w:r>
      <w:r w:rsidRPr="008F4B09">
        <w:rPr>
          <w:i/>
          <w:sz w:val="24"/>
          <w:szCs w:val="24"/>
        </w:rPr>
        <w:t>Rutilus rutilus</w:t>
      </w:r>
      <w:r w:rsidRPr="008F4B09">
        <w:rPr>
          <w:sz w:val="24"/>
          <w:szCs w:val="24"/>
        </w:rPr>
        <w:t xml:space="preserve">) ve Slapské údolní nádrži. Živočišná výroba, 33,10: 941-948. </w:t>
      </w:r>
    </w:p>
    <w:p w:rsidR="008F4B09" w:rsidRPr="008F4B09" w:rsidRDefault="008F4B09" w:rsidP="008F4B09">
      <w:pPr>
        <w:ind w:left="180" w:hanging="180"/>
        <w:jc w:val="both"/>
        <w:rPr>
          <w:sz w:val="24"/>
          <w:szCs w:val="24"/>
        </w:rPr>
      </w:pPr>
      <w:r w:rsidRPr="008F4B09">
        <w:rPr>
          <w:sz w:val="24"/>
          <w:szCs w:val="24"/>
        </w:rPr>
        <w:t xml:space="preserve">Hanel. L. 1988b: Some fin and vertebral anomalies in fishes from the valley water reservoir Slapy basin (Czechoslovakia). Věst.čs.Společ.zool., 52: 161-165. </w:t>
      </w:r>
    </w:p>
    <w:p w:rsidR="008F4B09" w:rsidRPr="008F4B09" w:rsidRDefault="008F4B09" w:rsidP="008F4B09">
      <w:pPr>
        <w:ind w:left="180" w:hanging="180"/>
        <w:jc w:val="both"/>
        <w:rPr>
          <w:sz w:val="24"/>
          <w:szCs w:val="24"/>
        </w:rPr>
      </w:pPr>
      <w:r w:rsidRPr="008F4B09">
        <w:rPr>
          <w:sz w:val="24"/>
          <w:szCs w:val="24"/>
        </w:rPr>
        <w:t>Hanel L. 1989: Další příspěvek k poznání ryb Slapské údolní nádrže.  Sborník vlastivěd</w:t>
      </w:r>
      <w:r w:rsidR="0001293B">
        <w:rPr>
          <w:sz w:val="24"/>
          <w:szCs w:val="24"/>
        </w:rPr>
        <w:t xml:space="preserve">ných </w:t>
      </w:r>
      <w:r w:rsidRPr="008F4B09">
        <w:rPr>
          <w:sz w:val="24"/>
          <w:szCs w:val="24"/>
        </w:rPr>
        <w:t xml:space="preserve">prací z Podblanicka, 29(1988): 41-62. </w:t>
      </w:r>
    </w:p>
    <w:p w:rsidR="008F4B09" w:rsidRPr="008F4B09" w:rsidRDefault="008F4B09" w:rsidP="008F4B09">
      <w:pPr>
        <w:ind w:left="180" w:hanging="180"/>
        <w:jc w:val="both"/>
        <w:rPr>
          <w:sz w:val="24"/>
          <w:szCs w:val="24"/>
        </w:rPr>
      </w:pPr>
      <w:r w:rsidRPr="008F4B09">
        <w:rPr>
          <w:sz w:val="24"/>
          <w:szCs w:val="24"/>
        </w:rPr>
        <w:t xml:space="preserve">Hanel L. 1990: Vývoj ichthyofauny Slapské nádrže se zřetelem k jejímu využití. Zbor.referátov z konf. Ichtyol. sekce Slov. zool. spol. pri SAV Bratislava, 9-11. </w:t>
      </w:r>
    </w:p>
    <w:p w:rsidR="008F4B09" w:rsidRDefault="008F4B09" w:rsidP="008F4B09">
      <w:pPr>
        <w:ind w:left="180" w:hanging="180"/>
        <w:jc w:val="both"/>
        <w:rPr>
          <w:sz w:val="24"/>
          <w:szCs w:val="24"/>
        </w:rPr>
      </w:pPr>
      <w:r w:rsidRPr="008F4B09">
        <w:rPr>
          <w:sz w:val="24"/>
          <w:szCs w:val="24"/>
        </w:rPr>
        <w:t>Hanel L., Čihař, J. 1984: : Ryby Slapské údolní nádrže. Sborník vlastivěd</w:t>
      </w:r>
      <w:r w:rsidR="0001293B">
        <w:rPr>
          <w:sz w:val="24"/>
          <w:szCs w:val="24"/>
        </w:rPr>
        <w:t>ných</w:t>
      </w:r>
      <w:r w:rsidRPr="008F4B09">
        <w:rPr>
          <w:sz w:val="24"/>
          <w:szCs w:val="24"/>
        </w:rPr>
        <w:t xml:space="preserve"> prací</w:t>
      </w:r>
      <w:r w:rsidR="0001293B">
        <w:rPr>
          <w:sz w:val="24"/>
          <w:szCs w:val="24"/>
        </w:rPr>
        <w:t xml:space="preserve"> </w:t>
      </w:r>
      <w:r w:rsidRPr="008F4B09">
        <w:rPr>
          <w:sz w:val="24"/>
          <w:szCs w:val="24"/>
        </w:rPr>
        <w:t>z</w:t>
      </w:r>
      <w:r w:rsidR="0001293B">
        <w:rPr>
          <w:sz w:val="24"/>
          <w:szCs w:val="24"/>
        </w:rPr>
        <w:t xml:space="preserve"> </w:t>
      </w:r>
      <w:r w:rsidRPr="008F4B09">
        <w:rPr>
          <w:sz w:val="24"/>
          <w:szCs w:val="24"/>
        </w:rPr>
        <w:t xml:space="preserve">Podblanicka, 24(1983): 29-70. </w:t>
      </w:r>
    </w:p>
    <w:p w:rsidR="00697618" w:rsidRPr="003C2B41" w:rsidRDefault="00697618" w:rsidP="008F4B09">
      <w:pPr>
        <w:ind w:left="180" w:hanging="180"/>
        <w:jc w:val="both"/>
        <w:rPr>
          <w:sz w:val="24"/>
          <w:szCs w:val="24"/>
        </w:rPr>
      </w:pPr>
      <w:r w:rsidRPr="003C2B41">
        <w:rPr>
          <w:sz w:val="24"/>
          <w:szCs w:val="24"/>
        </w:rPr>
        <w:t>H</w:t>
      </w:r>
      <w:r>
        <w:rPr>
          <w:sz w:val="24"/>
          <w:szCs w:val="24"/>
        </w:rPr>
        <w:t>laváček</w:t>
      </w:r>
      <w:r w:rsidRPr="003C2B41">
        <w:rPr>
          <w:sz w:val="24"/>
          <w:szCs w:val="24"/>
        </w:rPr>
        <w:t xml:space="preserve"> R.</w:t>
      </w:r>
      <w:r>
        <w:rPr>
          <w:sz w:val="24"/>
          <w:szCs w:val="24"/>
        </w:rPr>
        <w:t xml:space="preserve">, </w:t>
      </w:r>
      <w:r w:rsidRPr="003C2B41">
        <w:rPr>
          <w:sz w:val="24"/>
          <w:szCs w:val="24"/>
        </w:rPr>
        <w:t>1995: Příspěvek k poznání flóry a vegetace NPR Drbákov</w:t>
      </w:r>
      <w:r w:rsidR="0001293B">
        <w:rPr>
          <w:sz w:val="24"/>
          <w:szCs w:val="24"/>
        </w:rPr>
        <w:t>-</w:t>
      </w:r>
      <w:r w:rsidRPr="003C2B41">
        <w:rPr>
          <w:sz w:val="24"/>
          <w:szCs w:val="24"/>
        </w:rPr>
        <w:t>Albertovy skály. – Bohemia centralis, Praha, 24: 27–74.</w:t>
      </w:r>
    </w:p>
    <w:p w:rsidR="00DD5E6D" w:rsidRPr="00DD5E6D" w:rsidRDefault="00DD5E6D" w:rsidP="00DD5E6D">
      <w:pPr>
        <w:ind w:left="180" w:hanging="180"/>
        <w:jc w:val="both"/>
        <w:rPr>
          <w:sz w:val="24"/>
          <w:szCs w:val="24"/>
        </w:rPr>
      </w:pPr>
      <w:r w:rsidRPr="00DD5E6D">
        <w:rPr>
          <w:sz w:val="24"/>
          <w:szCs w:val="24"/>
        </w:rPr>
        <w:t>Chytrý M. a kol., 2000: Katalog biotopů České republiky, AOPK ČR, Praha</w:t>
      </w:r>
    </w:p>
    <w:p w:rsidR="00CC4A0D" w:rsidRDefault="00CC4A0D" w:rsidP="00697618">
      <w:pPr>
        <w:ind w:left="180" w:hanging="180"/>
        <w:jc w:val="both"/>
        <w:rPr>
          <w:sz w:val="24"/>
          <w:szCs w:val="24"/>
        </w:rPr>
      </w:pPr>
      <w:r>
        <w:rPr>
          <w:sz w:val="24"/>
          <w:szCs w:val="24"/>
        </w:rPr>
        <w:t>Ložek V. 1988: Měkkýši chráněného území Drbákov – Albertovy skály. Bohemia Centralis 17.</w:t>
      </w:r>
    </w:p>
    <w:p w:rsidR="00697618" w:rsidRPr="003C2B41" w:rsidRDefault="00697618" w:rsidP="00697618">
      <w:pPr>
        <w:ind w:left="180" w:hanging="180"/>
        <w:jc w:val="both"/>
        <w:rPr>
          <w:caps/>
          <w:sz w:val="24"/>
          <w:szCs w:val="24"/>
        </w:rPr>
      </w:pPr>
      <w:r w:rsidRPr="003C2B41">
        <w:rPr>
          <w:sz w:val="24"/>
          <w:szCs w:val="24"/>
        </w:rPr>
        <w:t>M</w:t>
      </w:r>
      <w:r>
        <w:rPr>
          <w:sz w:val="24"/>
          <w:szCs w:val="24"/>
        </w:rPr>
        <w:t>alíček</w:t>
      </w:r>
      <w:r w:rsidRPr="003C2B41">
        <w:rPr>
          <w:sz w:val="24"/>
          <w:szCs w:val="24"/>
        </w:rPr>
        <w:t xml:space="preserve"> J.</w:t>
      </w:r>
      <w:r>
        <w:rPr>
          <w:sz w:val="24"/>
          <w:szCs w:val="24"/>
        </w:rPr>
        <w:t xml:space="preserve">, </w:t>
      </w:r>
      <w:r w:rsidRPr="003C2B41">
        <w:rPr>
          <w:sz w:val="24"/>
          <w:szCs w:val="24"/>
        </w:rPr>
        <w:t>2007: Nové floristické nálezy z NPR Drbákov-Albertovy skály. – Muzeum a současnost, Roztoky, 22: 15–19.</w:t>
      </w:r>
    </w:p>
    <w:p w:rsidR="00697618" w:rsidRDefault="00697618" w:rsidP="00697618">
      <w:pPr>
        <w:ind w:left="180" w:hanging="180"/>
        <w:jc w:val="both"/>
        <w:rPr>
          <w:caps/>
          <w:sz w:val="24"/>
          <w:szCs w:val="24"/>
        </w:rPr>
      </w:pPr>
      <w:r w:rsidRPr="003C2B41">
        <w:rPr>
          <w:sz w:val="24"/>
          <w:szCs w:val="24"/>
        </w:rPr>
        <w:t>M</w:t>
      </w:r>
      <w:r>
        <w:rPr>
          <w:sz w:val="24"/>
          <w:szCs w:val="24"/>
        </w:rPr>
        <w:t>alíček</w:t>
      </w:r>
      <w:r w:rsidRPr="003C2B41">
        <w:rPr>
          <w:sz w:val="24"/>
          <w:szCs w:val="24"/>
        </w:rPr>
        <w:t xml:space="preserve"> J.</w:t>
      </w:r>
      <w:r>
        <w:rPr>
          <w:sz w:val="24"/>
          <w:szCs w:val="24"/>
        </w:rPr>
        <w:t xml:space="preserve">, </w:t>
      </w:r>
      <w:r>
        <w:rPr>
          <w:caps/>
          <w:sz w:val="24"/>
          <w:szCs w:val="24"/>
        </w:rPr>
        <w:t xml:space="preserve">2009: </w:t>
      </w:r>
      <w:r w:rsidRPr="005360EC">
        <w:rPr>
          <w:sz w:val="24"/>
          <w:szCs w:val="24"/>
        </w:rPr>
        <w:t>Sledování reakce vegetace na prosvětlení v NPR Drbákov-Albertovy skály</w:t>
      </w:r>
      <w:r>
        <w:rPr>
          <w:sz w:val="24"/>
          <w:szCs w:val="24"/>
        </w:rPr>
        <w:t>, zpráva za rok 2009. – Depon. in: AOPK ČR, Praha.</w:t>
      </w:r>
    </w:p>
    <w:p w:rsidR="00697618" w:rsidRDefault="00697618" w:rsidP="00697618">
      <w:pPr>
        <w:ind w:left="180" w:hanging="180"/>
        <w:jc w:val="both"/>
        <w:rPr>
          <w:caps/>
          <w:sz w:val="24"/>
          <w:szCs w:val="24"/>
        </w:rPr>
      </w:pPr>
      <w:r w:rsidRPr="003C2B41">
        <w:rPr>
          <w:sz w:val="24"/>
          <w:szCs w:val="24"/>
        </w:rPr>
        <w:t>M</w:t>
      </w:r>
      <w:r>
        <w:rPr>
          <w:sz w:val="24"/>
          <w:szCs w:val="24"/>
        </w:rPr>
        <w:t>alíček</w:t>
      </w:r>
      <w:r w:rsidRPr="003C2B41">
        <w:rPr>
          <w:sz w:val="24"/>
          <w:szCs w:val="24"/>
        </w:rPr>
        <w:t xml:space="preserve"> J.</w:t>
      </w:r>
      <w:r>
        <w:rPr>
          <w:sz w:val="24"/>
          <w:szCs w:val="24"/>
        </w:rPr>
        <w:t xml:space="preserve">, </w:t>
      </w:r>
      <w:r>
        <w:rPr>
          <w:caps/>
          <w:sz w:val="24"/>
          <w:szCs w:val="24"/>
        </w:rPr>
        <w:t xml:space="preserve">2010: </w:t>
      </w:r>
      <w:r w:rsidRPr="005360EC">
        <w:rPr>
          <w:sz w:val="24"/>
          <w:szCs w:val="24"/>
        </w:rPr>
        <w:t>Sledování reakce vegetace na prosvětlení v NPR Drbákov-Albertovy skály</w:t>
      </w:r>
      <w:r>
        <w:rPr>
          <w:sz w:val="24"/>
          <w:szCs w:val="24"/>
        </w:rPr>
        <w:t>, zpráva za rok 2010. – Depon. in: AOPK ČR, Praha.</w:t>
      </w:r>
    </w:p>
    <w:p w:rsidR="00C94195" w:rsidRDefault="00C94195" w:rsidP="00C94195">
      <w:pPr>
        <w:ind w:left="180" w:hanging="180"/>
        <w:jc w:val="both"/>
        <w:rPr>
          <w:caps/>
          <w:sz w:val="24"/>
          <w:szCs w:val="24"/>
        </w:rPr>
      </w:pPr>
      <w:r w:rsidRPr="003C2B41">
        <w:rPr>
          <w:sz w:val="24"/>
          <w:szCs w:val="24"/>
        </w:rPr>
        <w:t>M</w:t>
      </w:r>
      <w:r>
        <w:rPr>
          <w:sz w:val="24"/>
          <w:szCs w:val="24"/>
        </w:rPr>
        <w:t>alíček</w:t>
      </w:r>
      <w:r w:rsidRPr="003C2B41">
        <w:rPr>
          <w:sz w:val="24"/>
          <w:szCs w:val="24"/>
        </w:rPr>
        <w:t xml:space="preserve"> J.</w:t>
      </w:r>
      <w:r>
        <w:rPr>
          <w:sz w:val="24"/>
          <w:szCs w:val="24"/>
        </w:rPr>
        <w:t xml:space="preserve">, </w:t>
      </w:r>
      <w:r>
        <w:rPr>
          <w:caps/>
          <w:sz w:val="24"/>
          <w:szCs w:val="24"/>
        </w:rPr>
        <w:t xml:space="preserve">2011: </w:t>
      </w:r>
      <w:r w:rsidRPr="005360EC">
        <w:rPr>
          <w:sz w:val="24"/>
          <w:szCs w:val="24"/>
        </w:rPr>
        <w:t>Sledování reakce vegetace na prosvětlení v NPR Drbákov-Albertovy skály</w:t>
      </w:r>
      <w:r>
        <w:rPr>
          <w:sz w:val="24"/>
          <w:szCs w:val="24"/>
        </w:rPr>
        <w:t>, zpráva za rok 2011. – Depon. in: AOPK ČR, Praha.</w:t>
      </w:r>
    </w:p>
    <w:p w:rsidR="00697618" w:rsidRPr="003C2B41" w:rsidRDefault="00DD5E6D" w:rsidP="00697618">
      <w:pPr>
        <w:ind w:left="180" w:hanging="180"/>
        <w:jc w:val="both"/>
        <w:rPr>
          <w:sz w:val="24"/>
          <w:szCs w:val="24"/>
        </w:rPr>
      </w:pPr>
      <w:r w:rsidRPr="003C2B41">
        <w:rPr>
          <w:sz w:val="24"/>
          <w:szCs w:val="24"/>
        </w:rPr>
        <w:t>M</w:t>
      </w:r>
      <w:r>
        <w:rPr>
          <w:sz w:val="24"/>
          <w:szCs w:val="24"/>
        </w:rPr>
        <w:t>alíček</w:t>
      </w:r>
      <w:r w:rsidRPr="003C2B41">
        <w:rPr>
          <w:sz w:val="24"/>
          <w:szCs w:val="24"/>
        </w:rPr>
        <w:t xml:space="preserve"> J.</w:t>
      </w:r>
      <w:r>
        <w:rPr>
          <w:sz w:val="24"/>
          <w:szCs w:val="24"/>
        </w:rPr>
        <w:t xml:space="preserve">, Hlaváčková Š., Jalovečku M., </w:t>
      </w:r>
      <w:r w:rsidR="00697618" w:rsidRPr="003C2B41">
        <w:rPr>
          <w:caps/>
          <w:sz w:val="24"/>
          <w:szCs w:val="24"/>
        </w:rPr>
        <w:t>2007: p</w:t>
      </w:r>
      <w:r w:rsidR="00697618" w:rsidRPr="003C2B41">
        <w:rPr>
          <w:sz w:val="24"/>
          <w:szCs w:val="24"/>
        </w:rPr>
        <w:t>řírodní zajímavosti Sedlčanska. – NTP, Pelhřimov, 104 p.</w:t>
      </w:r>
    </w:p>
    <w:p w:rsidR="00DD5E6D" w:rsidRPr="003C2B41" w:rsidRDefault="00DD5E6D" w:rsidP="00DD5E6D">
      <w:pPr>
        <w:ind w:left="180" w:hanging="180"/>
        <w:jc w:val="both"/>
        <w:rPr>
          <w:sz w:val="24"/>
          <w:szCs w:val="24"/>
        </w:rPr>
      </w:pPr>
      <w:r w:rsidRPr="003C2B41">
        <w:rPr>
          <w:sz w:val="24"/>
          <w:szCs w:val="24"/>
        </w:rPr>
        <w:t>N</w:t>
      </w:r>
      <w:r>
        <w:rPr>
          <w:sz w:val="24"/>
          <w:szCs w:val="24"/>
        </w:rPr>
        <w:t xml:space="preserve">ěmec </w:t>
      </w:r>
      <w:r w:rsidRPr="003C2B41">
        <w:rPr>
          <w:sz w:val="24"/>
          <w:szCs w:val="24"/>
        </w:rPr>
        <w:t>J.</w:t>
      </w:r>
      <w:r>
        <w:rPr>
          <w:sz w:val="24"/>
          <w:szCs w:val="24"/>
        </w:rPr>
        <w:t xml:space="preserve">, </w:t>
      </w:r>
      <w:r w:rsidRPr="003C2B41">
        <w:rPr>
          <w:sz w:val="24"/>
          <w:szCs w:val="24"/>
        </w:rPr>
        <w:t>L</w:t>
      </w:r>
      <w:r>
        <w:rPr>
          <w:sz w:val="24"/>
          <w:szCs w:val="24"/>
        </w:rPr>
        <w:t>ožek</w:t>
      </w:r>
      <w:r w:rsidRPr="003C2B41">
        <w:rPr>
          <w:sz w:val="24"/>
          <w:szCs w:val="24"/>
        </w:rPr>
        <w:t xml:space="preserve"> V. et al.</w:t>
      </w:r>
      <w:r>
        <w:rPr>
          <w:sz w:val="24"/>
          <w:szCs w:val="24"/>
        </w:rPr>
        <w:t xml:space="preserve">, </w:t>
      </w:r>
      <w:r w:rsidRPr="003C2B41">
        <w:rPr>
          <w:sz w:val="24"/>
          <w:szCs w:val="24"/>
        </w:rPr>
        <w:t>1996: Chráněná území ČR 1. – Consult, Praha.</w:t>
      </w:r>
    </w:p>
    <w:p w:rsidR="00CC4A0D" w:rsidRPr="00726927" w:rsidRDefault="00CC4A0D" w:rsidP="00697618">
      <w:pPr>
        <w:ind w:left="180" w:hanging="180"/>
        <w:jc w:val="both"/>
        <w:rPr>
          <w:sz w:val="24"/>
          <w:szCs w:val="24"/>
        </w:rPr>
      </w:pPr>
      <w:r w:rsidRPr="00726927">
        <w:rPr>
          <w:sz w:val="24"/>
          <w:szCs w:val="24"/>
        </w:rPr>
        <w:t>Novotný D</w:t>
      </w:r>
      <w:r>
        <w:rPr>
          <w:sz w:val="24"/>
          <w:szCs w:val="24"/>
        </w:rPr>
        <w:t>.</w:t>
      </w:r>
      <w:r w:rsidRPr="00726927">
        <w:rPr>
          <w:sz w:val="24"/>
          <w:szCs w:val="24"/>
        </w:rPr>
        <w:t xml:space="preserve"> 20</w:t>
      </w:r>
      <w:r>
        <w:rPr>
          <w:sz w:val="24"/>
          <w:szCs w:val="24"/>
        </w:rPr>
        <w:t>09</w:t>
      </w:r>
      <w:r w:rsidRPr="00726927">
        <w:rPr>
          <w:sz w:val="24"/>
          <w:szCs w:val="24"/>
        </w:rPr>
        <w:t xml:space="preserve">: Monitoring vlivu managementových opatření na populaci okáče bělopásného </w:t>
      </w:r>
      <w:r w:rsidRPr="00726927">
        <w:rPr>
          <w:i/>
          <w:sz w:val="24"/>
          <w:szCs w:val="24"/>
        </w:rPr>
        <w:t>Hipparchia alcyone</w:t>
      </w:r>
      <w:r w:rsidRPr="00726927">
        <w:rPr>
          <w:sz w:val="24"/>
          <w:szCs w:val="24"/>
        </w:rPr>
        <w:t xml:space="preserve"> v NPR Drbákov – Albertovy skály</w:t>
      </w:r>
      <w:r>
        <w:rPr>
          <w:sz w:val="24"/>
          <w:szCs w:val="24"/>
        </w:rPr>
        <w:t xml:space="preserve"> v roce 2009. Nepubl. zpráva. Depon in Správa CHKO Blaník, Louňovice pod Blaníkem. </w:t>
      </w:r>
    </w:p>
    <w:p w:rsidR="00CC4A0D" w:rsidRDefault="00CC4A0D" w:rsidP="00697618">
      <w:pPr>
        <w:ind w:left="180" w:hanging="180"/>
        <w:jc w:val="both"/>
        <w:rPr>
          <w:sz w:val="24"/>
          <w:szCs w:val="24"/>
        </w:rPr>
      </w:pPr>
      <w:r w:rsidRPr="00726927">
        <w:rPr>
          <w:sz w:val="24"/>
          <w:szCs w:val="24"/>
        </w:rPr>
        <w:t>Novotný D</w:t>
      </w:r>
      <w:r>
        <w:rPr>
          <w:sz w:val="24"/>
          <w:szCs w:val="24"/>
        </w:rPr>
        <w:t>.</w:t>
      </w:r>
      <w:r w:rsidRPr="00726927">
        <w:rPr>
          <w:sz w:val="24"/>
          <w:szCs w:val="24"/>
        </w:rPr>
        <w:t xml:space="preserve"> 2010: Monitoring vlivu managementových opatření na populaci okáče bělopásného </w:t>
      </w:r>
      <w:r w:rsidRPr="00726927">
        <w:rPr>
          <w:i/>
          <w:sz w:val="24"/>
          <w:szCs w:val="24"/>
        </w:rPr>
        <w:t>Hipparchia alcyone</w:t>
      </w:r>
      <w:r w:rsidRPr="00726927">
        <w:rPr>
          <w:sz w:val="24"/>
          <w:szCs w:val="24"/>
        </w:rPr>
        <w:t xml:space="preserve"> v NPR Drbákov – Albertovy skály</w:t>
      </w:r>
      <w:r>
        <w:rPr>
          <w:sz w:val="24"/>
          <w:szCs w:val="24"/>
        </w:rPr>
        <w:t xml:space="preserve"> v roce 2010. Nepubl. zpráva. Depon in Správa CHKO Blaník, Louňovice pod Blaníkem. </w:t>
      </w:r>
    </w:p>
    <w:p w:rsidR="00C94195" w:rsidRDefault="00C94195" w:rsidP="00C94195">
      <w:pPr>
        <w:ind w:left="180" w:hanging="180"/>
        <w:jc w:val="both"/>
        <w:rPr>
          <w:sz w:val="24"/>
          <w:szCs w:val="24"/>
        </w:rPr>
      </w:pPr>
      <w:r w:rsidRPr="00726927">
        <w:rPr>
          <w:sz w:val="24"/>
          <w:szCs w:val="24"/>
        </w:rPr>
        <w:t>Novotný D</w:t>
      </w:r>
      <w:r>
        <w:rPr>
          <w:sz w:val="24"/>
          <w:szCs w:val="24"/>
        </w:rPr>
        <w:t>.</w:t>
      </w:r>
      <w:r w:rsidRPr="00726927">
        <w:rPr>
          <w:sz w:val="24"/>
          <w:szCs w:val="24"/>
        </w:rPr>
        <w:t xml:space="preserve"> 201</w:t>
      </w:r>
      <w:r>
        <w:rPr>
          <w:sz w:val="24"/>
          <w:szCs w:val="24"/>
        </w:rPr>
        <w:t>1</w:t>
      </w:r>
      <w:r w:rsidRPr="00726927">
        <w:rPr>
          <w:sz w:val="24"/>
          <w:szCs w:val="24"/>
        </w:rPr>
        <w:t xml:space="preserve">: Monitoring vlivu managementových opatření na populaci okáče bělopásného </w:t>
      </w:r>
      <w:r w:rsidRPr="00726927">
        <w:rPr>
          <w:i/>
          <w:sz w:val="24"/>
          <w:szCs w:val="24"/>
        </w:rPr>
        <w:t>Hipparchia alcyone</w:t>
      </w:r>
      <w:r w:rsidRPr="00726927">
        <w:rPr>
          <w:sz w:val="24"/>
          <w:szCs w:val="24"/>
        </w:rPr>
        <w:t xml:space="preserve"> v NPR Drbákov – Albertovy skály</w:t>
      </w:r>
      <w:r>
        <w:rPr>
          <w:sz w:val="24"/>
          <w:szCs w:val="24"/>
        </w:rPr>
        <w:t xml:space="preserve"> v roce 2011. Nepubl. zpráva. Depon in Správa CHKO Blaník, Louňovice pod Blaníkem. </w:t>
      </w:r>
    </w:p>
    <w:p w:rsidR="00DD5E6D" w:rsidRPr="003C2B41" w:rsidRDefault="00DD5E6D" w:rsidP="00DD5E6D">
      <w:pPr>
        <w:ind w:left="180" w:hanging="180"/>
        <w:jc w:val="both"/>
        <w:rPr>
          <w:sz w:val="24"/>
          <w:szCs w:val="24"/>
        </w:rPr>
      </w:pPr>
      <w:r>
        <w:rPr>
          <w:sz w:val="24"/>
          <w:szCs w:val="24"/>
        </w:rPr>
        <w:t xml:space="preserve">Procházka F. </w:t>
      </w:r>
      <w:r w:rsidRPr="003C2B41">
        <w:rPr>
          <w:sz w:val="24"/>
          <w:szCs w:val="24"/>
        </w:rPr>
        <w:t>ed.</w:t>
      </w:r>
      <w:r>
        <w:rPr>
          <w:sz w:val="24"/>
          <w:szCs w:val="24"/>
        </w:rPr>
        <w:t xml:space="preserve">, </w:t>
      </w:r>
      <w:r w:rsidRPr="003C2B41">
        <w:rPr>
          <w:sz w:val="24"/>
          <w:szCs w:val="24"/>
        </w:rPr>
        <w:t>2001: Černý a červený seznam cévnatých rostlin České republiky (stav v roce 2000). – Příroda, Praha, 18: 1–166.</w:t>
      </w:r>
    </w:p>
    <w:p w:rsidR="00DD5E6D" w:rsidRPr="00DD5E6D" w:rsidRDefault="00DD5E6D" w:rsidP="00DD5E6D">
      <w:pPr>
        <w:ind w:left="180" w:hanging="180"/>
        <w:jc w:val="both"/>
        <w:rPr>
          <w:sz w:val="24"/>
          <w:szCs w:val="24"/>
        </w:rPr>
      </w:pPr>
      <w:r w:rsidRPr="00DD5E6D">
        <w:rPr>
          <w:sz w:val="24"/>
          <w:szCs w:val="24"/>
        </w:rPr>
        <w:t xml:space="preserve">Průša E., 2001: Pěstování lesů na typologických základech. Lesnická práce s.r.o., Praha. </w:t>
      </w:r>
    </w:p>
    <w:p w:rsidR="00CC4A0D" w:rsidRDefault="00CC4A0D" w:rsidP="00697618">
      <w:pPr>
        <w:ind w:left="180" w:hanging="180"/>
        <w:jc w:val="both"/>
        <w:rPr>
          <w:sz w:val="24"/>
          <w:szCs w:val="24"/>
        </w:rPr>
      </w:pPr>
      <w:r>
        <w:rPr>
          <w:sz w:val="24"/>
          <w:szCs w:val="24"/>
        </w:rPr>
        <w:t>Ričl D.</w:t>
      </w:r>
      <w:r w:rsidR="00167484">
        <w:rPr>
          <w:sz w:val="24"/>
          <w:szCs w:val="24"/>
        </w:rPr>
        <w:t>,</w:t>
      </w:r>
      <w:r>
        <w:rPr>
          <w:sz w:val="24"/>
          <w:szCs w:val="24"/>
        </w:rPr>
        <w:t xml:space="preserve"> 2005: Inventarizační průzkum NPR Drbákov – Albertovy skály z oboru zoologie – denní motýli (Lepidoptera). Nepubl. zpráva. Depon in Správa CHKO Blaník, Louňovice pod Blaníkem. </w:t>
      </w:r>
    </w:p>
    <w:p w:rsidR="00CC4A0D" w:rsidRPr="00DD5E6D" w:rsidRDefault="00CC4A0D" w:rsidP="00DD5E6D">
      <w:pPr>
        <w:ind w:left="180" w:hanging="180"/>
        <w:jc w:val="both"/>
        <w:rPr>
          <w:sz w:val="24"/>
          <w:szCs w:val="24"/>
        </w:rPr>
      </w:pPr>
      <w:r w:rsidRPr="00DD5E6D">
        <w:rPr>
          <w:sz w:val="24"/>
          <w:szCs w:val="24"/>
        </w:rPr>
        <w:t>ÚHÚL Brandýs nad Labem, 2010: Typologická mapa, OPRL, ÚHÚL Brandýs nad Labem</w:t>
      </w:r>
    </w:p>
    <w:p w:rsidR="00167484" w:rsidRPr="00167484" w:rsidRDefault="00167484" w:rsidP="00167484">
      <w:pPr>
        <w:ind w:left="180" w:hanging="180"/>
        <w:jc w:val="both"/>
        <w:rPr>
          <w:sz w:val="24"/>
          <w:szCs w:val="24"/>
        </w:rPr>
      </w:pPr>
      <w:r>
        <w:rPr>
          <w:sz w:val="24"/>
          <w:szCs w:val="24"/>
        </w:rPr>
        <w:t xml:space="preserve">Vítek J., 2011: </w:t>
      </w:r>
      <w:r w:rsidRPr="00167484">
        <w:rPr>
          <w:sz w:val="24"/>
          <w:szCs w:val="24"/>
        </w:rPr>
        <w:t>Inventarizační průzkum</w:t>
      </w:r>
      <w:r>
        <w:rPr>
          <w:sz w:val="24"/>
          <w:szCs w:val="24"/>
        </w:rPr>
        <w:t xml:space="preserve"> </w:t>
      </w:r>
      <w:r w:rsidRPr="00167484">
        <w:rPr>
          <w:sz w:val="24"/>
          <w:szCs w:val="24"/>
        </w:rPr>
        <w:t>Národní přírodní rezervace</w:t>
      </w:r>
      <w:r>
        <w:rPr>
          <w:sz w:val="24"/>
          <w:szCs w:val="24"/>
        </w:rPr>
        <w:t xml:space="preserve"> </w:t>
      </w:r>
      <w:r w:rsidRPr="00167484">
        <w:rPr>
          <w:sz w:val="24"/>
          <w:szCs w:val="24"/>
        </w:rPr>
        <w:t>Drbákov – Albertovy skály</w:t>
      </w:r>
      <w:r>
        <w:rPr>
          <w:sz w:val="24"/>
          <w:szCs w:val="24"/>
        </w:rPr>
        <w:t xml:space="preserve"> </w:t>
      </w:r>
      <w:r w:rsidRPr="00167484">
        <w:rPr>
          <w:sz w:val="24"/>
          <w:szCs w:val="24"/>
        </w:rPr>
        <w:t>z oboru: geomorfologie</w:t>
      </w:r>
      <w:r>
        <w:rPr>
          <w:sz w:val="24"/>
          <w:szCs w:val="24"/>
        </w:rPr>
        <w:t xml:space="preserve">. </w:t>
      </w:r>
      <w:r w:rsidRPr="00167484">
        <w:rPr>
          <w:sz w:val="24"/>
          <w:szCs w:val="24"/>
        </w:rPr>
        <w:t>Mott MacDonald CZ, Praha, spol. s r.o.</w:t>
      </w:r>
      <w:r>
        <w:rPr>
          <w:sz w:val="24"/>
          <w:szCs w:val="24"/>
        </w:rPr>
        <w:t>, n</w:t>
      </w:r>
      <w:r w:rsidRPr="00167484">
        <w:rPr>
          <w:sz w:val="24"/>
          <w:szCs w:val="24"/>
        </w:rPr>
        <w:t>epubl. zpráva</w:t>
      </w:r>
      <w:r>
        <w:rPr>
          <w:sz w:val="24"/>
          <w:szCs w:val="24"/>
        </w:rPr>
        <w:t>,</w:t>
      </w:r>
      <w:r w:rsidRPr="00167484">
        <w:rPr>
          <w:sz w:val="24"/>
          <w:szCs w:val="24"/>
        </w:rPr>
        <w:t xml:space="preserve"> </w:t>
      </w:r>
      <w:r>
        <w:rPr>
          <w:sz w:val="24"/>
          <w:szCs w:val="24"/>
        </w:rPr>
        <w:t>d</w:t>
      </w:r>
      <w:r w:rsidRPr="00167484">
        <w:rPr>
          <w:sz w:val="24"/>
          <w:szCs w:val="24"/>
        </w:rPr>
        <w:t>epon in Správa CHKO Blaník, Louňovice pod Blaníkem.</w:t>
      </w:r>
    </w:p>
    <w:p w:rsidR="00BE7628" w:rsidRPr="00167484" w:rsidRDefault="00BE7628" w:rsidP="00BE7628">
      <w:pPr>
        <w:ind w:left="180" w:hanging="180"/>
        <w:jc w:val="both"/>
        <w:rPr>
          <w:sz w:val="24"/>
          <w:szCs w:val="24"/>
        </w:rPr>
      </w:pPr>
      <w:r>
        <w:rPr>
          <w:sz w:val="24"/>
          <w:szCs w:val="24"/>
        </w:rPr>
        <w:t xml:space="preserve">Vrabec V., 2012: </w:t>
      </w:r>
      <w:r w:rsidRPr="00BE7628">
        <w:rPr>
          <w:sz w:val="24"/>
          <w:szCs w:val="24"/>
        </w:rPr>
        <w:t>Inventarizační průzkum NPR Drbákov – Albertovy skály</w:t>
      </w:r>
      <w:r>
        <w:rPr>
          <w:sz w:val="24"/>
          <w:szCs w:val="24"/>
        </w:rPr>
        <w:t xml:space="preserve"> </w:t>
      </w:r>
      <w:r w:rsidRPr="00BE7628">
        <w:rPr>
          <w:sz w:val="24"/>
          <w:szCs w:val="24"/>
        </w:rPr>
        <w:t>z oboru malakozoologie (Mollusca)</w:t>
      </w:r>
      <w:r>
        <w:rPr>
          <w:sz w:val="24"/>
          <w:szCs w:val="24"/>
        </w:rPr>
        <w:t xml:space="preserve">. </w:t>
      </w:r>
      <w:r w:rsidRPr="00167484">
        <w:rPr>
          <w:sz w:val="24"/>
          <w:szCs w:val="24"/>
        </w:rPr>
        <w:t>Mott MacDonald CZ, Praha, spol. s r.o.</w:t>
      </w:r>
      <w:r>
        <w:rPr>
          <w:sz w:val="24"/>
          <w:szCs w:val="24"/>
        </w:rPr>
        <w:t>, n</w:t>
      </w:r>
      <w:r w:rsidRPr="00167484">
        <w:rPr>
          <w:sz w:val="24"/>
          <w:szCs w:val="24"/>
        </w:rPr>
        <w:t>epubl. zpráva</w:t>
      </w:r>
      <w:r>
        <w:rPr>
          <w:sz w:val="24"/>
          <w:szCs w:val="24"/>
        </w:rPr>
        <w:t>,</w:t>
      </w:r>
      <w:r w:rsidRPr="00167484">
        <w:rPr>
          <w:sz w:val="24"/>
          <w:szCs w:val="24"/>
        </w:rPr>
        <w:t xml:space="preserve"> </w:t>
      </w:r>
      <w:r>
        <w:rPr>
          <w:sz w:val="24"/>
          <w:szCs w:val="24"/>
        </w:rPr>
        <w:t>d</w:t>
      </w:r>
      <w:r w:rsidRPr="00167484">
        <w:rPr>
          <w:sz w:val="24"/>
          <w:szCs w:val="24"/>
        </w:rPr>
        <w:t>epon in Správa CHKO Blaník, Louňovice pod Blaníkem.</w:t>
      </w:r>
    </w:p>
    <w:p w:rsidR="00CC4A0D" w:rsidRPr="00DD5E6D" w:rsidRDefault="00CC4A0D" w:rsidP="00DD5E6D">
      <w:pPr>
        <w:ind w:left="180" w:hanging="180"/>
        <w:jc w:val="both"/>
        <w:rPr>
          <w:sz w:val="24"/>
          <w:szCs w:val="24"/>
        </w:rPr>
      </w:pPr>
      <w:r w:rsidRPr="00DD5E6D">
        <w:rPr>
          <w:sz w:val="24"/>
          <w:szCs w:val="24"/>
        </w:rPr>
        <w:t>webové stránky ÚSOP, ÚHÚL, HEIS VÚV</w:t>
      </w:r>
    </w:p>
    <w:p w:rsidR="00CC4A0D" w:rsidRPr="00ED40ED" w:rsidRDefault="00CC4A0D" w:rsidP="00CC4A0D">
      <w:pPr>
        <w:rPr>
          <w:sz w:val="24"/>
        </w:rPr>
      </w:pPr>
    </w:p>
    <w:p w:rsidR="00CC4A0D" w:rsidRPr="008D1825" w:rsidRDefault="00CC4A0D" w:rsidP="00EC6DD4">
      <w:pPr>
        <w:pStyle w:val="Nadpis2"/>
      </w:pPr>
      <w:bookmarkStart w:id="186" w:name="_Toc283912747"/>
      <w:bookmarkStart w:id="187" w:name="_Toc285443405"/>
      <w:bookmarkStart w:id="188" w:name="_Toc325228711"/>
      <w:bookmarkStart w:id="189" w:name="_Toc339614154"/>
      <w:r w:rsidRPr="008D1825">
        <w:lastRenderedPageBreak/>
        <w:t>4.3 Seznam používaných zkratek</w:t>
      </w:r>
      <w:bookmarkEnd w:id="186"/>
      <w:bookmarkEnd w:id="187"/>
      <w:bookmarkEnd w:id="188"/>
      <w:bookmarkEnd w:id="189"/>
    </w:p>
    <w:p w:rsidR="00CC4A0D" w:rsidRDefault="00CC4A0D" w:rsidP="00CC4A0D">
      <w:pPr>
        <w:rPr>
          <w:sz w:val="24"/>
        </w:rPr>
      </w:pPr>
    </w:p>
    <w:p w:rsidR="00CC4A0D" w:rsidRPr="005E170D" w:rsidRDefault="00CC4A0D" w:rsidP="00CC4A0D">
      <w:pPr>
        <w:jc w:val="both"/>
        <w:rPr>
          <w:iCs/>
          <w:sz w:val="24"/>
          <w:szCs w:val="24"/>
        </w:rPr>
      </w:pPr>
      <w:r w:rsidRPr="005E170D">
        <w:rPr>
          <w:iCs/>
          <w:sz w:val="24"/>
          <w:szCs w:val="24"/>
        </w:rPr>
        <w:t>AOPK ČR – Agentura ochrany přírody a krajiny České republiky</w:t>
      </w:r>
    </w:p>
    <w:p w:rsidR="00CC4A0D" w:rsidRPr="005E170D" w:rsidRDefault="00CC4A0D" w:rsidP="00CC4A0D">
      <w:pPr>
        <w:jc w:val="both"/>
        <w:rPr>
          <w:iCs/>
          <w:sz w:val="24"/>
          <w:szCs w:val="24"/>
        </w:rPr>
      </w:pPr>
      <w:r w:rsidRPr="005E170D">
        <w:rPr>
          <w:iCs/>
          <w:sz w:val="24"/>
          <w:szCs w:val="24"/>
        </w:rPr>
        <w:t>HK – hospodářská kniha (numerická část LHP)</w:t>
      </w:r>
    </w:p>
    <w:p w:rsidR="00CC4A0D" w:rsidRPr="005E170D" w:rsidRDefault="00CC4A0D" w:rsidP="00CC4A0D">
      <w:pPr>
        <w:jc w:val="both"/>
        <w:rPr>
          <w:iCs/>
          <w:sz w:val="24"/>
          <w:szCs w:val="24"/>
        </w:rPr>
      </w:pPr>
      <w:r w:rsidRPr="005E170D">
        <w:rPr>
          <w:iCs/>
          <w:sz w:val="24"/>
          <w:szCs w:val="24"/>
        </w:rPr>
        <w:t>LHC – lesní hospodářský celek</w:t>
      </w:r>
    </w:p>
    <w:p w:rsidR="00CC4A0D" w:rsidRPr="005E170D" w:rsidRDefault="00CC4A0D" w:rsidP="00CC4A0D">
      <w:pPr>
        <w:jc w:val="both"/>
        <w:rPr>
          <w:iCs/>
          <w:sz w:val="24"/>
          <w:szCs w:val="24"/>
        </w:rPr>
      </w:pPr>
      <w:r w:rsidRPr="005E170D">
        <w:rPr>
          <w:iCs/>
          <w:sz w:val="24"/>
          <w:szCs w:val="24"/>
        </w:rPr>
        <w:t>LHO – lesní hospodářská osnova</w:t>
      </w:r>
    </w:p>
    <w:p w:rsidR="00CC4A0D" w:rsidRPr="005E170D" w:rsidRDefault="00CC4A0D" w:rsidP="00CC4A0D">
      <w:pPr>
        <w:jc w:val="both"/>
        <w:rPr>
          <w:iCs/>
          <w:sz w:val="24"/>
          <w:szCs w:val="24"/>
        </w:rPr>
      </w:pPr>
      <w:r w:rsidRPr="005E170D">
        <w:rPr>
          <w:iCs/>
          <w:sz w:val="24"/>
          <w:szCs w:val="24"/>
        </w:rPr>
        <w:t>LHP – lesní hospodářský plán</w:t>
      </w:r>
    </w:p>
    <w:p w:rsidR="00CC4A0D" w:rsidRPr="005E170D" w:rsidRDefault="00CC4A0D" w:rsidP="00CC4A0D">
      <w:pPr>
        <w:jc w:val="both"/>
        <w:rPr>
          <w:iCs/>
          <w:sz w:val="24"/>
          <w:szCs w:val="24"/>
        </w:rPr>
      </w:pPr>
      <w:r w:rsidRPr="005E170D">
        <w:rPr>
          <w:iCs/>
          <w:sz w:val="24"/>
          <w:szCs w:val="24"/>
        </w:rPr>
        <w:t>MZD – meliorační a zpevňující dřeviny</w:t>
      </w:r>
    </w:p>
    <w:p w:rsidR="00CC4A0D" w:rsidRDefault="00CC4A0D" w:rsidP="00CC4A0D">
      <w:pPr>
        <w:jc w:val="both"/>
        <w:rPr>
          <w:iCs/>
          <w:sz w:val="24"/>
          <w:szCs w:val="24"/>
        </w:rPr>
      </w:pPr>
      <w:r w:rsidRPr="005E170D">
        <w:rPr>
          <w:iCs/>
          <w:sz w:val="24"/>
          <w:szCs w:val="24"/>
        </w:rPr>
        <w:t>OPRL – Oblastní plán rozvoje lesa</w:t>
      </w:r>
    </w:p>
    <w:p w:rsidR="00CC4A0D" w:rsidRPr="005E170D" w:rsidRDefault="00CC4A0D" w:rsidP="00CC4A0D">
      <w:pPr>
        <w:jc w:val="both"/>
        <w:rPr>
          <w:iCs/>
          <w:sz w:val="24"/>
          <w:szCs w:val="24"/>
        </w:rPr>
      </w:pPr>
      <w:r>
        <w:rPr>
          <w:iCs/>
          <w:sz w:val="24"/>
          <w:szCs w:val="24"/>
        </w:rPr>
        <w:t xml:space="preserve">JPRL </w:t>
      </w:r>
      <w:r w:rsidRPr="00E44087">
        <w:rPr>
          <w:iCs/>
          <w:sz w:val="24"/>
          <w:szCs w:val="24"/>
        </w:rPr>
        <w:t>–</w:t>
      </w:r>
      <w:r>
        <w:rPr>
          <w:iCs/>
          <w:sz w:val="24"/>
          <w:szCs w:val="24"/>
        </w:rPr>
        <w:t xml:space="preserve"> jednotka prostorového rozdělení lesa (označení porostu dle LHP, LHO)</w:t>
      </w:r>
    </w:p>
    <w:p w:rsidR="00CC4A0D" w:rsidRDefault="00CC4A0D" w:rsidP="00CC4A0D">
      <w:pPr>
        <w:jc w:val="both"/>
        <w:rPr>
          <w:iCs/>
          <w:sz w:val="24"/>
          <w:szCs w:val="24"/>
        </w:rPr>
      </w:pPr>
      <w:r w:rsidRPr="005E170D">
        <w:rPr>
          <w:iCs/>
          <w:sz w:val="24"/>
          <w:szCs w:val="24"/>
        </w:rPr>
        <w:t xml:space="preserve">PDS – přirozená druhová skladba </w:t>
      </w:r>
    </w:p>
    <w:p w:rsidR="00CC4A0D" w:rsidRPr="005E170D" w:rsidRDefault="00CC4A0D" w:rsidP="00CC4A0D">
      <w:pPr>
        <w:jc w:val="both"/>
        <w:rPr>
          <w:iCs/>
          <w:sz w:val="24"/>
          <w:szCs w:val="24"/>
        </w:rPr>
      </w:pPr>
      <w:r>
        <w:rPr>
          <w:iCs/>
          <w:sz w:val="24"/>
          <w:szCs w:val="24"/>
        </w:rPr>
        <w:t xml:space="preserve">CDS </w:t>
      </w:r>
      <w:r w:rsidRPr="005E170D">
        <w:rPr>
          <w:iCs/>
          <w:sz w:val="24"/>
          <w:szCs w:val="24"/>
        </w:rPr>
        <w:t>–</w:t>
      </w:r>
      <w:r>
        <w:rPr>
          <w:iCs/>
          <w:sz w:val="24"/>
          <w:szCs w:val="24"/>
        </w:rPr>
        <w:t xml:space="preserve"> cílová druhová skladba</w:t>
      </w:r>
    </w:p>
    <w:p w:rsidR="00CC4A0D" w:rsidRPr="005E170D" w:rsidRDefault="00CC4A0D" w:rsidP="00CC4A0D">
      <w:pPr>
        <w:jc w:val="both"/>
        <w:rPr>
          <w:iCs/>
          <w:sz w:val="24"/>
          <w:szCs w:val="24"/>
        </w:rPr>
      </w:pPr>
      <w:r>
        <w:rPr>
          <w:iCs/>
          <w:sz w:val="24"/>
          <w:szCs w:val="24"/>
        </w:rPr>
        <w:t>N</w:t>
      </w:r>
      <w:r w:rsidRPr="005E170D">
        <w:rPr>
          <w:iCs/>
          <w:sz w:val="24"/>
          <w:szCs w:val="24"/>
        </w:rPr>
        <w:t>P</w:t>
      </w:r>
      <w:r>
        <w:rPr>
          <w:iCs/>
          <w:sz w:val="24"/>
          <w:szCs w:val="24"/>
        </w:rPr>
        <w:t>R</w:t>
      </w:r>
      <w:r w:rsidRPr="005E170D">
        <w:rPr>
          <w:iCs/>
          <w:sz w:val="24"/>
          <w:szCs w:val="24"/>
        </w:rPr>
        <w:t xml:space="preserve"> – </w:t>
      </w:r>
      <w:r>
        <w:rPr>
          <w:iCs/>
          <w:sz w:val="24"/>
          <w:szCs w:val="24"/>
        </w:rPr>
        <w:t>Národní p</w:t>
      </w:r>
      <w:r w:rsidRPr="005E170D">
        <w:rPr>
          <w:iCs/>
          <w:sz w:val="24"/>
          <w:szCs w:val="24"/>
        </w:rPr>
        <w:t xml:space="preserve">řírodní </w:t>
      </w:r>
      <w:r>
        <w:rPr>
          <w:iCs/>
          <w:sz w:val="24"/>
          <w:szCs w:val="24"/>
        </w:rPr>
        <w:t>rezervace</w:t>
      </w:r>
    </w:p>
    <w:p w:rsidR="00CC4A0D" w:rsidRPr="005E170D" w:rsidRDefault="00CC4A0D" w:rsidP="00CC4A0D">
      <w:pPr>
        <w:jc w:val="both"/>
        <w:rPr>
          <w:iCs/>
          <w:sz w:val="24"/>
          <w:szCs w:val="24"/>
        </w:rPr>
      </w:pPr>
      <w:r w:rsidRPr="005E170D">
        <w:rPr>
          <w:iCs/>
          <w:sz w:val="24"/>
          <w:szCs w:val="24"/>
        </w:rPr>
        <w:t>SLKT – speciální lesní kolový traktor</w:t>
      </w:r>
    </w:p>
    <w:p w:rsidR="00CC4A0D" w:rsidRPr="005E170D" w:rsidRDefault="00CC4A0D" w:rsidP="00CC4A0D">
      <w:pPr>
        <w:jc w:val="both"/>
        <w:rPr>
          <w:iCs/>
          <w:sz w:val="24"/>
          <w:szCs w:val="24"/>
        </w:rPr>
      </w:pPr>
      <w:r w:rsidRPr="005E170D">
        <w:rPr>
          <w:iCs/>
          <w:sz w:val="24"/>
          <w:szCs w:val="24"/>
        </w:rPr>
        <w:t>SLT – soubor lesních typů</w:t>
      </w:r>
    </w:p>
    <w:p w:rsidR="00CC4A0D" w:rsidRPr="005E170D" w:rsidRDefault="00CC4A0D" w:rsidP="00CC4A0D">
      <w:pPr>
        <w:jc w:val="both"/>
        <w:rPr>
          <w:iCs/>
          <w:sz w:val="24"/>
          <w:szCs w:val="24"/>
        </w:rPr>
      </w:pPr>
      <w:r w:rsidRPr="005E170D">
        <w:rPr>
          <w:iCs/>
          <w:sz w:val="24"/>
          <w:szCs w:val="24"/>
        </w:rPr>
        <w:t>SMO – státní mapa odvozená</w:t>
      </w:r>
    </w:p>
    <w:p w:rsidR="00CC4A0D" w:rsidRPr="005E170D" w:rsidRDefault="00CC4A0D" w:rsidP="00CC4A0D">
      <w:pPr>
        <w:jc w:val="both"/>
        <w:rPr>
          <w:iCs/>
          <w:sz w:val="24"/>
          <w:szCs w:val="24"/>
        </w:rPr>
      </w:pPr>
      <w:r w:rsidRPr="005E170D">
        <w:rPr>
          <w:iCs/>
          <w:sz w:val="24"/>
          <w:szCs w:val="24"/>
        </w:rPr>
        <w:t>UKT – univerzální kolový traktor</w:t>
      </w:r>
    </w:p>
    <w:p w:rsidR="00CC4A0D" w:rsidRPr="005E170D" w:rsidRDefault="00CC4A0D" w:rsidP="00CC4A0D">
      <w:pPr>
        <w:jc w:val="both"/>
        <w:rPr>
          <w:iCs/>
          <w:sz w:val="24"/>
          <w:szCs w:val="24"/>
        </w:rPr>
      </w:pPr>
      <w:r w:rsidRPr="005E170D">
        <w:rPr>
          <w:iCs/>
          <w:sz w:val="24"/>
          <w:szCs w:val="24"/>
        </w:rPr>
        <w:t>ÚHÚL – Ústav hospodářské úpravy lesa</w:t>
      </w:r>
    </w:p>
    <w:p w:rsidR="00CC4A0D" w:rsidRPr="005E170D" w:rsidRDefault="00CC4A0D" w:rsidP="00CC4A0D">
      <w:pPr>
        <w:jc w:val="both"/>
        <w:rPr>
          <w:iCs/>
          <w:sz w:val="24"/>
          <w:szCs w:val="24"/>
        </w:rPr>
      </w:pPr>
      <w:r w:rsidRPr="005E170D">
        <w:rPr>
          <w:iCs/>
          <w:sz w:val="24"/>
          <w:szCs w:val="24"/>
        </w:rPr>
        <w:t>ÚSES – územní systém ekologické stability</w:t>
      </w:r>
    </w:p>
    <w:p w:rsidR="00CC4A0D" w:rsidRPr="005E170D" w:rsidRDefault="00CC4A0D" w:rsidP="00CC4A0D">
      <w:pPr>
        <w:jc w:val="both"/>
        <w:rPr>
          <w:iCs/>
          <w:sz w:val="24"/>
          <w:szCs w:val="24"/>
        </w:rPr>
      </w:pPr>
      <w:r w:rsidRPr="005E170D">
        <w:rPr>
          <w:iCs/>
          <w:sz w:val="24"/>
          <w:szCs w:val="24"/>
        </w:rPr>
        <w:t>ÚSOP – Ústřední seznam ochrany přírody</w:t>
      </w:r>
    </w:p>
    <w:p w:rsidR="00CC4A0D" w:rsidRPr="005E170D" w:rsidRDefault="00CC4A0D" w:rsidP="00CC4A0D">
      <w:pPr>
        <w:jc w:val="both"/>
        <w:rPr>
          <w:iCs/>
          <w:sz w:val="24"/>
          <w:szCs w:val="24"/>
        </w:rPr>
      </w:pPr>
      <w:r w:rsidRPr="005E170D">
        <w:rPr>
          <w:iCs/>
          <w:sz w:val="24"/>
          <w:szCs w:val="24"/>
        </w:rPr>
        <w:t>ZCHÚ – Zvláště chráněné území</w:t>
      </w:r>
    </w:p>
    <w:p w:rsidR="00CC4A0D" w:rsidRPr="005E170D" w:rsidRDefault="00CC4A0D" w:rsidP="00CC4A0D">
      <w:pPr>
        <w:jc w:val="both"/>
        <w:rPr>
          <w:iCs/>
          <w:sz w:val="24"/>
          <w:szCs w:val="24"/>
        </w:rPr>
      </w:pPr>
    </w:p>
    <w:p w:rsidR="00CC4A0D" w:rsidRPr="005E170D" w:rsidRDefault="00CC4A0D" w:rsidP="00CC4A0D">
      <w:pPr>
        <w:jc w:val="both"/>
        <w:rPr>
          <w:iCs/>
          <w:sz w:val="24"/>
          <w:szCs w:val="24"/>
        </w:rPr>
      </w:pPr>
      <w:r w:rsidRPr="005E170D">
        <w:rPr>
          <w:iCs/>
          <w:sz w:val="24"/>
          <w:szCs w:val="24"/>
        </w:rPr>
        <w:t>Používané zkratky názvů dřevin jsou v souladu s vyhláškou č. 84/1996 Sb.</w:t>
      </w:r>
    </w:p>
    <w:p w:rsidR="00CC4A0D" w:rsidRPr="00ED40ED" w:rsidRDefault="00CC4A0D" w:rsidP="00CC4A0D">
      <w:pPr>
        <w:rPr>
          <w:sz w:val="24"/>
        </w:rPr>
      </w:pPr>
    </w:p>
    <w:p w:rsidR="00A07EF9" w:rsidRDefault="00A07EF9">
      <w:pPr>
        <w:autoSpaceDE/>
        <w:autoSpaceDN/>
        <w:rPr>
          <w:b/>
          <w:sz w:val="32"/>
        </w:rPr>
      </w:pPr>
      <w:bookmarkStart w:id="190" w:name="_Toc283910638"/>
      <w:bookmarkStart w:id="191" w:name="_Toc314340870"/>
      <w:bookmarkStart w:id="192" w:name="_Toc325228713"/>
      <w:r>
        <w:br w:type="page"/>
      </w:r>
    </w:p>
    <w:p w:rsidR="00BF5639" w:rsidRPr="00BF5639" w:rsidRDefault="00BF5639" w:rsidP="00EC6DD4">
      <w:pPr>
        <w:pStyle w:val="Nadpis1"/>
      </w:pPr>
      <w:bookmarkStart w:id="193" w:name="_Toc339614155"/>
      <w:r w:rsidRPr="00BF5639">
        <w:lastRenderedPageBreak/>
        <w:t>5. S</w:t>
      </w:r>
      <w:bookmarkEnd w:id="190"/>
      <w:r w:rsidRPr="00BF5639">
        <w:t>eznam příloh</w:t>
      </w:r>
      <w:bookmarkEnd w:id="191"/>
      <w:bookmarkEnd w:id="192"/>
      <w:bookmarkEnd w:id="193"/>
    </w:p>
    <w:p w:rsidR="00BF5639" w:rsidRPr="00E53F18" w:rsidRDefault="00BF5639" w:rsidP="00BF5639">
      <w:pPr>
        <w:rPr>
          <w:sz w:val="24"/>
        </w:rPr>
      </w:pPr>
    </w:p>
    <w:p w:rsidR="00BF5639" w:rsidRDefault="00BF5639" w:rsidP="00BF5639">
      <w:pPr>
        <w:rPr>
          <w:sz w:val="24"/>
        </w:rPr>
      </w:pPr>
      <w:r>
        <w:rPr>
          <w:sz w:val="24"/>
        </w:rPr>
        <w:t>Součástí plánu péče jsou dále tyto přílohy:</w:t>
      </w:r>
    </w:p>
    <w:p w:rsidR="00BF5639" w:rsidRPr="00E53F18" w:rsidRDefault="00BF5639" w:rsidP="00BF5639">
      <w:pPr>
        <w:rPr>
          <w:sz w:val="24"/>
        </w:rPr>
      </w:pPr>
    </w:p>
    <w:p w:rsidR="00BF5639" w:rsidRPr="0064229A" w:rsidRDefault="00BF5639" w:rsidP="00BF5639">
      <w:pPr>
        <w:rPr>
          <w:sz w:val="24"/>
        </w:rPr>
      </w:pPr>
      <w:r>
        <w:rPr>
          <w:sz w:val="24"/>
        </w:rPr>
        <w:t xml:space="preserve">Příloha č. M1 – </w:t>
      </w:r>
      <w:r w:rsidRPr="0064229A">
        <w:rPr>
          <w:sz w:val="24"/>
        </w:rPr>
        <w:t>Lokalizace NP</w:t>
      </w:r>
      <w:r>
        <w:rPr>
          <w:sz w:val="24"/>
        </w:rPr>
        <w:t>R Drbákov-Albertovy skály</w:t>
      </w:r>
    </w:p>
    <w:p w:rsidR="008B077B" w:rsidRPr="0064229A" w:rsidRDefault="008B077B" w:rsidP="008B077B">
      <w:pPr>
        <w:rPr>
          <w:sz w:val="24"/>
        </w:rPr>
      </w:pPr>
      <w:r>
        <w:rPr>
          <w:sz w:val="24"/>
        </w:rPr>
        <w:t xml:space="preserve">Příloha č. M1-1 – </w:t>
      </w:r>
      <w:r w:rsidRPr="0064229A">
        <w:rPr>
          <w:sz w:val="24"/>
        </w:rPr>
        <w:t>NP</w:t>
      </w:r>
      <w:r>
        <w:rPr>
          <w:sz w:val="24"/>
        </w:rPr>
        <w:t>R Drbákov-Albertovy skály na ortofotu</w:t>
      </w:r>
    </w:p>
    <w:p w:rsidR="00BF5639" w:rsidRPr="00BC0E80" w:rsidRDefault="00BF5639" w:rsidP="00BF5639">
      <w:pPr>
        <w:pStyle w:val="Seznam"/>
        <w:rPr>
          <w:sz w:val="24"/>
          <w:szCs w:val="24"/>
        </w:rPr>
      </w:pPr>
      <w:r>
        <w:rPr>
          <w:sz w:val="24"/>
        </w:rPr>
        <w:t xml:space="preserve">Příloha č. M2 – </w:t>
      </w:r>
      <w:r w:rsidR="002C2775">
        <w:rPr>
          <w:sz w:val="24"/>
        </w:rPr>
        <w:t>Hranice NPR Drbákov-Albertovy skály</w:t>
      </w:r>
      <w:r w:rsidRPr="0064229A">
        <w:rPr>
          <w:sz w:val="24"/>
        </w:rPr>
        <w:t xml:space="preserve"> a ochranného pásma na podkladu KN</w:t>
      </w:r>
      <w:r>
        <w:rPr>
          <w:sz w:val="24"/>
        </w:rPr>
        <w:t xml:space="preserve"> </w:t>
      </w:r>
      <w:r>
        <w:rPr>
          <w:sz w:val="24"/>
          <w:szCs w:val="24"/>
        </w:rPr>
        <w:t>– stav v r.</w:t>
      </w:r>
      <w:r w:rsidR="0001293B">
        <w:rPr>
          <w:sz w:val="24"/>
          <w:szCs w:val="24"/>
        </w:rPr>
        <w:t xml:space="preserve"> </w:t>
      </w:r>
      <w:r>
        <w:rPr>
          <w:sz w:val="24"/>
          <w:szCs w:val="24"/>
        </w:rPr>
        <w:t>2011</w:t>
      </w:r>
      <w:r w:rsidR="002C2775">
        <w:rPr>
          <w:sz w:val="24"/>
          <w:szCs w:val="24"/>
        </w:rPr>
        <w:t xml:space="preserve"> (část </w:t>
      </w:r>
      <w:r w:rsidR="006A1671">
        <w:rPr>
          <w:sz w:val="24"/>
          <w:szCs w:val="24"/>
        </w:rPr>
        <w:t xml:space="preserve">M2-1 – </w:t>
      </w:r>
      <w:r w:rsidR="000A7DA9">
        <w:rPr>
          <w:sz w:val="24"/>
          <w:szCs w:val="24"/>
        </w:rPr>
        <w:t>sever, M2-2 – střed, M2-3 – jih</w:t>
      </w:r>
      <w:r w:rsidR="002C2775">
        <w:rPr>
          <w:sz w:val="24"/>
          <w:szCs w:val="24"/>
        </w:rPr>
        <w:t>)</w:t>
      </w:r>
    </w:p>
    <w:p w:rsidR="00BF5639" w:rsidRPr="00ED40ED" w:rsidRDefault="00BF5639" w:rsidP="00BF5639">
      <w:pPr>
        <w:rPr>
          <w:sz w:val="24"/>
        </w:rPr>
      </w:pPr>
      <w:r>
        <w:rPr>
          <w:sz w:val="24"/>
        </w:rPr>
        <w:t>P</w:t>
      </w:r>
      <w:r w:rsidRPr="00ED40ED">
        <w:rPr>
          <w:sz w:val="24"/>
        </w:rPr>
        <w:t xml:space="preserve">říloha č. M3 </w:t>
      </w:r>
      <w:r>
        <w:rPr>
          <w:sz w:val="24"/>
        </w:rPr>
        <w:t>– Vymezení dílčích ploch NP</w:t>
      </w:r>
      <w:r w:rsidR="002C2775">
        <w:rPr>
          <w:sz w:val="24"/>
        </w:rPr>
        <w:t>R</w:t>
      </w:r>
      <w:r>
        <w:rPr>
          <w:sz w:val="24"/>
        </w:rPr>
        <w:t xml:space="preserve"> </w:t>
      </w:r>
      <w:r w:rsidR="002C2775">
        <w:rPr>
          <w:sz w:val="24"/>
        </w:rPr>
        <w:t>Drbákov-Albertovy skály</w:t>
      </w:r>
    </w:p>
    <w:p w:rsidR="00643E00" w:rsidRPr="00ED40ED" w:rsidRDefault="00643E00" w:rsidP="00643E00">
      <w:pPr>
        <w:rPr>
          <w:sz w:val="24"/>
        </w:rPr>
      </w:pPr>
      <w:r>
        <w:rPr>
          <w:sz w:val="24"/>
        </w:rPr>
        <w:t>P</w:t>
      </w:r>
      <w:r w:rsidRPr="00ED40ED">
        <w:rPr>
          <w:sz w:val="24"/>
        </w:rPr>
        <w:t>říloha č. M3</w:t>
      </w:r>
      <w:r>
        <w:rPr>
          <w:sz w:val="24"/>
        </w:rPr>
        <w:t>-1</w:t>
      </w:r>
      <w:r w:rsidRPr="00ED40ED">
        <w:rPr>
          <w:sz w:val="24"/>
        </w:rPr>
        <w:t xml:space="preserve"> </w:t>
      </w:r>
      <w:r>
        <w:rPr>
          <w:sz w:val="24"/>
        </w:rPr>
        <w:t>– Vymezení navržených zásahů v NPR Drbákov-Albertovy skály</w:t>
      </w:r>
    </w:p>
    <w:p w:rsidR="00BF5639" w:rsidRPr="00ED40ED" w:rsidRDefault="00BF5639" w:rsidP="00BF5639">
      <w:pPr>
        <w:rPr>
          <w:sz w:val="24"/>
        </w:rPr>
      </w:pPr>
      <w:r>
        <w:rPr>
          <w:sz w:val="24"/>
        </w:rPr>
        <w:t>P</w:t>
      </w:r>
      <w:r w:rsidRPr="00ED40ED">
        <w:rPr>
          <w:sz w:val="24"/>
        </w:rPr>
        <w:t>říloha č. M4</w:t>
      </w:r>
      <w:r>
        <w:rPr>
          <w:sz w:val="24"/>
        </w:rPr>
        <w:t xml:space="preserve"> – Zastoupení Souborů lesních typů v</w:t>
      </w:r>
      <w:r w:rsidR="000710EE">
        <w:rPr>
          <w:sz w:val="24"/>
        </w:rPr>
        <w:t> </w:t>
      </w:r>
      <w:r>
        <w:rPr>
          <w:sz w:val="24"/>
        </w:rPr>
        <w:t>NP</w:t>
      </w:r>
      <w:r w:rsidR="000710EE">
        <w:rPr>
          <w:sz w:val="24"/>
        </w:rPr>
        <w:t>R Drbákov-Albertovy skály</w:t>
      </w:r>
      <w:r>
        <w:rPr>
          <w:sz w:val="24"/>
        </w:rPr>
        <w:t xml:space="preserve"> dle vymezení v OPRL 2011</w:t>
      </w:r>
    </w:p>
    <w:p w:rsidR="00BF5639" w:rsidRPr="00ED40ED" w:rsidRDefault="00BF5639" w:rsidP="00BF5639">
      <w:pPr>
        <w:rPr>
          <w:sz w:val="24"/>
        </w:rPr>
      </w:pPr>
      <w:r>
        <w:rPr>
          <w:sz w:val="24"/>
        </w:rPr>
        <w:t>P</w:t>
      </w:r>
      <w:r w:rsidRPr="00ED40ED">
        <w:rPr>
          <w:sz w:val="24"/>
        </w:rPr>
        <w:t xml:space="preserve">říloha č. M5 </w:t>
      </w:r>
      <w:r>
        <w:rPr>
          <w:sz w:val="24"/>
        </w:rPr>
        <w:t>–</w:t>
      </w:r>
      <w:r w:rsidRPr="00ED40ED">
        <w:rPr>
          <w:sz w:val="24"/>
        </w:rPr>
        <w:t xml:space="preserve"> </w:t>
      </w:r>
      <w:r>
        <w:rPr>
          <w:sz w:val="24"/>
        </w:rPr>
        <w:t>Zastoupení s</w:t>
      </w:r>
      <w:r w:rsidRPr="00ED40ED">
        <w:rPr>
          <w:sz w:val="24"/>
        </w:rPr>
        <w:t xml:space="preserve">tupňů přirozenosti lesních porostů </w:t>
      </w:r>
      <w:r>
        <w:rPr>
          <w:sz w:val="24"/>
        </w:rPr>
        <w:t>v</w:t>
      </w:r>
      <w:r w:rsidR="00C179EE">
        <w:rPr>
          <w:sz w:val="24"/>
        </w:rPr>
        <w:t> </w:t>
      </w:r>
      <w:r>
        <w:rPr>
          <w:sz w:val="24"/>
        </w:rPr>
        <w:t>NP</w:t>
      </w:r>
      <w:r w:rsidR="00C179EE">
        <w:rPr>
          <w:sz w:val="24"/>
        </w:rPr>
        <w:t>R Drbákov-Albertovy skály</w:t>
      </w:r>
    </w:p>
    <w:p w:rsidR="00BF5639" w:rsidRPr="00ED40ED" w:rsidRDefault="00BF5639" w:rsidP="00BF5639">
      <w:pPr>
        <w:rPr>
          <w:sz w:val="24"/>
        </w:rPr>
      </w:pPr>
      <w:r>
        <w:rPr>
          <w:sz w:val="24"/>
        </w:rPr>
        <w:t>P</w:t>
      </w:r>
      <w:r w:rsidRPr="00ED40ED">
        <w:rPr>
          <w:sz w:val="24"/>
        </w:rPr>
        <w:t xml:space="preserve">říloha č. T1 </w:t>
      </w:r>
      <w:r>
        <w:rPr>
          <w:sz w:val="24"/>
        </w:rPr>
        <w:t>–</w:t>
      </w:r>
      <w:r w:rsidRPr="00ED40ED">
        <w:rPr>
          <w:sz w:val="24"/>
        </w:rPr>
        <w:t xml:space="preserve"> Popis lesních porostů a výčet plánovaných zásahů v nich</w:t>
      </w:r>
    </w:p>
    <w:p w:rsidR="00237A2F" w:rsidRDefault="00237A2F" w:rsidP="00237A2F">
      <w:pPr>
        <w:rPr>
          <w:sz w:val="24"/>
        </w:rPr>
      </w:pPr>
      <w:r>
        <w:rPr>
          <w:sz w:val="24"/>
        </w:rPr>
        <w:t>P</w:t>
      </w:r>
      <w:r w:rsidRPr="00ED40ED">
        <w:rPr>
          <w:sz w:val="24"/>
        </w:rPr>
        <w:t>říloha č. T2</w:t>
      </w:r>
      <w:r>
        <w:rPr>
          <w:sz w:val="24"/>
        </w:rPr>
        <w:t xml:space="preserve"> –</w:t>
      </w:r>
      <w:r w:rsidRPr="00ED40ED">
        <w:rPr>
          <w:sz w:val="24"/>
        </w:rPr>
        <w:t xml:space="preserve"> Popis dílčích ploch </w:t>
      </w:r>
      <w:r>
        <w:rPr>
          <w:sz w:val="24"/>
        </w:rPr>
        <w:t>na nelesních pozemcích NPR Drbákov-Albertovy skály</w:t>
      </w:r>
    </w:p>
    <w:p w:rsidR="00CC4A0D" w:rsidRPr="0001293B" w:rsidRDefault="008B077B" w:rsidP="00EC6DD4">
      <w:pPr>
        <w:pStyle w:val="Nadpis1"/>
        <w:rPr>
          <w:szCs w:val="32"/>
        </w:rPr>
      </w:pPr>
      <w:r w:rsidRPr="00237A2F">
        <w:rPr>
          <w:sz w:val="24"/>
        </w:rPr>
        <w:br w:type="page"/>
      </w:r>
      <w:bookmarkStart w:id="194" w:name="_Toc283912748"/>
      <w:bookmarkStart w:id="195" w:name="_Toc285443407"/>
      <w:bookmarkStart w:id="196" w:name="_Toc339614156"/>
      <w:r w:rsidR="0001293B" w:rsidRPr="0001293B">
        <w:rPr>
          <w:szCs w:val="32"/>
        </w:rPr>
        <w:lastRenderedPageBreak/>
        <w:t xml:space="preserve">6. </w:t>
      </w:r>
      <w:r w:rsidR="00CC4A0D" w:rsidRPr="0001293B">
        <w:rPr>
          <w:szCs w:val="32"/>
        </w:rPr>
        <w:t>Obsah</w:t>
      </w:r>
      <w:bookmarkEnd w:id="194"/>
      <w:bookmarkEnd w:id="195"/>
      <w:bookmarkEnd w:id="196"/>
      <w:r w:rsidR="00CC4A0D" w:rsidRPr="0001293B">
        <w:rPr>
          <w:szCs w:val="32"/>
        </w:rPr>
        <w:t xml:space="preserve"> </w:t>
      </w:r>
    </w:p>
    <w:sdt>
      <w:sdtPr>
        <w:id w:val="-1275866360"/>
        <w:docPartObj>
          <w:docPartGallery w:val="Table of Contents"/>
          <w:docPartUnique/>
        </w:docPartObj>
      </w:sdtPr>
      <w:sdtEndPr>
        <w:rPr>
          <w:b/>
          <w:bCs/>
        </w:rPr>
      </w:sdtEndPr>
      <w:sdtContent>
        <w:p w:rsidR="00EC6DD4" w:rsidRDefault="00EC6DD4" w:rsidP="002C5CF4"/>
        <w:p w:rsidR="0001293B" w:rsidRDefault="00EC6DD4">
          <w:pPr>
            <w:pStyle w:val="Obsah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339614118" w:history="1">
            <w:r w:rsidR="0001293B" w:rsidRPr="00955595">
              <w:rPr>
                <w:rStyle w:val="Hypertextovodkaz"/>
              </w:rPr>
              <w:t>1. Základní údaje o zvláště chráněném území</w:t>
            </w:r>
            <w:r w:rsidR="0001293B">
              <w:rPr>
                <w:webHidden/>
              </w:rPr>
              <w:tab/>
            </w:r>
            <w:r w:rsidR="0001293B">
              <w:rPr>
                <w:webHidden/>
              </w:rPr>
              <w:fldChar w:fldCharType="begin"/>
            </w:r>
            <w:r w:rsidR="0001293B">
              <w:rPr>
                <w:webHidden/>
              </w:rPr>
              <w:instrText xml:space="preserve"> PAGEREF _Toc339614118 \h </w:instrText>
            </w:r>
            <w:r w:rsidR="0001293B">
              <w:rPr>
                <w:webHidden/>
              </w:rPr>
            </w:r>
            <w:r w:rsidR="0001293B">
              <w:rPr>
                <w:webHidden/>
              </w:rPr>
              <w:fldChar w:fldCharType="separate"/>
            </w:r>
            <w:r w:rsidR="00DA3618">
              <w:rPr>
                <w:webHidden/>
              </w:rPr>
              <w:t>1</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19" w:history="1">
            <w:r w:rsidR="0001293B" w:rsidRPr="00955595">
              <w:rPr>
                <w:rStyle w:val="Hypertextovodkaz"/>
              </w:rPr>
              <w:t>1.1 Základní identifikační údaje</w:t>
            </w:r>
            <w:r w:rsidR="0001293B">
              <w:rPr>
                <w:webHidden/>
              </w:rPr>
              <w:tab/>
            </w:r>
            <w:r w:rsidR="0001293B">
              <w:rPr>
                <w:webHidden/>
              </w:rPr>
              <w:fldChar w:fldCharType="begin"/>
            </w:r>
            <w:r w:rsidR="0001293B">
              <w:rPr>
                <w:webHidden/>
              </w:rPr>
              <w:instrText xml:space="preserve"> PAGEREF _Toc339614119 \h </w:instrText>
            </w:r>
            <w:r w:rsidR="0001293B">
              <w:rPr>
                <w:webHidden/>
              </w:rPr>
            </w:r>
            <w:r w:rsidR="0001293B">
              <w:rPr>
                <w:webHidden/>
              </w:rPr>
              <w:fldChar w:fldCharType="separate"/>
            </w:r>
            <w:r w:rsidR="00DA3618">
              <w:rPr>
                <w:webHidden/>
              </w:rPr>
              <w:t>1</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0" w:history="1">
            <w:r w:rsidR="0001293B" w:rsidRPr="00955595">
              <w:rPr>
                <w:rStyle w:val="Hypertextovodkaz"/>
              </w:rPr>
              <w:t>1.2 Údaje o lokalizaci území</w:t>
            </w:r>
            <w:r w:rsidR="0001293B">
              <w:rPr>
                <w:webHidden/>
              </w:rPr>
              <w:tab/>
            </w:r>
            <w:r w:rsidR="0001293B">
              <w:rPr>
                <w:webHidden/>
              </w:rPr>
              <w:fldChar w:fldCharType="begin"/>
            </w:r>
            <w:r w:rsidR="0001293B">
              <w:rPr>
                <w:webHidden/>
              </w:rPr>
              <w:instrText xml:space="preserve"> PAGEREF _Toc339614120 \h </w:instrText>
            </w:r>
            <w:r w:rsidR="0001293B">
              <w:rPr>
                <w:webHidden/>
              </w:rPr>
            </w:r>
            <w:r w:rsidR="0001293B">
              <w:rPr>
                <w:webHidden/>
              </w:rPr>
              <w:fldChar w:fldCharType="separate"/>
            </w:r>
            <w:r w:rsidR="00DA3618">
              <w:rPr>
                <w:webHidden/>
              </w:rPr>
              <w:t>1</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1" w:history="1">
            <w:r w:rsidR="0001293B" w:rsidRPr="00955595">
              <w:rPr>
                <w:rStyle w:val="Hypertextovodkaz"/>
              </w:rPr>
              <w:t>1.3 Vymezení území podle současného stavu katastru nemovitostí</w:t>
            </w:r>
            <w:r w:rsidR="0001293B">
              <w:rPr>
                <w:webHidden/>
              </w:rPr>
              <w:tab/>
            </w:r>
            <w:r w:rsidR="0001293B">
              <w:rPr>
                <w:webHidden/>
              </w:rPr>
              <w:fldChar w:fldCharType="begin"/>
            </w:r>
            <w:r w:rsidR="0001293B">
              <w:rPr>
                <w:webHidden/>
              </w:rPr>
              <w:instrText xml:space="preserve"> PAGEREF _Toc339614121 \h </w:instrText>
            </w:r>
            <w:r w:rsidR="0001293B">
              <w:rPr>
                <w:webHidden/>
              </w:rPr>
            </w:r>
            <w:r w:rsidR="0001293B">
              <w:rPr>
                <w:webHidden/>
              </w:rPr>
              <w:fldChar w:fldCharType="separate"/>
            </w:r>
            <w:r w:rsidR="00DA3618">
              <w:rPr>
                <w:webHidden/>
              </w:rPr>
              <w:t>2</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2" w:history="1">
            <w:r w:rsidR="0001293B" w:rsidRPr="00955595">
              <w:rPr>
                <w:rStyle w:val="Hypertextovodkaz"/>
              </w:rPr>
              <w:t>1.4 Výměra území a jeho ochranného pásma</w:t>
            </w:r>
            <w:r w:rsidR="0001293B">
              <w:rPr>
                <w:webHidden/>
              </w:rPr>
              <w:tab/>
            </w:r>
            <w:r w:rsidR="0001293B">
              <w:rPr>
                <w:webHidden/>
              </w:rPr>
              <w:fldChar w:fldCharType="begin"/>
            </w:r>
            <w:r w:rsidR="0001293B">
              <w:rPr>
                <w:webHidden/>
              </w:rPr>
              <w:instrText xml:space="preserve"> PAGEREF _Toc339614122 \h </w:instrText>
            </w:r>
            <w:r w:rsidR="0001293B">
              <w:rPr>
                <w:webHidden/>
              </w:rPr>
            </w:r>
            <w:r w:rsidR="0001293B">
              <w:rPr>
                <w:webHidden/>
              </w:rPr>
              <w:fldChar w:fldCharType="separate"/>
            </w:r>
            <w:r w:rsidR="00DA3618">
              <w:rPr>
                <w:webHidden/>
              </w:rPr>
              <w:t>4</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3" w:history="1">
            <w:r w:rsidR="0001293B" w:rsidRPr="00955595">
              <w:rPr>
                <w:rStyle w:val="Hypertextovodkaz"/>
              </w:rPr>
              <w:t>1.5 Překryv území s jinými chráněnými územími</w:t>
            </w:r>
            <w:r w:rsidR="0001293B">
              <w:rPr>
                <w:webHidden/>
              </w:rPr>
              <w:tab/>
            </w:r>
            <w:r w:rsidR="0001293B">
              <w:rPr>
                <w:webHidden/>
              </w:rPr>
              <w:fldChar w:fldCharType="begin"/>
            </w:r>
            <w:r w:rsidR="0001293B">
              <w:rPr>
                <w:webHidden/>
              </w:rPr>
              <w:instrText xml:space="preserve"> PAGEREF _Toc339614123 \h </w:instrText>
            </w:r>
            <w:r w:rsidR="0001293B">
              <w:rPr>
                <w:webHidden/>
              </w:rPr>
            </w:r>
            <w:r w:rsidR="0001293B">
              <w:rPr>
                <w:webHidden/>
              </w:rPr>
              <w:fldChar w:fldCharType="separate"/>
            </w:r>
            <w:r w:rsidR="00DA3618">
              <w:rPr>
                <w:webHidden/>
              </w:rPr>
              <w:t>4</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4" w:history="1">
            <w:r w:rsidR="0001293B" w:rsidRPr="00955595">
              <w:rPr>
                <w:rStyle w:val="Hypertextovodkaz"/>
              </w:rPr>
              <w:t>1.6 Kategorie IUCN</w:t>
            </w:r>
            <w:r w:rsidR="0001293B">
              <w:rPr>
                <w:webHidden/>
              </w:rPr>
              <w:tab/>
            </w:r>
            <w:r w:rsidR="0001293B">
              <w:rPr>
                <w:webHidden/>
              </w:rPr>
              <w:fldChar w:fldCharType="begin"/>
            </w:r>
            <w:r w:rsidR="0001293B">
              <w:rPr>
                <w:webHidden/>
              </w:rPr>
              <w:instrText xml:space="preserve"> PAGEREF _Toc339614124 \h </w:instrText>
            </w:r>
            <w:r w:rsidR="0001293B">
              <w:rPr>
                <w:webHidden/>
              </w:rPr>
            </w:r>
            <w:r w:rsidR="0001293B">
              <w:rPr>
                <w:webHidden/>
              </w:rPr>
              <w:fldChar w:fldCharType="separate"/>
            </w:r>
            <w:r w:rsidR="00DA3618">
              <w:rPr>
                <w:webHidden/>
              </w:rPr>
              <w:t>4</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5" w:history="1">
            <w:r w:rsidR="0001293B" w:rsidRPr="00955595">
              <w:rPr>
                <w:rStyle w:val="Hypertextovodkaz"/>
              </w:rPr>
              <w:t>1.7 Předmět ochrany ZCHÚ</w:t>
            </w:r>
            <w:r w:rsidR="0001293B">
              <w:rPr>
                <w:webHidden/>
              </w:rPr>
              <w:tab/>
            </w:r>
            <w:r w:rsidR="0001293B">
              <w:rPr>
                <w:webHidden/>
              </w:rPr>
              <w:fldChar w:fldCharType="begin"/>
            </w:r>
            <w:r w:rsidR="0001293B">
              <w:rPr>
                <w:webHidden/>
              </w:rPr>
              <w:instrText xml:space="preserve"> PAGEREF _Toc339614125 \h </w:instrText>
            </w:r>
            <w:r w:rsidR="0001293B">
              <w:rPr>
                <w:webHidden/>
              </w:rPr>
            </w:r>
            <w:r w:rsidR="0001293B">
              <w:rPr>
                <w:webHidden/>
              </w:rPr>
              <w:fldChar w:fldCharType="separate"/>
            </w:r>
            <w:r w:rsidR="00DA3618">
              <w:rPr>
                <w:webHidden/>
              </w:rPr>
              <w:t>4</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26" w:history="1">
            <w:r w:rsidR="0001293B" w:rsidRPr="00955595">
              <w:rPr>
                <w:rStyle w:val="Hypertextovodkaz"/>
              </w:rPr>
              <w:t>1.7.1 Předmět ochrany ZCHÚ podle zřizovacího předpisu</w:t>
            </w:r>
            <w:r w:rsidR="0001293B">
              <w:rPr>
                <w:webHidden/>
              </w:rPr>
              <w:tab/>
            </w:r>
            <w:r w:rsidR="0001293B">
              <w:rPr>
                <w:webHidden/>
              </w:rPr>
              <w:fldChar w:fldCharType="begin"/>
            </w:r>
            <w:r w:rsidR="0001293B">
              <w:rPr>
                <w:webHidden/>
              </w:rPr>
              <w:instrText xml:space="preserve"> PAGEREF _Toc339614126 \h </w:instrText>
            </w:r>
            <w:r w:rsidR="0001293B">
              <w:rPr>
                <w:webHidden/>
              </w:rPr>
            </w:r>
            <w:r w:rsidR="0001293B">
              <w:rPr>
                <w:webHidden/>
              </w:rPr>
              <w:fldChar w:fldCharType="separate"/>
            </w:r>
            <w:r w:rsidR="00DA3618">
              <w:rPr>
                <w:webHidden/>
              </w:rPr>
              <w:t>4</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27" w:history="1">
            <w:r w:rsidR="0001293B" w:rsidRPr="00955595">
              <w:rPr>
                <w:rStyle w:val="Hypertextovodkaz"/>
              </w:rPr>
              <w:t>1.7.2 Hlavní předmět ochrany ZCHÚ – současný stav</w:t>
            </w:r>
            <w:r w:rsidR="0001293B">
              <w:rPr>
                <w:webHidden/>
              </w:rPr>
              <w:tab/>
            </w:r>
            <w:r w:rsidR="0001293B">
              <w:rPr>
                <w:webHidden/>
              </w:rPr>
              <w:fldChar w:fldCharType="begin"/>
            </w:r>
            <w:r w:rsidR="0001293B">
              <w:rPr>
                <w:webHidden/>
              </w:rPr>
              <w:instrText xml:space="preserve"> PAGEREF _Toc339614127 \h </w:instrText>
            </w:r>
            <w:r w:rsidR="0001293B">
              <w:rPr>
                <w:webHidden/>
              </w:rPr>
            </w:r>
            <w:r w:rsidR="0001293B">
              <w:rPr>
                <w:webHidden/>
              </w:rPr>
              <w:fldChar w:fldCharType="separate"/>
            </w:r>
            <w:r w:rsidR="00DA3618">
              <w:rPr>
                <w:webHidden/>
              </w:rPr>
              <w:t>5</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8" w:history="1">
            <w:r w:rsidR="0001293B" w:rsidRPr="00955595">
              <w:rPr>
                <w:rStyle w:val="Hypertextovodkaz"/>
              </w:rPr>
              <w:t>1.8 Předmět ochrany EVL anebo PO, s kterými je ZCHÚ v překryvu</w:t>
            </w:r>
            <w:r w:rsidR="0001293B">
              <w:rPr>
                <w:webHidden/>
              </w:rPr>
              <w:tab/>
            </w:r>
            <w:r w:rsidR="0001293B">
              <w:rPr>
                <w:webHidden/>
              </w:rPr>
              <w:fldChar w:fldCharType="begin"/>
            </w:r>
            <w:r w:rsidR="0001293B">
              <w:rPr>
                <w:webHidden/>
              </w:rPr>
              <w:instrText xml:space="preserve"> PAGEREF _Toc339614128 \h </w:instrText>
            </w:r>
            <w:r w:rsidR="0001293B">
              <w:rPr>
                <w:webHidden/>
              </w:rPr>
            </w:r>
            <w:r w:rsidR="0001293B">
              <w:rPr>
                <w:webHidden/>
              </w:rPr>
              <w:fldChar w:fldCharType="separate"/>
            </w:r>
            <w:r w:rsidR="00DA3618">
              <w:rPr>
                <w:webHidden/>
              </w:rPr>
              <w:t>6</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29" w:history="1">
            <w:r w:rsidR="0001293B" w:rsidRPr="00955595">
              <w:rPr>
                <w:rStyle w:val="Hypertextovodkaz"/>
              </w:rPr>
              <w:t>1.9 Cíl ochrany</w:t>
            </w:r>
            <w:r w:rsidR="0001293B">
              <w:rPr>
                <w:webHidden/>
              </w:rPr>
              <w:tab/>
            </w:r>
            <w:r w:rsidR="0001293B">
              <w:rPr>
                <w:webHidden/>
              </w:rPr>
              <w:fldChar w:fldCharType="begin"/>
            </w:r>
            <w:r w:rsidR="0001293B">
              <w:rPr>
                <w:webHidden/>
              </w:rPr>
              <w:instrText xml:space="preserve"> PAGEREF _Toc339614129 \h </w:instrText>
            </w:r>
            <w:r w:rsidR="0001293B">
              <w:rPr>
                <w:webHidden/>
              </w:rPr>
            </w:r>
            <w:r w:rsidR="0001293B">
              <w:rPr>
                <w:webHidden/>
              </w:rPr>
              <w:fldChar w:fldCharType="separate"/>
            </w:r>
            <w:r w:rsidR="00DA3618">
              <w:rPr>
                <w:webHidden/>
              </w:rPr>
              <w:t>6</w:t>
            </w:r>
            <w:r w:rsidR="0001293B">
              <w:rPr>
                <w:webHidden/>
              </w:rPr>
              <w:fldChar w:fldCharType="end"/>
            </w:r>
          </w:hyperlink>
        </w:p>
        <w:p w:rsidR="0001293B" w:rsidRDefault="00E63A68">
          <w:pPr>
            <w:pStyle w:val="Obsah1"/>
            <w:rPr>
              <w:rFonts w:asciiTheme="minorHAnsi" w:eastAsiaTheme="minorEastAsia" w:hAnsiTheme="minorHAnsi" w:cstheme="minorBidi"/>
              <w:sz w:val="22"/>
              <w:szCs w:val="22"/>
            </w:rPr>
          </w:pPr>
          <w:hyperlink w:anchor="_Toc339614130" w:history="1">
            <w:r w:rsidR="0001293B" w:rsidRPr="00955595">
              <w:rPr>
                <w:rStyle w:val="Hypertextovodkaz"/>
              </w:rPr>
              <w:t>2. Rozbor stavu zvláště chráněného území s ohledem na předmět ochrany</w:t>
            </w:r>
            <w:r w:rsidR="0001293B">
              <w:rPr>
                <w:webHidden/>
              </w:rPr>
              <w:tab/>
            </w:r>
            <w:r w:rsidR="0001293B">
              <w:rPr>
                <w:webHidden/>
              </w:rPr>
              <w:fldChar w:fldCharType="begin"/>
            </w:r>
            <w:r w:rsidR="0001293B">
              <w:rPr>
                <w:webHidden/>
              </w:rPr>
              <w:instrText xml:space="preserve"> PAGEREF _Toc339614130 \h </w:instrText>
            </w:r>
            <w:r w:rsidR="0001293B">
              <w:rPr>
                <w:webHidden/>
              </w:rPr>
            </w:r>
            <w:r w:rsidR="0001293B">
              <w:rPr>
                <w:webHidden/>
              </w:rPr>
              <w:fldChar w:fldCharType="separate"/>
            </w:r>
            <w:r w:rsidR="00DA3618">
              <w:rPr>
                <w:webHidden/>
              </w:rPr>
              <w:t>7</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31" w:history="1">
            <w:r w:rsidR="0001293B" w:rsidRPr="00955595">
              <w:rPr>
                <w:rStyle w:val="Hypertextovodkaz"/>
              </w:rPr>
              <w:t>2.1 Stručný popis území a charakteristika jeho přírodních poměrů</w:t>
            </w:r>
            <w:r w:rsidR="0001293B">
              <w:rPr>
                <w:webHidden/>
              </w:rPr>
              <w:tab/>
            </w:r>
            <w:r w:rsidR="0001293B">
              <w:rPr>
                <w:webHidden/>
              </w:rPr>
              <w:fldChar w:fldCharType="begin"/>
            </w:r>
            <w:r w:rsidR="0001293B">
              <w:rPr>
                <w:webHidden/>
              </w:rPr>
              <w:instrText xml:space="preserve"> PAGEREF _Toc339614131 \h </w:instrText>
            </w:r>
            <w:r w:rsidR="0001293B">
              <w:rPr>
                <w:webHidden/>
              </w:rPr>
            </w:r>
            <w:r w:rsidR="0001293B">
              <w:rPr>
                <w:webHidden/>
              </w:rPr>
              <w:fldChar w:fldCharType="separate"/>
            </w:r>
            <w:r w:rsidR="00DA3618">
              <w:rPr>
                <w:webHidden/>
              </w:rPr>
              <w:t>7</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32" w:history="1">
            <w:r w:rsidR="0001293B" w:rsidRPr="00955595">
              <w:rPr>
                <w:rStyle w:val="Hypertextovodkaz"/>
              </w:rPr>
              <w:t>2.2 Historie využívání území a zásadní pozitivní i negativní vlivy lidské činnosti v minulosti, současnosti a blízké budoucnosti</w:t>
            </w:r>
            <w:r w:rsidR="0001293B">
              <w:rPr>
                <w:webHidden/>
              </w:rPr>
              <w:tab/>
            </w:r>
            <w:r w:rsidR="0001293B">
              <w:rPr>
                <w:webHidden/>
              </w:rPr>
              <w:fldChar w:fldCharType="begin"/>
            </w:r>
            <w:r w:rsidR="0001293B">
              <w:rPr>
                <w:webHidden/>
              </w:rPr>
              <w:instrText xml:space="preserve"> PAGEREF _Toc339614132 \h </w:instrText>
            </w:r>
            <w:r w:rsidR="0001293B">
              <w:rPr>
                <w:webHidden/>
              </w:rPr>
            </w:r>
            <w:r w:rsidR="0001293B">
              <w:rPr>
                <w:webHidden/>
              </w:rPr>
              <w:fldChar w:fldCharType="separate"/>
            </w:r>
            <w:r w:rsidR="00DA3618">
              <w:rPr>
                <w:webHidden/>
              </w:rPr>
              <w:t>12</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33" w:history="1">
            <w:r w:rsidR="0001293B" w:rsidRPr="00955595">
              <w:rPr>
                <w:rStyle w:val="Hypertextovodkaz"/>
              </w:rPr>
              <w:t>2.3 Související plánovací dokumenty, správní rozhodnutí a právní předpisy</w:t>
            </w:r>
            <w:r w:rsidR="0001293B">
              <w:rPr>
                <w:webHidden/>
              </w:rPr>
              <w:tab/>
            </w:r>
            <w:r w:rsidR="0001293B">
              <w:rPr>
                <w:webHidden/>
              </w:rPr>
              <w:fldChar w:fldCharType="begin"/>
            </w:r>
            <w:r w:rsidR="0001293B">
              <w:rPr>
                <w:webHidden/>
              </w:rPr>
              <w:instrText xml:space="preserve"> PAGEREF _Toc339614133 \h </w:instrText>
            </w:r>
            <w:r w:rsidR="0001293B">
              <w:rPr>
                <w:webHidden/>
              </w:rPr>
            </w:r>
            <w:r w:rsidR="0001293B">
              <w:rPr>
                <w:webHidden/>
              </w:rPr>
              <w:fldChar w:fldCharType="separate"/>
            </w:r>
            <w:r w:rsidR="00DA3618">
              <w:rPr>
                <w:webHidden/>
              </w:rPr>
              <w:t>16</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34" w:history="1">
            <w:r w:rsidR="0001293B" w:rsidRPr="00955595">
              <w:rPr>
                <w:rStyle w:val="Hypertextovodkaz"/>
              </w:rPr>
              <w:t>2.4 Současný stav zvláště chráněného území a přehled dílčích ploch</w:t>
            </w:r>
            <w:r w:rsidR="0001293B">
              <w:rPr>
                <w:webHidden/>
              </w:rPr>
              <w:tab/>
            </w:r>
            <w:r w:rsidR="0001293B">
              <w:rPr>
                <w:webHidden/>
              </w:rPr>
              <w:fldChar w:fldCharType="begin"/>
            </w:r>
            <w:r w:rsidR="0001293B">
              <w:rPr>
                <w:webHidden/>
              </w:rPr>
              <w:instrText xml:space="preserve"> PAGEREF _Toc339614134 \h </w:instrText>
            </w:r>
            <w:r w:rsidR="0001293B">
              <w:rPr>
                <w:webHidden/>
              </w:rPr>
            </w:r>
            <w:r w:rsidR="0001293B">
              <w:rPr>
                <w:webHidden/>
              </w:rPr>
              <w:fldChar w:fldCharType="separate"/>
            </w:r>
            <w:r w:rsidR="00DA3618">
              <w:rPr>
                <w:webHidden/>
              </w:rPr>
              <w:t>17</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35" w:history="1">
            <w:r w:rsidR="0001293B" w:rsidRPr="00955595">
              <w:rPr>
                <w:rStyle w:val="Hypertextovodkaz"/>
              </w:rPr>
              <w:t>2.4.1 Základní údaje o lesích</w:t>
            </w:r>
            <w:r w:rsidR="0001293B">
              <w:rPr>
                <w:webHidden/>
              </w:rPr>
              <w:tab/>
            </w:r>
            <w:r w:rsidR="0001293B">
              <w:rPr>
                <w:webHidden/>
              </w:rPr>
              <w:fldChar w:fldCharType="begin"/>
            </w:r>
            <w:r w:rsidR="0001293B">
              <w:rPr>
                <w:webHidden/>
              </w:rPr>
              <w:instrText xml:space="preserve"> PAGEREF _Toc339614135 \h </w:instrText>
            </w:r>
            <w:r w:rsidR="0001293B">
              <w:rPr>
                <w:webHidden/>
              </w:rPr>
            </w:r>
            <w:r w:rsidR="0001293B">
              <w:rPr>
                <w:webHidden/>
              </w:rPr>
              <w:fldChar w:fldCharType="separate"/>
            </w:r>
            <w:r w:rsidR="00DA3618">
              <w:rPr>
                <w:webHidden/>
              </w:rPr>
              <w:t>17</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36" w:history="1">
            <w:r w:rsidR="0001293B" w:rsidRPr="00955595">
              <w:rPr>
                <w:rStyle w:val="Hypertextovodkaz"/>
              </w:rPr>
              <w:t>2.4.2 Základní údaje o rybnících, vodních nádržích a tocích</w:t>
            </w:r>
            <w:r w:rsidR="0001293B">
              <w:rPr>
                <w:webHidden/>
              </w:rPr>
              <w:tab/>
            </w:r>
            <w:r w:rsidR="0001293B">
              <w:rPr>
                <w:webHidden/>
              </w:rPr>
              <w:fldChar w:fldCharType="begin"/>
            </w:r>
            <w:r w:rsidR="0001293B">
              <w:rPr>
                <w:webHidden/>
              </w:rPr>
              <w:instrText xml:space="preserve"> PAGEREF _Toc339614136 \h </w:instrText>
            </w:r>
            <w:r w:rsidR="0001293B">
              <w:rPr>
                <w:webHidden/>
              </w:rPr>
            </w:r>
            <w:r w:rsidR="0001293B">
              <w:rPr>
                <w:webHidden/>
              </w:rPr>
              <w:fldChar w:fldCharType="separate"/>
            </w:r>
            <w:r w:rsidR="00DA3618">
              <w:rPr>
                <w:webHidden/>
              </w:rPr>
              <w:t>18</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37" w:history="1">
            <w:r w:rsidR="0001293B" w:rsidRPr="00955595">
              <w:rPr>
                <w:rStyle w:val="Hypertextovodkaz"/>
              </w:rPr>
              <w:t>2.4.3 Základní údaje o útvarech neživé přírody</w:t>
            </w:r>
            <w:r w:rsidR="0001293B">
              <w:rPr>
                <w:webHidden/>
              </w:rPr>
              <w:tab/>
            </w:r>
            <w:r w:rsidR="0001293B">
              <w:rPr>
                <w:webHidden/>
              </w:rPr>
              <w:fldChar w:fldCharType="begin"/>
            </w:r>
            <w:r w:rsidR="0001293B">
              <w:rPr>
                <w:webHidden/>
              </w:rPr>
              <w:instrText xml:space="preserve"> PAGEREF _Toc339614137 \h </w:instrText>
            </w:r>
            <w:r w:rsidR="0001293B">
              <w:rPr>
                <w:webHidden/>
              </w:rPr>
            </w:r>
            <w:r w:rsidR="0001293B">
              <w:rPr>
                <w:webHidden/>
              </w:rPr>
              <w:fldChar w:fldCharType="separate"/>
            </w:r>
            <w:r w:rsidR="00DA3618">
              <w:rPr>
                <w:webHidden/>
              </w:rPr>
              <w:t>18</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38" w:history="1">
            <w:r w:rsidR="0001293B" w:rsidRPr="00955595">
              <w:rPr>
                <w:rStyle w:val="Hypertextovodkaz"/>
              </w:rPr>
              <w:t>2.4.4 Základní údaje o nelesních pozemcích</w:t>
            </w:r>
            <w:r w:rsidR="0001293B">
              <w:rPr>
                <w:webHidden/>
              </w:rPr>
              <w:tab/>
            </w:r>
            <w:r w:rsidR="0001293B">
              <w:rPr>
                <w:webHidden/>
              </w:rPr>
              <w:fldChar w:fldCharType="begin"/>
            </w:r>
            <w:r w:rsidR="0001293B">
              <w:rPr>
                <w:webHidden/>
              </w:rPr>
              <w:instrText xml:space="preserve"> PAGEREF _Toc339614138 \h </w:instrText>
            </w:r>
            <w:r w:rsidR="0001293B">
              <w:rPr>
                <w:webHidden/>
              </w:rPr>
            </w:r>
            <w:r w:rsidR="0001293B">
              <w:rPr>
                <w:webHidden/>
              </w:rPr>
              <w:fldChar w:fldCharType="separate"/>
            </w:r>
            <w:r w:rsidR="00DA3618">
              <w:rPr>
                <w:webHidden/>
              </w:rPr>
              <w:t>19</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39" w:history="1">
            <w:r w:rsidR="0001293B" w:rsidRPr="00955595">
              <w:rPr>
                <w:rStyle w:val="Hypertextovodkaz"/>
              </w:rPr>
              <w:t>2.5 Zhodnocení výsledků předchozí péče a dosavadních ochranářských zásahů do území a závěry pro další postup</w:t>
            </w:r>
            <w:r w:rsidR="0001293B">
              <w:rPr>
                <w:webHidden/>
              </w:rPr>
              <w:tab/>
            </w:r>
            <w:r w:rsidR="0001293B">
              <w:rPr>
                <w:webHidden/>
              </w:rPr>
              <w:fldChar w:fldCharType="begin"/>
            </w:r>
            <w:r w:rsidR="0001293B">
              <w:rPr>
                <w:webHidden/>
              </w:rPr>
              <w:instrText xml:space="preserve"> PAGEREF _Toc339614139 \h </w:instrText>
            </w:r>
            <w:r w:rsidR="0001293B">
              <w:rPr>
                <w:webHidden/>
              </w:rPr>
            </w:r>
            <w:r w:rsidR="0001293B">
              <w:rPr>
                <w:webHidden/>
              </w:rPr>
              <w:fldChar w:fldCharType="separate"/>
            </w:r>
            <w:r w:rsidR="00DA3618">
              <w:rPr>
                <w:webHidden/>
              </w:rPr>
              <w:t>19</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0" w:history="1">
            <w:r w:rsidR="0001293B" w:rsidRPr="00955595">
              <w:rPr>
                <w:rStyle w:val="Hypertextovodkaz"/>
              </w:rPr>
              <w:t>2.6 Stanovení prioritních zájmů ochrany území v případě jejich možné kolize</w:t>
            </w:r>
            <w:r w:rsidR="0001293B">
              <w:rPr>
                <w:webHidden/>
              </w:rPr>
              <w:tab/>
            </w:r>
            <w:r w:rsidR="0001293B">
              <w:rPr>
                <w:webHidden/>
              </w:rPr>
              <w:fldChar w:fldCharType="begin"/>
            </w:r>
            <w:r w:rsidR="0001293B">
              <w:rPr>
                <w:webHidden/>
              </w:rPr>
              <w:instrText xml:space="preserve"> PAGEREF _Toc339614140 \h </w:instrText>
            </w:r>
            <w:r w:rsidR="0001293B">
              <w:rPr>
                <w:webHidden/>
              </w:rPr>
            </w:r>
            <w:r w:rsidR="0001293B">
              <w:rPr>
                <w:webHidden/>
              </w:rPr>
              <w:fldChar w:fldCharType="separate"/>
            </w:r>
            <w:r w:rsidR="00DA3618">
              <w:rPr>
                <w:webHidden/>
              </w:rPr>
              <w:t>20</w:t>
            </w:r>
            <w:r w:rsidR="0001293B">
              <w:rPr>
                <w:webHidden/>
              </w:rPr>
              <w:fldChar w:fldCharType="end"/>
            </w:r>
          </w:hyperlink>
        </w:p>
        <w:p w:rsidR="0001293B" w:rsidRDefault="00E63A68">
          <w:pPr>
            <w:pStyle w:val="Obsah1"/>
            <w:rPr>
              <w:rFonts w:asciiTheme="minorHAnsi" w:eastAsiaTheme="minorEastAsia" w:hAnsiTheme="minorHAnsi" w:cstheme="minorBidi"/>
              <w:sz w:val="22"/>
              <w:szCs w:val="22"/>
            </w:rPr>
          </w:pPr>
          <w:hyperlink w:anchor="_Toc339614141" w:history="1">
            <w:r w:rsidR="0001293B" w:rsidRPr="00955595">
              <w:rPr>
                <w:rStyle w:val="Hypertextovodkaz"/>
              </w:rPr>
              <w:t>3. Plán zásahů a opatření</w:t>
            </w:r>
            <w:r w:rsidR="0001293B">
              <w:rPr>
                <w:webHidden/>
              </w:rPr>
              <w:tab/>
            </w:r>
            <w:r w:rsidR="0001293B">
              <w:rPr>
                <w:webHidden/>
              </w:rPr>
              <w:fldChar w:fldCharType="begin"/>
            </w:r>
            <w:r w:rsidR="0001293B">
              <w:rPr>
                <w:webHidden/>
              </w:rPr>
              <w:instrText xml:space="preserve"> PAGEREF _Toc339614141 \h </w:instrText>
            </w:r>
            <w:r w:rsidR="0001293B">
              <w:rPr>
                <w:webHidden/>
              </w:rPr>
            </w:r>
            <w:r w:rsidR="0001293B">
              <w:rPr>
                <w:webHidden/>
              </w:rPr>
              <w:fldChar w:fldCharType="separate"/>
            </w:r>
            <w:r w:rsidR="00DA3618">
              <w:rPr>
                <w:webHidden/>
              </w:rPr>
              <w:t>21</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2" w:history="1">
            <w:r w:rsidR="0001293B" w:rsidRPr="00955595">
              <w:rPr>
                <w:rStyle w:val="Hypertextovodkaz"/>
              </w:rPr>
              <w:t>3.1 Výčet, popis a lokalizace navrhovaných zásahů a opatření v ZCHÚ</w:t>
            </w:r>
            <w:r w:rsidR="0001293B">
              <w:rPr>
                <w:webHidden/>
              </w:rPr>
              <w:tab/>
            </w:r>
            <w:r w:rsidR="0001293B">
              <w:rPr>
                <w:webHidden/>
              </w:rPr>
              <w:fldChar w:fldCharType="begin"/>
            </w:r>
            <w:r w:rsidR="0001293B">
              <w:rPr>
                <w:webHidden/>
              </w:rPr>
              <w:instrText xml:space="preserve"> PAGEREF _Toc339614142 \h </w:instrText>
            </w:r>
            <w:r w:rsidR="0001293B">
              <w:rPr>
                <w:webHidden/>
              </w:rPr>
            </w:r>
            <w:r w:rsidR="0001293B">
              <w:rPr>
                <w:webHidden/>
              </w:rPr>
              <w:fldChar w:fldCharType="separate"/>
            </w:r>
            <w:r w:rsidR="00DA3618">
              <w:rPr>
                <w:webHidden/>
              </w:rPr>
              <w:t>21</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43" w:history="1">
            <w:r w:rsidR="0001293B" w:rsidRPr="00955595">
              <w:rPr>
                <w:rStyle w:val="Hypertextovodkaz"/>
              </w:rPr>
              <w:t>3.1.1 Rámcové zásady péče o území nebo zásady jeho jiného využívání</w:t>
            </w:r>
            <w:r w:rsidR="0001293B">
              <w:rPr>
                <w:webHidden/>
              </w:rPr>
              <w:tab/>
            </w:r>
            <w:r w:rsidR="0001293B">
              <w:rPr>
                <w:webHidden/>
              </w:rPr>
              <w:fldChar w:fldCharType="begin"/>
            </w:r>
            <w:r w:rsidR="0001293B">
              <w:rPr>
                <w:webHidden/>
              </w:rPr>
              <w:instrText xml:space="preserve"> PAGEREF _Toc339614143 \h </w:instrText>
            </w:r>
            <w:r w:rsidR="0001293B">
              <w:rPr>
                <w:webHidden/>
              </w:rPr>
            </w:r>
            <w:r w:rsidR="0001293B">
              <w:rPr>
                <w:webHidden/>
              </w:rPr>
              <w:fldChar w:fldCharType="separate"/>
            </w:r>
            <w:r w:rsidR="00DA3618">
              <w:rPr>
                <w:webHidden/>
              </w:rPr>
              <w:t>21</w:t>
            </w:r>
            <w:r w:rsidR="0001293B">
              <w:rPr>
                <w:webHidden/>
              </w:rPr>
              <w:fldChar w:fldCharType="end"/>
            </w:r>
          </w:hyperlink>
        </w:p>
        <w:p w:rsidR="0001293B" w:rsidRDefault="00E63A68">
          <w:pPr>
            <w:pStyle w:val="Obsah3"/>
            <w:rPr>
              <w:rFonts w:asciiTheme="minorHAnsi" w:eastAsiaTheme="minorEastAsia" w:hAnsiTheme="minorHAnsi" w:cstheme="minorBidi"/>
              <w:szCs w:val="22"/>
            </w:rPr>
          </w:pPr>
          <w:hyperlink w:anchor="_Toc339614144" w:history="1">
            <w:r w:rsidR="0001293B" w:rsidRPr="00955595">
              <w:rPr>
                <w:rStyle w:val="Hypertextovodkaz"/>
              </w:rPr>
              <w:t>3.1.2 Podrobný výčet navrhovaných zásahů a činností v území</w:t>
            </w:r>
            <w:r w:rsidR="0001293B">
              <w:rPr>
                <w:webHidden/>
              </w:rPr>
              <w:tab/>
            </w:r>
            <w:r w:rsidR="0001293B">
              <w:rPr>
                <w:webHidden/>
              </w:rPr>
              <w:fldChar w:fldCharType="begin"/>
            </w:r>
            <w:r w:rsidR="0001293B">
              <w:rPr>
                <w:webHidden/>
              </w:rPr>
              <w:instrText xml:space="preserve"> PAGEREF _Toc339614144 \h </w:instrText>
            </w:r>
            <w:r w:rsidR="0001293B">
              <w:rPr>
                <w:webHidden/>
              </w:rPr>
            </w:r>
            <w:r w:rsidR="0001293B">
              <w:rPr>
                <w:webHidden/>
              </w:rPr>
              <w:fldChar w:fldCharType="separate"/>
            </w:r>
            <w:r w:rsidR="00DA3618">
              <w:rPr>
                <w:webHidden/>
              </w:rPr>
              <w:t>27</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5" w:history="1">
            <w:r w:rsidR="0001293B" w:rsidRPr="00955595">
              <w:rPr>
                <w:rStyle w:val="Hypertextovodkaz"/>
              </w:rPr>
              <w:t>3.2 Zásady hospodářského nebo jiného využívání ochranného pásma včetně návrhu zásahů a přehledu činností</w:t>
            </w:r>
            <w:r w:rsidR="0001293B">
              <w:rPr>
                <w:webHidden/>
              </w:rPr>
              <w:tab/>
            </w:r>
            <w:r w:rsidR="0001293B">
              <w:rPr>
                <w:webHidden/>
              </w:rPr>
              <w:fldChar w:fldCharType="begin"/>
            </w:r>
            <w:r w:rsidR="0001293B">
              <w:rPr>
                <w:webHidden/>
              </w:rPr>
              <w:instrText xml:space="preserve"> PAGEREF _Toc339614145 \h </w:instrText>
            </w:r>
            <w:r w:rsidR="0001293B">
              <w:rPr>
                <w:webHidden/>
              </w:rPr>
            </w:r>
            <w:r w:rsidR="0001293B">
              <w:rPr>
                <w:webHidden/>
              </w:rPr>
              <w:fldChar w:fldCharType="separate"/>
            </w:r>
            <w:r w:rsidR="00DA3618">
              <w:rPr>
                <w:webHidden/>
              </w:rPr>
              <w:t>28</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6" w:history="1">
            <w:r w:rsidR="0001293B" w:rsidRPr="00955595">
              <w:rPr>
                <w:rStyle w:val="Hypertextovodkaz"/>
              </w:rPr>
              <w:t>3.3 Zaměření a vyznačení území v terénu</w:t>
            </w:r>
            <w:r w:rsidR="0001293B">
              <w:rPr>
                <w:webHidden/>
              </w:rPr>
              <w:tab/>
            </w:r>
            <w:r w:rsidR="0001293B">
              <w:rPr>
                <w:webHidden/>
              </w:rPr>
              <w:fldChar w:fldCharType="begin"/>
            </w:r>
            <w:r w:rsidR="0001293B">
              <w:rPr>
                <w:webHidden/>
              </w:rPr>
              <w:instrText xml:space="preserve"> PAGEREF _Toc339614146 \h </w:instrText>
            </w:r>
            <w:r w:rsidR="0001293B">
              <w:rPr>
                <w:webHidden/>
              </w:rPr>
            </w:r>
            <w:r w:rsidR="0001293B">
              <w:rPr>
                <w:webHidden/>
              </w:rPr>
              <w:fldChar w:fldCharType="separate"/>
            </w:r>
            <w:r w:rsidR="00DA3618">
              <w:rPr>
                <w:webHidden/>
              </w:rPr>
              <w:t>28</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7" w:history="1">
            <w:r w:rsidR="0001293B" w:rsidRPr="00955595">
              <w:rPr>
                <w:rStyle w:val="Hypertextovodkaz"/>
              </w:rPr>
              <w:t>3.4 Návrhy potřebných administrativně-správních opatření v území</w:t>
            </w:r>
            <w:r w:rsidR="0001293B">
              <w:rPr>
                <w:webHidden/>
              </w:rPr>
              <w:tab/>
            </w:r>
            <w:r w:rsidR="0001293B">
              <w:rPr>
                <w:webHidden/>
              </w:rPr>
              <w:fldChar w:fldCharType="begin"/>
            </w:r>
            <w:r w:rsidR="0001293B">
              <w:rPr>
                <w:webHidden/>
              </w:rPr>
              <w:instrText xml:space="preserve"> PAGEREF _Toc339614147 \h </w:instrText>
            </w:r>
            <w:r w:rsidR="0001293B">
              <w:rPr>
                <w:webHidden/>
              </w:rPr>
            </w:r>
            <w:r w:rsidR="0001293B">
              <w:rPr>
                <w:webHidden/>
              </w:rPr>
              <w:fldChar w:fldCharType="separate"/>
            </w:r>
            <w:r w:rsidR="00DA3618">
              <w:rPr>
                <w:webHidden/>
              </w:rPr>
              <w:t>28</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8" w:history="1">
            <w:r w:rsidR="0001293B" w:rsidRPr="00955595">
              <w:rPr>
                <w:rStyle w:val="Hypertextovodkaz"/>
              </w:rPr>
              <w:t>3.5 Návrhy na regulaci rekreačního a sportovního využívání území veřejností</w:t>
            </w:r>
            <w:r w:rsidR="0001293B">
              <w:rPr>
                <w:webHidden/>
              </w:rPr>
              <w:tab/>
            </w:r>
            <w:r w:rsidR="0001293B">
              <w:rPr>
                <w:webHidden/>
              </w:rPr>
              <w:fldChar w:fldCharType="begin"/>
            </w:r>
            <w:r w:rsidR="0001293B">
              <w:rPr>
                <w:webHidden/>
              </w:rPr>
              <w:instrText xml:space="preserve"> PAGEREF _Toc339614148 \h </w:instrText>
            </w:r>
            <w:r w:rsidR="0001293B">
              <w:rPr>
                <w:webHidden/>
              </w:rPr>
            </w:r>
            <w:r w:rsidR="0001293B">
              <w:rPr>
                <w:webHidden/>
              </w:rPr>
              <w:fldChar w:fldCharType="separate"/>
            </w:r>
            <w:r w:rsidR="00DA3618">
              <w:rPr>
                <w:webHidden/>
              </w:rPr>
              <w:t>29</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49" w:history="1">
            <w:r w:rsidR="0001293B" w:rsidRPr="00955595">
              <w:rPr>
                <w:rStyle w:val="Hypertextovodkaz"/>
              </w:rPr>
              <w:t>3.6 Návrhy na vzdělávací využití území</w:t>
            </w:r>
            <w:r w:rsidR="0001293B">
              <w:rPr>
                <w:webHidden/>
              </w:rPr>
              <w:tab/>
            </w:r>
            <w:r w:rsidR="0001293B">
              <w:rPr>
                <w:webHidden/>
              </w:rPr>
              <w:fldChar w:fldCharType="begin"/>
            </w:r>
            <w:r w:rsidR="0001293B">
              <w:rPr>
                <w:webHidden/>
              </w:rPr>
              <w:instrText xml:space="preserve"> PAGEREF _Toc339614149 \h </w:instrText>
            </w:r>
            <w:r w:rsidR="0001293B">
              <w:rPr>
                <w:webHidden/>
              </w:rPr>
            </w:r>
            <w:r w:rsidR="0001293B">
              <w:rPr>
                <w:webHidden/>
              </w:rPr>
              <w:fldChar w:fldCharType="separate"/>
            </w:r>
            <w:r w:rsidR="00DA3618">
              <w:rPr>
                <w:webHidden/>
              </w:rPr>
              <w:t>29</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50" w:history="1">
            <w:r w:rsidR="0001293B" w:rsidRPr="00955595">
              <w:rPr>
                <w:rStyle w:val="Hypertextovodkaz"/>
              </w:rPr>
              <w:t>3.7 Návrhy na průzkum či výzkum a monitoring předmětu ochrany území</w:t>
            </w:r>
            <w:r w:rsidR="0001293B">
              <w:rPr>
                <w:webHidden/>
              </w:rPr>
              <w:tab/>
            </w:r>
            <w:r w:rsidR="0001293B">
              <w:rPr>
                <w:webHidden/>
              </w:rPr>
              <w:fldChar w:fldCharType="begin"/>
            </w:r>
            <w:r w:rsidR="0001293B">
              <w:rPr>
                <w:webHidden/>
              </w:rPr>
              <w:instrText xml:space="preserve"> PAGEREF _Toc339614150 \h </w:instrText>
            </w:r>
            <w:r w:rsidR="0001293B">
              <w:rPr>
                <w:webHidden/>
              </w:rPr>
            </w:r>
            <w:r w:rsidR="0001293B">
              <w:rPr>
                <w:webHidden/>
              </w:rPr>
              <w:fldChar w:fldCharType="separate"/>
            </w:r>
            <w:r w:rsidR="00DA3618">
              <w:rPr>
                <w:webHidden/>
              </w:rPr>
              <w:t>29</w:t>
            </w:r>
            <w:r w:rsidR="0001293B">
              <w:rPr>
                <w:webHidden/>
              </w:rPr>
              <w:fldChar w:fldCharType="end"/>
            </w:r>
          </w:hyperlink>
        </w:p>
        <w:p w:rsidR="0001293B" w:rsidRDefault="00E63A68">
          <w:pPr>
            <w:pStyle w:val="Obsah1"/>
            <w:rPr>
              <w:rFonts w:asciiTheme="minorHAnsi" w:eastAsiaTheme="minorEastAsia" w:hAnsiTheme="minorHAnsi" w:cstheme="minorBidi"/>
              <w:sz w:val="22"/>
              <w:szCs w:val="22"/>
            </w:rPr>
          </w:pPr>
          <w:hyperlink w:anchor="_Toc339614151" w:history="1">
            <w:r w:rsidR="0001293B" w:rsidRPr="00955595">
              <w:rPr>
                <w:rStyle w:val="Hypertextovodkaz"/>
              </w:rPr>
              <w:t>4. Závěrečné údaje</w:t>
            </w:r>
            <w:r w:rsidR="0001293B">
              <w:rPr>
                <w:webHidden/>
              </w:rPr>
              <w:tab/>
            </w:r>
            <w:r w:rsidR="0001293B">
              <w:rPr>
                <w:webHidden/>
              </w:rPr>
              <w:fldChar w:fldCharType="begin"/>
            </w:r>
            <w:r w:rsidR="0001293B">
              <w:rPr>
                <w:webHidden/>
              </w:rPr>
              <w:instrText xml:space="preserve"> PAGEREF _Toc339614151 \h </w:instrText>
            </w:r>
            <w:r w:rsidR="0001293B">
              <w:rPr>
                <w:webHidden/>
              </w:rPr>
            </w:r>
            <w:r w:rsidR="0001293B">
              <w:rPr>
                <w:webHidden/>
              </w:rPr>
              <w:fldChar w:fldCharType="separate"/>
            </w:r>
            <w:r w:rsidR="00DA3618">
              <w:rPr>
                <w:webHidden/>
              </w:rPr>
              <w:t>30</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52" w:history="1">
            <w:r w:rsidR="0001293B" w:rsidRPr="00955595">
              <w:rPr>
                <w:rStyle w:val="Hypertextovodkaz"/>
              </w:rPr>
              <w:t>4.1 Předpokládané orientační náklady hrazené orgánem ochrany přírody podle jednotlivých zásahů (druhů prací)</w:t>
            </w:r>
            <w:r w:rsidR="0001293B">
              <w:rPr>
                <w:webHidden/>
              </w:rPr>
              <w:tab/>
            </w:r>
            <w:r w:rsidR="0001293B">
              <w:rPr>
                <w:webHidden/>
              </w:rPr>
              <w:fldChar w:fldCharType="begin"/>
            </w:r>
            <w:r w:rsidR="0001293B">
              <w:rPr>
                <w:webHidden/>
              </w:rPr>
              <w:instrText xml:space="preserve"> PAGEREF _Toc339614152 \h </w:instrText>
            </w:r>
            <w:r w:rsidR="0001293B">
              <w:rPr>
                <w:webHidden/>
              </w:rPr>
            </w:r>
            <w:r w:rsidR="0001293B">
              <w:rPr>
                <w:webHidden/>
              </w:rPr>
              <w:fldChar w:fldCharType="separate"/>
            </w:r>
            <w:r w:rsidR="00DA3618">
              <w:rPr>
                <w:webHidden/>
              </w:rPr>
              <w:t>30</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53" w:history="1">
            <w:r w:rsidR="0001293B" w:rsidRPr="00955595">
              <w:rPr>
                <w:rStyle w:val="Hypertextovodkaz"/>
              </w:rPr>
              <w:t>4.2 Použité podklady a zdroje informací</w:t>
            </w:r>
            <w:r w:rsidR="0001293B">
              <w:rPr>
                <w:webHidden/>
              </w:rPr>
              <w:tab/>
            </w:r>
            <w:r w:rsidR="0001293B">
              <w:rPr>
                <w:webHidden/>
              </w:rPr>
              <w:fldChar w:fldCharType="begin"/>
            </w:r>
            <w:r w:rsidR="0001293B">
              <w:rPr>
                <w:webHidden/>
              </w:rPr>
              <w:instrText xml:space="preserve"> PAGEREF _Toc339614153 \h </w:instrText>
            </w:r>
            <w:r w:rsidR="0001293B">
              <w:rPr>
                <w:webHidden/>
              </w:rPr>
            </w:r>
            <w:r w:rsidR="0001293B">
              <w:rPr>
                <w:webHidden/>
              </w:rPr>
              <w:fldChar w:fldCharType="separate"/>
            </w:r>
            <w:r w:rsidR="00DA3618">
              <w:rPr>
                <w:webHidden/>
              </w:rPr>
              <w:t>30</w:t>
            </w:r>
            <w:r w:rsidR="0001293B">
              <w:rPr>
                <w:webHidden/>
              </w:rPr>
              <w:fldChar w:fldCharType="end"/>
            </w:r>
          </w:hyperlink>
        </w:p>
        <w:p w:rsidR="0001293B" w:rsidRDefault="00E63A68">
          <w:pPr>
            <w:pStyle w:val="Obsah2"/>
            <w:rPr>
              <w:rFonts w:asciiTheme="minorHAnsi" w:eastAsiaTheme="minorEastAsia" w:hAnsiTheme="minorHAnsi" w:cstheme="minorBidi"/>
              <w:szCs w:val="22"/>
            </w:rPr>
          </w:pPr>
          <w:hyperlink w:anchor="_Toc339614154" w:history="1">
            <w:r w:rsidR="0001293B" w:rsidRPr="00955595">
              <w:rPr>
                <w:rStyle w:val="Hypertextovodkaz"/>
              </w:rPr>
              <w:t>4.3 Seznam používaných zkratek</w:t>
            </w:r>
            <w:r w:rsidR="0001293B">
              <w:rPr>
                <w:webHidden/>
              </w:rPr>
              <w:tab/>
            </w:r>
            <w:r w:rsidR="0001293B">
              <w:rPr>
                <w:webHidden/>
              </w:rPr>
              <w:fldChar w:fldCharType="begin"/>
            </w:r>
            <w:r w:rsidR="0001293B">
              <w:rPr>
                <w:webHidden/>
              </w:rPr>
              <w:instrText xml:space="preserve"> PAGEREF _Toc339614154 \h </w:instrText>
            </w:r>
            <w:r w:rsidR="0001293B">
              <w:rPr>
                <w:webHidden/>
              </w:rPr>
            </w:r>
            <w:r w:rsidR="0001293B">
              <w:rPr>
                <w:webHidden/>
              </w:rPr>
              <w:fldChar w:fldCharType="separate"/>
            </w:r>
            <w:r w:rsidR="00DA3618">
              <w:rPr>
                <w:webHidden/>
              </w:rPr>
              <w:t>32</w:t>
            </w:r>
            <w:r w:rsidR="0001293B">
              <w:rPr>
                <w:webHidden/>
              </w:rPr>
              <w:fldChar w:fldCharType="end"/>
            </w:r>
          </w:hyperlink>
        </w:p>
        <w:p w:rsidR="0001293B" w:rsidRDefault="00E63A68">
          <w:pPr>
            <w:pStyle w:val="Obsah1"/>
            <w:rPr>
              <w:rFonts w:asciiTheme="minorHAnsi" w:eastAsiaTheme="minorEastAsia" w:hAnsiTheme="minorHAnsi" w:cstheme="minorBidi"/>
              <w:sz w:val="22"/>
              <w:szCs w:val="22"/>
            </w:rPr>
          </w:pPr>
          <w:hyperlink w:anchor="_Toc339614155" w:history="1">
            <w:r w:rsidR="0001293B" w:rsidRPr="00955595">
              <w:rPr>
                <w:rStyle w:val="Hypertextovodkaz"/>
              </w:rPr>
              <w:t>5. Seznam příloh</w:t>
            </w:r>
            <w:r w:rsidR="0001293B">
              <w:rPr>
                <w:webHidden/>
              </w:rPr>
              <w:tab/>
            </w:r>
            <w:r w:rsidR="0001293B">
              <w:rPr>
                <w:webHidden/>
              </w:rPr>
              <w:fldChar w:fldCharType="begin"/>
            </w:r>
            <w:r w:rsidR="0001293B">
              <w:rPr>
                <w:webHidden/>
              </w:rPr>
              <w:instrText xml:space="preserve"> PAGEREF _Toc339614155 \h </w:instrText>
            </w:r>
            <w:r w:rsidR="0001293B">
              <w:rPr>
                <w:webHidden/>
              </w:rPr>
            </w:r>
            <w:r w:rsidR="0001293B">
              <w:rPr>
                <w:webHidden/>
              </w:rPr>
              <w:fldChar w:fldCharType="separate"/>
            </w:r>
            <w:r w:rsidR="00DA3618">
              <w:rPr>
                <w:webHidden/>
              </w:rPr>
              <w:t>33</w:t>
            </w:r>
            <w:r w:rsidR="0001293B">
              <w:rPr>
                <w:webHidden/>
              </w:rPr>
              <w:fldChar w:fldCharType="end"/>
            </w:r>
          </w:hyperlink>
        </w:p>
        <w:p w:rsidR="0001293B" w:rsidRDefault="00E63A68">
          <w:pPr>
            <w:pStyle w:val="Obsah1"/>
            <w:rPr>
              <w:rFonts w:asciiTheme="minorHAnsi" w:eastAsiaTheme="minorEastAsia" w:hAnsiTheme="minorHAnsi" w:cstheme="minorBidi"/>
              <w:sz w:val="22"/>
              <w:szCs w:val="22"/>
            </w:rPr>
          </w:pPr>
          <w:hyperlink w:anchor="_Toc339614156" w:history="1">
            <w:r w:rsidR="0001293B" w:rsidRPr="00955595">
              <w:rPr>
                <w:rStyle w:val="Hypertextovodkaz"/>
              </w:rPr>
              <w:t>6. Obsah</w:t>
            </w:r>
            <w:r w:rsidR="0001293B">
              <w:rPr>
                <w:webHidden/>
              </w:rPr>
              <w:tab/>
            </w:r>
            <w:r w:rsidR="0001293B">
              <w:rPr>
                <w:webHidden/>
              </w:rPr>
              <w:fldChar w:fldCharType="begin"/>
            </w:r>
            <w:r w:rsidR="0001293B">
              <w:rPr>
                <w:webHidden/>
              </w:rPr>
              <w:instrText xml:space="preserve"> PAGEREF _Toc339614156 \h </w:instrText>
            </w:r>
            <w:r w:rsidR="0001293B">
              <w:rPr>
                <w:webHidden/>
              </w:rPr>
            </w:r>
            <w:r w:rsidR="0001293B">
              <w:rPr>
                <w:webHidden/>
              </w:rPr>
              <w:fldChar w:fldCharType="separate"/>
            </w:r>
            <w:r w:rsidR="00DA3618">
              <w:rPr>
                <w:webHidden/>
              </w:rPr>
              <w:t>34</w:t>
            </w:r>
            <w:r w:rsidR="0001293B">
              <w:rPr>
                <w:webHidden/>
              </w:rPr>
              <w:fldChar w:fldCharType="end"/>
            </w:r>
          </w:hyperlink>
        </w:p>
        <w:p w:rsidR="00EC6DD4" w:rsidRDefault="00EC6DD4">
          <w:r>
            <w:rPr>
              <w:b/>
              <w:bCs/>
            </w:rPr>
            <w:fldChar w:fldCharType="end"/>
          </w:r>
        </w:p>
      </w:sdtContent>
    </w:sdt>
    <w:p w:rsidR="00CC4A0D" w:rsidRPr="00836824" w:rsidRDefault="00CC4A0D" w:rsidP="00CC4A0D">
      <w:pPr>
        <w:rPr>
          <w:sz w:val="24"/>
          <w:szCs w:val="24"/>
        </w:rPr>
      </w:pPr>
    </w:p>
    <w:sectPr w:rsidR="00CC4A0D" w:rsidRPr="00836824" w:rsidSect="00CC4A0D">
      <w:footerReference w:type="even" r:id="rId10"/>
      <w:footerReference w:type="default" r:id="rId11"/>
      <w:pgSz w:w="11906" w:h="16838" w:code="9"/>
      <w:pgMar w:top="1418" w:right="1418" w:bottom="1418" w:left="1418" w:header="709" w:footer="709"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A68" w:rsidRDefault="00E63A68">
      <w:r>
        <w:separator/>
      </w:r>
    </w:p>
  </w:endnote>
  <w:endnote w:type="continuationSeparator" w:id="0">
    <w:p w:rsidR="00E63A68" w:rsidRDefault="00E63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B40" w:rsidRDefault="00685B40" w:rsidP="00CC4A0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85B40" w:rsidRDefault="00685B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B40" w:rsidRDefault="00685B40" w:rsidP="00CC4A0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A3618">
      <w:rPr>
        <w:rStyle w:val="slostrnky"/>
        <w:noProof/>
      </w:rPr>
      <w:t>34</w:t>
    </w:r>
    <w:r>
      <w:rPr>
        <w:rStyle w:val="slostrnky"/>
      </w:rPr>
      <w:fldChar w:fldCharType="end"/>
    </w:r>
  </w:p>
  <w:p w:rsidR="00685B40" w:rsidRDefault="00685B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A68" w:rsidRDefault="00E63A68">
      <w:r>
        <w:separator/>
      </w:r>
    </w:p>
  </w:footnote>
  <w:footnote w:type="continuationSeparator" w:id="0">
    <w:p w:rsidR="00E63A68" w:rsidRDefault="00E63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21F1B"/>
    <w:multiLevelType w:val="multilevel"/>
    <w:tmpl w:val="D0CCA170"/>
    <w:lvl w:ilvl="0">
      <w:start w:val="29"/>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1479119E"/>
    <w:multiLevelType w:val="hybridMultilevel"/>
    <w:tmpl w:val="078A8A00"/>
    <w:lvl w:ilvl="0" w:tplc="0405000B">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2">
    <w:nsid w:val="194F26E2"/>
    <w:multiLevelType w:val="hybridMultilevel"/>
    <w:tmpl w:val="D0CCA170"/>
    <w:lvl w:ilvl="0" w:tplc="D450A82E">
      <w:start w:val="29"/>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360"/>
        </w:tabs>
        <w:ind w:left="360" w:hanging="360"/>
      </w:pPr>
      <w:rPr>
        <w:rFonts w:ascii="Courier New" w:hAnsi="Courier New" w:cs="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cs="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cs="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3">
    <w:nsid w:val="319C7044"/>
    <w:multiLevelType w:val="hybridMultilevel"/>
    <w:tmpl w:val="4CC8ECD0"/>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4">
    <w:nsid w:val="3C041797"/>
    <w:multiLevelType w:val="hybridMultilevel"/>
    <w:tmpl w:val="5B682422"/>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nsid w:val="3EBB490E"/>
    <w:multiLevelType w:val="hybridMultilevel"/>
    <w:tmpl w:val="E67225B8"/>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0320691"/>
    <w:multiLevelType w:val="multilevel"/>
    <w:tmpl w:val="BD4EC9B6"/>
    <w:lvl w:ilvl="0">
      <w:start w:val="1"/>
      <w:numFmt w:val="lowerLetter"/>
      <w:lvlText w:val="%1)"/>
      <w:lvlJc w:val="left"/>
      <w:pPr>
        <w:tabs>
          <w:tab w:val="num" w:pos="643"/>
        </w:tabs>
        <w:ind w:left="643" w:hanging="360"/>
      </w:pPr>
      <w:rPr>
        <w:rFonts w:hint="default"/>
      </w:rPr>
    </w:lvl>
    <w:lvl w:ilvl="1">
      <w:start w:val="1"/>
      <w:numFmt w:val="lowerLetter"/>
      <w:lvlText w:val="%2."/>
      <w:lvlJc w:val="left"/>
      <w:pPr>
        <w:tabs>
          <w:tab w:val="num" w:pos="1363"/>
        </w:tabs>
        <w:ind w:left="1363" w:hanging="360"/>
      </w:pPr>
    </w:lvl>
    <w:lvl w:ilvl="2">
      <w:start w:val="1"/>
      <w:numFmt w:val="lowerRoman"/>
      <w:lvlText w:val="%3."/>
      <w:lvlJc w:val="right"/>
      <w:pPr>
        <w:tabs>
          <w:tab w:val="num" w:pos="2083"/>
        </w:tabs>
        <w:ind w:left="2083" w:hanging="180"/>
      </w:pPr>
    </w:lvl>
    <w:lvl w:ilvl="3">
      <w:start w:val="1"/>
      <w:numFmt w:val="decimal"/>
      <w:lvlText w:val="%4."/>
      <w:lvlJc w:val="left"/>
      <w:pPr>
        <w:tabs>
          <w:tab w:val="num" w:pos="2803"/>
        </w:tabs>
        <w:ind w:left="2803" w:hanging="360"/>
      </w:pPr>
    </w:lvl>
    <w:lvl w:ilvl="4">
      <w:start w:val="1"/>
      <w:numFmt w:val="lowerLetter"/>
      <w:lvlText w:val="%5."/>
      <w:lvlJc w:val="left"/>
      <w:pPr>
        <w:tabs>
          <w:tab w:val="num" w:pos="3523"/>
        </w:tabs>
        <w:ind w:left="3523" w:hanging="360"/>
      </w:pPr>
    </w:lvl>
    <w:lvl w:ilvl="5">
      <w:start w:val="1"/>
      <w:numFmt w:val="lowerRoman"/>
      <w:lvlText w:val="%6."/>
      <w:lvlJc w:val="right"/>
      <w:pPr>
        <w:tabs>
          <w:tab w:val="num" w:pos="4243"/>
        </w:tabs>
        <w:ind w:left="4243" w:hanging="180"/>
      </w:pPr>
    </w:lvl>
    <w:lvl w:ilvl="6">
      <w:start w:val="1"/>
      <w:numFmt w:val="decimal"/>
      <w:lvlText w:val="%7."/>
      <w:lvlJc w:val="left"/>
      <w:pPr>
        <w:tabs>
          <w:tab w:val="num" w:pos="4963"/>
        </w:tabs>
        <w:ind w:left="4963" w:hanging="360"/>
      </w:pPr>
    </w:lvl>
    <w:lvl w:ilvl="7">
      <w:start w:val="1"/>
      <w:numFmt w:val="lowerLetter"/>
      <w:lvlText w:val="%8."/>
      <w:lvlJc w:val="left"/>
      <w:pPr>
        <w:tabs>
          <w:tab w:val="num" w:pos="5683"/>
        </w:tabs>
        <w:ind w:left="5683" w:hanging="360"/>
      </w:pPr>
    </w:lvl>
    <w:lvl w:ilvl="8">
      <w:start w:val="1"/>
      <w:numFmt w:val="lowerRoman"/>
      <w:lvlText w:val="%9."/>
      <w:lvlJc w:val="right"/>
      <w:pPr>
        <w:tabs>
          <w:tab w:val="num" w:pos="6403"/>
        </w:tabs>
        <w:ind w:left="6403" w:hanging="180"/>
      </w:pPr>
    </w:lvl>
  </w:abstractNum>
  <w:abstractNum w:abstractNumId="7">
    <w:nsid w:val="406D663A"/>
    <w:multiLevelType w:val="hybridMultilevel"/>
    <w:tmpl w:val="FD4AB02C"/>
    <w:lvl w:ilvl="0" w:tplc="1908AECC">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14D7306"/>
    <w:multiLevelType w:val="hybridMultilevel"/>
    <w:tmpl w:val="14EE4126"/>
    <w:lvl w:ilvl="0" w:tplc="D450A82E">
      <w:start w:val="29"/>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nsid w:val="42E87779"/>
    <w:multiLevelType w:val="hybridMultilevel"/>
    <w:tmpl w:val="3FAC25DC"/>
    <w:lvl w:ilvl="0" w:tplc="D450A82E">
      <w:start w:val="29"/>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0">
    <w:nsid w:val="457E32A6"/>
    <w:multiLevelType w:val="multilevel"/>
    <w:tmpl w:val="3FAC25DC"/>
    <w:lvl w:ilvl="0">
      <w:start w:val="29"/>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nsid w:val="4A09765F"/>
    <w:multiLevelType w:val="hybridMultilevel"/>
    <w:tmpl w:val="C5DC213A"/>
    <w:lvl w:ilvl="0" w:tplc="B44AF4C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FDD16F5"/>
    <w:multiLevelType w:val="multilevel"/>
    <w:tmpl w:val="23528C00"/>
    <w:lvl w:ilvl="0">
      <w:start w:val="1"/>
      <w:numFmt w:val="decimal"/>
      <w:isLgl/>
      <w:lvlText w:val="(%1)"/>
      <w:lvlJc w:val="left"/>
      <w:pPr>
        <w:tabs>
          <w:tab w:val="num" w:pos="785"/>
        </w:tabs>
        <w:ind w:firstLine="425"/>
      </w:pPr>
    </w:lvl>
    <w:lvl w:ilvl="1">
      <w:start w:val="1"/>
      <w:numFmt w:val="lowerLetter"/>
      <w:lvlText w:val="%2)"/>
      <w:lvlJc w:val="left"/>
      <w:pPr>
        <w:tabs>
          <w:tab w:val="num" w:pos="425"/>
        </w:tabs>
        <w:ind w:left="425" w:hanging="425"/>
      </w:pPr>
    </w:lvl>
    <w:lvl w:ilvl="2">
      <w:start w:val="1"/>
      <w:numFmt w:val="bullet"/>
      <w:lvlText w:val=""/>
      <w:lvlJc w:val="left"/>
      <w:pPr>
        <w:tabs>
          <w:tab w:val="num" w:pos="785"/>
        </w:tabs>
        <w:ind w:left="785"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nsid w:val="626927F3"/>
    <w:multiLevelType w:val="hybridMultilevel"/>
    <w:tmpl w:val="BF34CA5E"/>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4">
    <w:nsid w:val="6A0A5954"/>
    <w:multiLevelType w:val="hybridMultilevel"/>
    <w:tmpl w:val="79F058FA"/>
    <w:lvl w:ilvl="0" w:tplc="9BCEC080">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6AAF1A1F"/>
    <w:multiLevelType w:val="multilevel"/>
    <w:tmpl w:val="23528C00"/>
    <w:lvl w:ilvl="0">
      <w:start w:val="1"/>
      <w:numFmt w:val="decimal"/>
      <w:pStyle w:val="Textbodu"/>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nsid w:val="6D290948"/>
    <w:multiLevelType w:val="multilevel"/>
    <w:tmpl w:val="4CC8ECD0"/>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761963C1"/>
    <w:multiLevelType w:val="multilevel"/>
    <w:tmpl w:val="79F058FA"/>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nsid w:val="79C26035"/>
    <w:multiLevelType w:val="hybridMultilevel"/>
    <w:tmpl w:val="246CB7F4"/>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5"/>
  </w:num>
  <w:num w:numId="3">
    <w:abstractNumId w:val="12"/>
  </w:num>
  <w:num w:numId="4">
    <w:abstractNumId w:val="11"/>
  </w:num>
  <w:num w:numId="5">
    <w:abstractNumId w:val="7"/>
  </w:num>
  <w:num w:numId="6">
    <w:abstractNumId w:val="14"/>
  </w:num>
  <w:num w:numId="7">
    <w:abstractNumId w:val="17"/>
  </w:num>
  <w:num w:numId="8">
    <w:abstractNumId w:val="8"/>
  </w:num>
  <w:num w:numId="9">
    <w:abstractNumId w:val="2"/>
  </w:num>
  <w:num w:numId="10">
    <w:abstractNumId w:val="0"/>
  </w:num>
  <w:num w:numId="11">
    <w:abstractNumId w:val="1"/>
  </w:num>
  <w:num w:numId="12">
    <w:abstractNumId w:val="18"/>
  </w:num>
  <w:num w:numId="13">
    <w:abstractNumId w:val="3"/>
  </w:num>
  <w:num w:numId="14">
    <w:abstractNumId w:val="16"/>
  </w:num>
  <w:num w:numId="15">
    <w:abstractNumId w:val="9"/>
  </w:num>
  <w:num w:numId="16">
    <w:abstractNumId w:val="10"/>
  </w:num>
  <w:num w:numId="17">
    <w:abstractNumId w:val="5"/>
  </w:num>
  <w:num w:numId="18">
    <w:abstractNumId w:val="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A0D"/>
    <w:rsid w:val="000005E3"/>
    <w:rsid w:val="000008D5"/>
    <w:rsid w:val="00003897"/>
    <w:rsid w:val="0001293B"/>
    <w:rsid w:val="00034D98"/>
    <w:rsid w:val="00035146"/>
    <w:rsid w:val="00037DBC"/>
    <w:rsid w:val="000444CF"/>
    <w:rsid w:val="000608AB"/>
    <w:rsid w:val="0006793A"/>
    <w:rsid w:val="000710EE"/>
    <w:rsid w:val="000760FB"/>
    <w:rsid w:val="00077A01"/>
    <w:rsid w:val="00091286"/>
    <w:rsid w:val="00092C1F"/>
    <w:rsid w:val="000A23DF"/>
    <w:rsid w:val="000A6AE8"/>
    <w:rsid w:val="000A7DA9"/>
    <w:rsid w:val="000B3042"/>
    <w:rsid w:val="000E0688"/>
    <w:rsid w:val="000E1877"/>
    <w:rsid w:val="000F7BB6"/>
    <w:rsid w:val="00167484"/>
    <w:rsid w:val="00170077"/>
    <w:rsid w:val="001A5826"/>
    <w:rsid w:val="001D0F4B"/>
    <w:rsid w:val="00201C2F"/>
    <w:rsid w:val="00210236"/>
    <w:rsid w:val="00213D16"/>
    <w:rsid w:val="00226C8A"/>
    <w:rsid w:val="00236221"/>
    <w:rsid w:val="00237A2F"/>
    <w:rsid w:val="0024477B"/>
    <w:rsid w:val="00266DB0"/>
    <w:rsid w:val="0029261C"/>
    <w:rsid w:val="002A2484"/>
    <w:rsid w:val="002C073F"/>
    <w:rsid w:val="002C2775"/>
    <w:rsid w:val="002C5CF4"/>
    <w:rsid w:val="00353E9D"/>
    <w:rsid w:val="00355572"/>
    <w:rsid w:val="003A4B01"/>
    <w:rsid w:val="00400BF0"/>
    <w:rsid w:val="004021B5"/>
    <w:rsid w:val="00412F0E"/>
    <w:rsid w:val="0046012C"/>
    <w:rsid w:val="004631DF"/>
    <w:rsid w:val="00463936"/>
    <w:rsid w:val="004F643B"/>
    <w:rsid w:val="00513084"/>
    <w:rsid w:val="00522590"/>
    <w:rsid w:val="005330C8"/>
    <w:rsid w:val="005527AC"/>
    <w:rsid w:val="0055613B"/>
    <w:rsid w:val="0055650A"/>
    <w:rsid w:val="00560DBD"/>
    <w:rsid w:val="005C54F9"/>
    <w:rsid w:val="005D2486"/>
    <w:rsid w:val="005D2811"/>
    <w:rsid w:val="00602940"/>
    <w:rsid w:val="00606488"/>
    <w:rsid w:val="00611A6B"/>
    <w:rsid w:val="0062614A"/>
    <w:rsid w:val="00631362"/>
    <w:rsid w:val="00643E00"/>
    <w:rsid w:val="00651973"/>
    <w:rsid w:val="00651D04"/>
    <w:rsid w:val="00672152"/>
    <w:rsid w:val="00685B40"/>
    <w:rsid w:val="00697618"/>
    <w:rsid w:val="006A1671"/>
    <w:rsid w:val="006B271E"/>
    <w:rsid w:val="006C6C04"/>
    <w:rsid w:val="006E0796"/>
    <w:rsid w:val="006F4517"/>
    <w:rsid w:val="0077345F"/>
    <w:rsid w:val="007C7281"/>
    <w:rsid w:val="007D7B93"/>
    <w:rsid w:val="008041D7"/>
    <w:rsid w:val="008043E6"/>
    <w:rsid w:val="00804FF5"/>
    <w:rsid w:val="008110A5"/>
    <w:rsid w:val="00835ADD"/>
    <w:rsid w:val="00836824"/>
    <w:rsid w:val="00855CED"/>
    <w:rsid w:val="00876207"/>
    <w:rsid w:val="00884113"/>
    <w:rsid w:val="00887982"/>
    <w:rsid w:val="008B077B"/>
    <w:rsid w:val="008D1DDC"/>
    <w:rsid w:val="008D7137"/>
    <w:rsid w:val="008D7F35"/>
    <w:rsid w:val="008F4B09"/>
    <w:rsid w:val="0091058B"/>
    <w:rsid w:val="00924A2F"/>
    <w:rsid w:val="00943841"/>
    <w:rsid w:val="009439E4"/>
    <w:rsid w:val="00953ECE"/>
    <w:rsid w:val="00962B67"/>
    <w:rsid w:val="00974B5F"/>
    <w:rsid w:val="00977880"/>
    <w:rsid w:val="00980C16"/>
    <w:rsid w:val="009811AF"/>
    <w:rsid w:val="009A0E86"/>
    <w:rsid w:val="009B692F"/>
    <w:rsid w:val="009F768E"/>
    <w:rsid w:val="00A035BA"/>
    <w:rsid w:val="00A07EF9"/>
    <w:rsid w:val="00A15A46"/>
    <w:rsid w:val="00A51149"/>
    <w:rsid w:val="00A62C6D"/>
    <w:rsid w:val="00A65777"/>
    <w:rsid w:val="00A672E7"/>
    <w:rsid w:val="00A701C7"/>
    <w:rsid w:val="00A84A6B"/>
    <w:rsid w:val="00A94411"/>
    <w:rsid w:val="00AA24C2"/>
    <w:rsid w:val="00AB748C"/>
    <w:rsid w:val="00AC2B6C"/>
    <w:rsid w:val="00AC54AA"/>
    <w:rsid w:val="00B02E8B"/>
    <w:rsid w:val="00B15916"/>
    <w:rsid w:val="00B22BDA"/>
    <w:rsid w:val="00B64500"/>
    <w:rsid w:val="00B77255"/>
    <w:rsid w:val="00B95AC7"/>
    <w:rsid w:val="00BC144F"/>
    <w:rsid w:val="00BD1AA0"/>
    <w:rsid w:val="00BD598B"/>
    <w:rsid w:val="00BE5ECA"/>
    <w:rsid w:val="00BE7628"/>
    <w:rsid w:val="00BF5639"/>
    <w:rsid w:val="00BF676C"/>
    <w:rsid w:val="00BF6A26"/>
    <w:rsid w:val="00C168F4"/>
    <w:rsid w:val="00C179EE"/>
    <w:rsid w:val="00C67B34"/>
    <w:rsid w:val="00C9358C"/>
    <w:rsid w:val="00C94195"/>
    <w:rsid w:val="00CC4A0D"/>
    <w:rsid w:val="00CC705E"/>
    <w:rsid w:val="00D70BFF"/>
    <w:rsid w:val="00D73CDD"/>
    <w:rsid w:val="00D94277"/>
    <w:rsid w:val="00D97771"/>
    <w:rsid w:val="00DA3618"/>
    <w:rsid w:val="00DD32F8"/>
    <w:rsid w:val="00DD3AF0"/>
    <w:rsid w:val="00DD5E6D"/>
    <w:rsid w:val="00DE16B4"/>
    <w:rsid w:val="00E0084E"/>
    <w:rsid w:val="00E4075B"/>
    <w:rsid w:val="00E4556F"/>
    <w:rsid w:val="00E523A1"/>
    <w:rsid w:val="00E63A68"/>
    <w:rsid w:val="00E716F8"/>
    <w:rsid w:val="00E82412"/>
    <w:rsid w:val="00E866D7"/>
    <w:rsid w:val="00E96586"/>
    <w:rsid w:val="00EC6DD4"/>
    <w:rsid w:val="00EE48D6"/>
    <w:rsid w:val="00EE7BC5"/>
    <w:rsid w:val="00F27970"/>
    <w:rsid w:val="00F32995"/>
    <w:rsid w:val="00F441AA"/>
    <w:rsid w:val="00F550D1"/>
    <w:rsid w:val="00F57872"/>
    <w:rsid w:val="00F71E18"/>
    <w:rsid w:val="00FA1AE0"/>
    <w:rsid w:val="00FC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C4A0D"/>
    <w:pPr>
      <w:autoSpaceDE w:val="0"/>
      <w:autoSpaceDN w:val="0"/>
    </w:pPr>
  </w:style>
  <w:style w:type="paragraph" w:styleId="Nadpis1">
    <w:name w:val="heading 1"/>
    <w:basedOn w:val="Nadpis11"/>
    <w:next w:val="Normln"/>
    <w:qFormat/>
    <w:rsid w:val="00EC6DD4"/>
    <w:pPr>
      <w:outlineLvl w:val="0"/>
    </w:pPr>
  </w:style>
  <w:style w:type="paragraph" w:styleId="Nadpis2">
    <w:name w:val="heading 2"/>
    <w:basedOn w:val="Nadpis10"/>
    <w:next w:val="Normln"/>
    <w:qFormat/>
    <w:rsid w:val="00EC6DD4"/>
    <w:pPr>
      <w:outlineLvl w:val="1"/>
    </w:pPr>
  </w:style>
  <w:style w:type="paragraph" w:styleId="Nadpis3">
    <w:name w:val="heading 3"/>
    <w:basedOn w:val="Nadpis12"/>
    <w:next w:val="Normln"/>
    <w:qFormat/>
    <w:rsid w:val="00EC6DD4"/>
    <w:pPr>
      <w:outlineLvl w:val="2"/>
    </w:pPr>
  </w:style>
  <w:style w:type="paragraph" w:styleId="Nadpis4">
    <w:name w:val="heading 4"/>
    <w:basedOn w:val="Normln"/>
    <w:next w:val="Normln"/>
    <w:qFormat/>
    <w:rsid w:val="00CC4A0D"/>
    <w:pPr>
      <w:keepNext/>
      <w:jc w:val="center"/>
      <w:outlineLvl w:val="3"/>
    </w:pPr>
    <w:rPr>
      <w:b/>
      <w:bCs/>
      <w:sz w:val="32"/>
      <w:szCs w:val="32"/>
    </w:rPr>
  </w:style>
  <w:style w:type="paragraph" w:styleId="Nadpis5">
    <w:name w:val="heading 5"/>
    <w:basedOn w:val="Normln"/>
    <w:next w:val="Normln"/>
    <w:qFormat/>
    <w:rsid w:val="00CC4A0D"/>
    <w:pPr>
      <w:keepNext/>
      <w:outlineLvl w:val="4"/>
    </w:pPr>
    <w:rPr>
      <w:sz w:val="24"/>
      <w:szCs w:val="24"/>
    </w:rPr>
  </w:style>
  <w:style w:type="paragraph" w:styleId="Nadpis6">
    <w:name w:val="heading 6"/>
    <w:basedOn w:val="Normln"/>
    <w:next w:val="Normln"/>
    <w:qFormat/>
    <w:rsid w:val="00CC4A0D"/>
    <w:pPr>
      <w:keepNext/>
      <w:outlineLvl w:val="5"/>
    </w:pPr>
    <w:rPr>
      <w:i/>
      <w:iCs/>
      <w:color w:val="FF0000"/>
      <w:sz w:val="28"/>
      <w:szCs w:val="28"/>
    </w:rPr>
  </w:style>
  <w:style w:type="paragraph" w:styleId="Nadpis7">
    <w:name w:val="heading 7"/>
    <w:basedOn w:val="Normln"/>
    <w:next w:val="Normln"/>
    <w:link w:val="Nadpis7Char"/>
    <w:qFormat/>
    <w:rsid w:val="00CC4A0D"/>
    <w:pPr>
      <w:keepNext/>
      <w:jc w:val="center"/>
      <w:outlineLvl w:val="6"/>
    </w:pPr>
    <w:rPr>
      <w:sz w:val="24"/>
      <w:szCs w:val="24"/>
    </w:rPr>
  </w:style>
  <w:style w:type="paragraph" w:styleId="Nadpis8">
    <w:name w:val="heading 8"/>
    <w:basedOn w:val="Normln"/>
    <w:next w:val="Normln"/>
    <w:qFormat/>
    <w:rsid w:val="00CC4A0D"/>
    <w:pPr>
      <w:widowControl w:val="0"/>
      <w:spacing w:before="240" w:after="60"/>
      <w:outlineLvl w:val="7"/>
    </w:pPr>
    <w:rPr>
      <w:rFonts w:ascii="Arial" w:hAnsi="Arial" w:cs="Arial"/>
      <w:i/>
      <w:iCs/>
    </w:rPr>
  </w:style>
  <w:style w:type="paragraph" w:styleId="Nadpis9">
    <w:name w:val="heading 9"/>
    <w:basedOn w:val="Normln"/>
    <w:next w:val="Normln"/>
    <w:qFormat/>
    <w:rsid w:val="00CC4A0D"/>
    <w:pPr>
      <w:keepNext/>
      <w:spacing w:line="360" w:lineRule="auto"/>
      <w:ind w:firstLine="708"/>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C4A0D"/>
    <w:rPr>
      <w:sz w:val="24"/>
      <w:szCs w:val="24"/>
      <w:lang w:val="cs-CZ" w:eastAsia="cs-CZ" w:bidi="ar-SA"/>
    </w:rPr>
  </w:style>
  <w:style w:type="paragraph" w:styleId="Adresanaoblku">
    <w:name w:val="envelope address"/>
    <w:basedOn w:val="Normln"/>
    <w:rsid w:val="00CC4A0D"/>
    <w:pPr>
      <w:framePr w:w="7920" w:h="1980" w:hRule="exact" w:hSpace="141" w:wrap="auto" w:hAnchor="page" w:xAlign="center" w:yAlign="bottom"/>
      <w:ind w:left="2880"/>
    </w:pPr>
    <w:rPr>
      <w:b/>
      <w:bCs/>
      <w:sz w:val="24"/>
      <w:szCs w:val="24"/>
    </w:rPr>
  </w:style>
  <w:style w:type="paragraph" w:styleId="Nzev">
    <w:name w:val="Title"/>
    <w:basedOn w:val="Normln"/>
    <w:qFormat/>
    <w:rsid w:val="00CC4A0D"/>
    <w:pPr>
      <w:jc w:val="center"/>
    </w:pPr>
    <w:rPr>
      <w:sz w:val="24"/>
      <w:szCs w:val="24"/>
    </w:rPr>
  </w:style>
  <w:style w:type="paragraph" w:styleId="Zkladntextodsazen">
    <w:name w:val="Body Text Indent"/>
    <w:basedOn w:val="Normln"/>
    <w:rsid w:val="00CC4A0D"/>
    <w:rPr>
      <w:rFonts w:ascii="Arial" w:hAnsi="Arial" w:cs="Arial"/>
      <w:color w:val="0000FF"/>
      <w:sz w:val="16"/>
      <w:szCs w:val="16"/>
    </w:rPr>
  </w:style>
  <w:style w:type="paragraph" w:styleId="Zkladntext">
    <w:name w:val="Body Text"/>
    <w:basedOn w:val="Normln"/>
    <w:link w:val="ZkladntextChar"/>
    <w:rsid w:val="00CC4A0D"/>
    <w:pPr>
      <w:jc w:val="both"/>
    </w:pPr>
    <w:rPr>
      <w:sz w:val="24"/>
      <w:szCs w:val="24"/>
    </w:rPr>
  </w:style>
  <w:style w:type="character" w:customStyle="1" w:styleId="ZkladntextChar">
    <w:name w:val="Základní text Char"/>
    <w:basedOn w:val="Standardnpsmoodstavce"/>
    <w:link w:val="Zkladntext"/>
    <w:rsid w:val="00CC4A0D"/>
    <w:rPr>
      <w:sz w:val="24"/>
      <w:szCs w:val="24"/>
      <w:lang w:val="cs-CZ" w:eastAsia="cs-CZ" w:bidi="ar-SA"/>
    </w:rPr>
  </w:style>
  <w:style w:type="paragraph" w:styleId="Zkladntextodsazen2">
    <w:name w:val="Body Text Indent 2"/>
    <w:basedOn w:val="Normln"/>
    <w:rsid w:val="00CC4A0D"/>
    <w:pPr>
      <w:ind w:firstLine="360"/>
      <w:jc w:val="both"/>
    </w:pPr>
    <w:rPr>
      <w:sz w:val="24"/>
      <w:szCs w:val="24"/>
    </w:rPr>
  </w:style>
  <w:style w:type="paragraph" w:styleId="Zkladntext3">
    <w:name w:val="Body Text 3"/>
    <w:basedOn w:val="Normln"/>
    <w:rsid w:val="00CC4A0D"/>
    <w:rPr>
      <w:i/>
      <w:iCs/>
      <w:color w:val="FF0000"/>
    </w:rPr>
  </w:style>
  <w:style w:type="paragraph" w:styleId="Podtitul">
    <w:name w:val="Subtitle"/>
    <w:basedOn w:val="Normln"/>
    <w:qFormat/>
    <w:rsid w:val="00CC4A0D"/>
    <w:pPr>
      <w:widowControl w:val="0"/>
      <w:spacing w:after="60"/>
      <w:jc w:val="center"/>
    </w:pPr>
    <w:rPr>
      <w:rFonts w:ascii="Arial" w:hAnsi="Arial" w:cs="Arial"/>
      <w:i/>
      <w:iCs/>
      <w:sz w:val="24"/>
      <w:szCs w:val="24"/>
    </w:rPr>
  </w:style>
  <w:style w:type="paragraph" w:styleId="Zpat">
    <w:name w:val="footer"/>
    <w:basedOn w:val="Normln"/>
    <w:rsid w:val="00CC4A0D"/>
    <w:pPr>
      <w:tabs>
        <w:tab w:val="center" w:pos="4536"/>
        <w:tab w:val="right" w:pos="9072"/>
      </w:tabs>
    </w:pPr>
  </w:style>
  <w:style w:type="character" w:styleId="slostrnky">
    <w:name w:val="page number"/>
    <w:basedOn w:val="Standardnpsmoodstavce"/>
    <w:rsid w:val="00CC4A0D"/>
  </w:style>
  <w:style w:type="paragraph" w:styleId="Zkladntextodsazen3">
    <w:name w:val="Body Text Indent 3"/>
    <w:basedOn w:val="Normln"/>
    <w:rsid w:val="00CC4A0D"/>
    <w:pPr>
      <w:ind w:firstLine="708"/>
      <w:jc w:val="both"/>
    </w:pPr>
    <w:rPr>
      <w:sz w:val="24"/>
    </w:rPr>
  </w:style>
  <w:style w:type="paragraph" w:styleId="Seznamsodrkami2">
    <w:name w:val="List Bullet 2"/>
    <w:basedOn w:val="Normln"/>
    <w:autoRedefine/>
    <w:rsid w:val="00CC4A0D"/>
    <w:rPr>
      <w:b/>
      <w:bCs/>
      <w:sz w:val="16"/>
      <w:szCs w:val="16"/>
    </w:rPr>
  </w:style>
  <w:style w:type="paragraph" w:styleId="Seznamsodrkami">
    <w:name w:val="List Bullet"/>
    <w:basedOn w:val="Normln"/>
    <w:autoRedefine/>
    <w:rsid w:val="00CC4A0D"/>
    <w:pPr>
      <w:widowControl w:val="0"/>
      <w:ind w:left="283" w:hanging="283"/>
    </w:pPr>
  </w:style>
  <w:style w:type="paragraph" w:styleId="Pokraovnseznamu">
    <w:name w:val="List Continue"/>
    <w:basedOn w:val="Normln"/>
    <w:rsid w:val="00CC4A0D"/>
    <w:pPr>
      <w:widowControl w:val="0"/>
      <w:spacing w:after="120"/>
      <w:ind w:left="283"/>
    </w:pPr>
  </w:style>
  <w:style w:type="paragraph" w:styleId="Seznam">
    <w:name w:val="List"/>
    <w:basedOn w:val="Normln"/>
    <w:rsid w:val="00CC4A0D"/>
    <w:pPr>
      <w:widowControl w:val="0"/>
    </w:pPr>
  </w:style>
  <w:style w:type="paragraph" w:styleId="Seznam2">
    <w:name w:val="List 2"/>
    <w:basedOn w:val="Normln"/>
    <w:rsid w:val="00CC4A0D"/>
    <w:pPr>
      <w:widowControl w:val="0"/>
      <w:ind w:left="566" w:hanging="283"/>
    </w:pPr>
  </w:style>
  <w:style w:type="paragraph" w:styleId="Pokraovnseznamu2">
    <w:name w:val="List Continue 2"/>
    <w:basedOn w:val="Normln"/>
    <w:rsid w:val="00CC4A0D"/>
    <w:pPr>
      <w:widowControl w:val="0"/>
      <w:spacing w:after="120"/>
      <w:ind w:left="566"/>
    </w:pPr>
  </w:style>
  <w:style w:type="paragraph" w:styleId="Zkladntext2">
    <w:name w:val="Body Text 2"/>
    <w:basedOn w:val="Normln"/>
    <w:rsid w:val="00CC4A0D"/>
    <w:pPr>
      <w:jc w:val="both"/>
    </w:pPr>
    <w:rPr>
      <w:b/>
      <w:bCs/>
      <w:i/>
      <w:iCs/>
      <w:sz w:val="24"/>
      <w:szCs w:val="24"/>
    </w:rPr>
  </w:style>
  <w:style w:type="paragraph" w:styleId="Zhlav">
    <w:name w:val="header"/>
    <w:basedOn w:val="Normln"/>
    <w:rsid w:val="00CC4A0D"/>
    <w:pPr>
      <w:tabs>
        <w:tab w:val="center" w:pos="4536"/>
        <w:tab w:val="right" w:pos="9072"/>
      </w:tabs>
    </w:pPr>
  </w:style>
  <w:style w:type="paragraph" w:customStyle="1" w:styleId="Textbodu">
    <w:name w:val="Text bodu"/>
    <w:basedOn w:val="Normln"/>
    <w:rsid w:val="00CC4A0D"/>
    <w:pPr>
      <w:numPr>
        <w:ilvl w:val="2"/>
        <w:numId w:val="2"/>
      </w:numPr>
      <w:autoSpaceDE/>
      <w:autoSpaceDN/>
      <w:jc w:val="both"/>
      <w:outlineLvl w:val="8"/>
    </w:pPr>
    <w:rPr>
      <w:sz w:val="24"/>
    </w:rPr>
  </w:style>
  <w:style w:type="paragraph" w:customStyle="1" w:styleId="Textpsmene">
    <w:name w:val="Text písmene"/>
    <w:basedOn w:val="Normln"/>
    <w:rsid w:val="00CC4A0D"/>
    <w:pPr>
      <w:numPr>
        <w:ilvl w:val="1"/>
        <w:numId w:val="2"/>
      </w:numPr>
      <w:autoSpaceDE/>
      <w:autoSpaceDN/>
      <w:jc w:val="both"/>
      <w:outlineLvl w:val="7"/>
    </w:pPr>
    <w:rPr>
      <w:sz w:val="24"/>
    </w:rPr>
  </w:style>
  <w:style w:type="paragraph" w:customStyle="1" w:styleId="Textodstavce">
    <w:name w:val="Text odstavce"/>
    <w:basedOn w:val="Normln"/>
    <w:rsid w:val="00CC4A0D"/>
    <w:pPr>
      <w:tabs>
        <w:tab w:val="num" w:pos="785"/>
        <w:tab w:val="left" w:pos="851"/>
      </w:tabs>
      <w:autoSpaceDE/>
      <w:autoSpaceDN/>
      <w:spacing w:before="120" w:after="120"/>
      <w:ind w:firstLine="425"/>
      <w:jc w:val="both"/>
      <w:outlineLvl w:val="6"/>
    </w:pPr>
    <w:rPr>
      <w:sz w:val="24"/>
    </w:rPr>
  </w:style>
  <w:style w:type="character" w:styleId="Hypertextovodkaz">
    <w:name w:val="Hyperlink"/>
    <w:basedOn w:val="Standardnpsmoodstavce"/>
    <w:uiPriority w:val="99"/>
    <w:rsid w:val="00CC4A0D"/>
    <w:rPr>
      <w:color w:val="0000FF"/>
      <w:u w:val="single"/>
    </w:rPr>
  </w:style>
  <w:style w:type="paragraph" w:customStyle="1" w:styleId="Seznamsodrkami1">
    <w:name w:val="Seznam s odrážkami1"/>
    <w:basedOn w:val="Normln"/>
    <w:rsid w:val="00CC4A0D"/>
    <w:pPr>
      <w:widowControl w:val="0"/>
      <w:suppressAutoHyphens/>
      <w:autoSpaceDN/>
    </w:pPr>
    <w:rPr>
      <w:b/>
      <w:bCs/>
      <w:sz w:val="24"/>
      <w:szCs w:val="24"/>
    </w:rPr>
  </w:style>
  <w:style w:type="paragraph" w:styleId="Obsah1">
    <w:name w:val="toc 1"/>
    <w:basedOn w:val="Normln"/>
    <w:next w:val="Normln"/>
    <w:autoRedefine/>
    <w:uiPriority w:val="39"/>
    <w:rsid w:val="00CC705E"/>
    <w:pPr>
      <w:tabs>
        <w:tab w:val="right" w:leader="dot" w:pos="9060"/>
      </w:tabs>
    </w:pPr>
    <w:rPr>
      <w:noProof/>
      <w:sz w:val="24"/>
    </w:rPr>
  </w:style>
  <w:style w:type="paragraph" w:styleId="Obsah3">
    <w:name w:val="toc 3"/>
    <w:basedOn w:val="Normln"/>
    <w:next w:val="Normln"/>
    <w:autoRedefine/>
    <w:uiPriority w:val="39"/>
    <w:rsid w:val="00CC705E"/>
    <w:pPr>
      <w:tabs>
        <w:tab w:val="right" w:leader="dot" w:pos="9060"/>
      </w:tabs>
      <w:ind w:left="400"/>
    </w:pPr>
    <w:rPr>
      <w:noProof/>
      <w:sz w:val="22"/>
    </w:rPr>
  </w:style>
  <w:style w:type="paragraph" w:styleId="Obsah2">
    <w:name w:val="toc 2"/>
    <w:basedOn w:val="Normln"/>
    <w:next w:val="Normln"/>
    <w:autoRedefine/>
    <w:uiPriority w:val="39"/>
    <w:rsid w:val="00CC705E"/>
    <w:pPr>
      <w:tabs>
        <w:tab w:val="right" w:leader="dot" w:pos="9060"/>
      </w:tabs>
      <w:ind w:left="200"/>
    </w:pPr>
    <w:rPr>
      <w:noProof/>
      <w:sz w:val="22"/>
      <w:szCs w:val="24"/>
    </w:rPr>
  </w:style>
  <w:style w:type="paragraph" w:customStyle="1" w:styleId="Nadpis10">
    <w:name w:val="Nadpis 10"/>
    <w:basedOn w:val="Seznam2"/>
    <w:rsid w:val="00CC4A0D"/>
    <w:pPr>
      <w:ind w:left="0" w:firstLine="0"/>
      <w:jc w:val="both"/>
    </w:pPr>
    <w:rPr>
      <w:b/>
      <w:bCs/>
      <w:sz w:val="24"/>
    </w:rPr>
  </w:style>
  <w:style w:type="paragraph" w:customStyle="1" w:styleId="Nadpis11">
    <w:name w:val="Nadpis 11"/>
    <w:next w:val="Normln"/>
    <w:rsid w:val="00CC4A0D"/>
    <w:rPr>
      <w:b/>
      <w:sz w:val="32"/>
    </w:rPr>
  </w:style>
  <w:style w:type="paragraph" w:customStyle="1" w:styleId="Nadpis12">
    <w:name w:val="Nadpis 12"/>
    <w:basedOn w:val="Normln"/>
    <w:rsid w:val="00CC4A0D"/>
    <w:rPr>
      <w:b/>
      <w:sz w:val="24"/>
    </w:rPr>
  </w:style>
  <w:style w:type="character" w:styleId="Zvraznn">
    <w:name w:val="Emphasis"/>
    <w:basedOn w:val="Standardnpsmoodstavce"/>
    <w:qFormat/>
    <w:rsid w:val="00CC4A0D"/>
    <w:rPr>
      <w:i/>
      <w:iCs/>
    </w:rPr>
  </w:style>
  <w:style w:type="paragraph" w:styleId="Textbubliny">
    <w:name w:val="Balloon Text"/>
    <w:basedOn w:val="Normln"/>
    <w:semiHidden/>
    <w:rsid w:val="00355572"/>
    <w:rPr>
      <w:rFonts w:ascii="Tahoma" w:hAnsi="Tahoma" w:cs="Tahoma"/>
      <w:sz w:val="16"/>
      <w:szCs w:val="16"/>
    </w:rPr>
  </w:style>
  <w:style w:type="paragraph" w:styleId="Nadpisobsahu">
    <w:name w:val="TOC Heading"/>
    <w:basedOn w:val="Nadpis1"/>
    <w:next w:val="Normln"/>
    <w:uiPriority w:val="39"/>
    <w:unhideWhenUsed/>
    <w:qFormat/>
    <w:rsid w:val="00EC6DD4"/>
    <w:pPr>
      <w:keepNext/>
      <w:keepLines/>
      <w:spacing w:before="480" w:line="276" w:lineRule="auto"/>
      <w:outlineLvl w:val="9"/>
    </w:pPr>
    <w:rPr>
      <w:rFonts w:asciiTheme="majorHAnsi" w:eastAsiaTheme="majorEastAsia" w:hAnsiTheme="majorHAnsi" w:cstheme="majorBidi"/>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CC4A0D"/>
    <w:pPr>
      <w:autoSpaceDE w:val="0"/>
      <w:autoSpaceDN w:val="0"/>
    </w:pPr>
  </w:style>
  <w:style w:type="paragraph" w:styleId="Nadpis1">
    <w:name w:val="heading 1"/>
    <w:basedOn w:val="Nadpis11"/>
    <w:next w:val="Normln"/>
    <w:qFormat/>
    <w:rsid w:val="00EC6DD4"/>
    <w:pPr>
      <w:outlineLvl w:val="0"/>
    </w:pPr>
  </w:style>
  <w:style w:type="paragraph" w:styleId="Nadpis2">
    <w:name w:val="heading 2"/>
    <w:basedOn w:val="Nadpis10"/>
    <w:next w:val="Normln"/>
    <w:qFormat/>
    <w:rsid w:val="00EC6DD4"/>
    <w:pPr>
      <w:outlineLvl w:val="1"/>
    </w:pPr>
  </w:style>
  <w:style w:type="paragraph" w:styleId="Nadpis3">
    <w:name w:val="heading 3"/>
    <w:basedOn w:val="Nadpis12"/>
    <w:next w:val="Normln"/>
    <w:qFormat/>
    <w:rsid w:val="00EC6DD4"/>
    <w:pPr>
      <w:outlineLvl w:val="2"/>
    </w:pPr>
  </w:style>
  <w:style w:type="paragraph" w:styleId="Nadpis4">
    <w:name w:val="heading 4"/>
    <w:basedOn w:val="Normln"/>
    <w:next w:val="Normln"/>
    <w:qFormat/>
    <w:rsid w:val="00CC4A0D"/>
    <w:pPr>
      <w:keepNext/>
      <w:jc w:val="center"/>
      <w:outlineLvl w:val="3"/>
    </w:pPr>
    <w:rPr>
      <w:b/>
      <w:bCs/>
      <w:sz w:val="32"/>
      <w:szCs w:val="32"/>
    </w:rPr>
  </w:style>
  <w:style w:type="paragraph" w:styleId="Nadpis5">
    <w:name w:val="heading 5"/>
    <w:basedOn w:val="Normln"/>
    <w:next w:val="Normln"/>
    <w:qFormat/>
    <w:rsid w:val="00CC4A0D"/>
    <w:pPr>
      <w:keepNext/>
      <w:outlineLvl w:val="4"/>
    </w:pPr>
    <w:rPr>
      <w:sz w:val="24"/>
      <w:szCs w:val="24"/>
    </w:rPr>
  </w:style>
  <w:style w:type="paragraph" w:styleId="Nadpis6">
    <w:name w:val="heading 6"/>
    <w:basedOn w:val="Normln"/>
    <w:next w:val="Normln"/>
    <w:qFormat/>
    <w:rsid w:val="00CC4A0D"/>
    <w:pPr>
      <w:keepNext/>
      <w:outlineLvl w:val="5"/>
    </w:pPr>
    <w:rPr>
      <w:i/>
      <w:iCs/>
      <w:color w:val="FF0000"/>
      <w:sz w:val="28"/>
      <w:szCs w:val="28"/>
    </w:rPr>
  </w:style>
  <w:style w:type="paragraph" w:styleId="Nadpis7">
    <w:name w:val="heading 7"/>
    <w:basedOn w:val="Normln"/>
    <w:next w:val="Normln"/>
    <w:link w:val="Nadpis7Char"/>
    <w:qFormat/>
    <w:rsid w:val="00CC4A0D"/>
    <w:pPr>
      <w:keepNext/>
      <w:jc w:val="center"/>
      <w:outlineLvl w:val="6"/>
    </w:pPr>
    <w:rPr>
      <w:sz w:val="24"/>
      <w:szCs w:val="24"/>
    </w:rPr>
  </w:style>
  <w:style w:type="paragraph" w:styleId="Nadpis8">
    <w:name w:val="heading 8"/>
    <w:basedOn w:val="Normln"/>
    <w:next w:val="Normln"/>
    <w:qFormat/>
    <w:rsid w:val="00CC4A0D"/>
    <w:pPr>
      <w:widowControl w:val="0"/>
      <w:spacing w:before="240" w:after="60"/>
      <w:outlineLvl w:val="7"/>
    </w:pPr>
    <w:rPr>
      <w:rFonts w:ascii="Arial" w:hAnsi="Arial" w:cs="Arial"/>
      <w:i/>
      <w:iCs/>
    </w:rPr>
  </w:style>
  <w:style w:type="paragraph" w:styleId="Nadpis9">
    <w:name w:val="heading 9"/>
    <w:basedOn w:val="Normln"/>
    <w:next w:val="Normln"/>
    <w:qFormat/>
    <w:rsid w:val="00CC4A0D"/>
    <w:pPr>
      <w:keepNext/>
      <w:spacing w:line="360" w:lineRule="auto"/>
      <w:ind w:firstLine="708"/>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C4A0D"/>
    <w:rPr>
      <w:sz w:val="24"/>
      <w:szCs w:val="24"/>
      <w:lang w:val="cs-CZ" w:eastAsia="cs-CZ" w:bidi="ar-SA"/>
    </w:rPr>
  </w:style>
  <w:style w:type="paragraph" w:styleId="Adresanaoblku">
    <w:name w:val="envelope address"/>
    <w:basedOn w:val="Normln"/>
    <w:rsid w:val="00CC4A0D"/>
    <w:pPr>
      <w:framePr w:w="7920" w:h="1980" w:hRule="exact" w:hSpace="141" w:wrap="auto" w:hAnchor="page" w:xAlign="center" w:yAlign="bottom"/>
      <w:ind w:left="2880"/>
    </w:pPr>
    <w:rPr>
      <w:b/>
      <w:bCs/>
      <w:sz w:val="24"/>
      <w:szCs w:val="24"/>
    </w:rPr>
  </w:style>
  <w:style w:type="paragraph" w:styleId="Nzev">
    <w:name w:val="Title"/>
    <w:basedOn w:val="Normln"/>
    <w:qFormat/>
    <w:rsid w:val="00CC4A0D"/>
    <w:pPr>
      <w:jc w:val="center"/>
    </w:pPr>
    <w:rPr>
      <w:sz w:val="24"/>
      <w:szCs w:val="24"/>
    </w:rPr>
  </w:style>
  <w:style w:type="paragraph" w:styleId="Zkladntextodsazen">
    <w:name w:val="Body Text Indent"/>
    <w:basedOn w:val="Normln"/>
    <w:rsid w:val="00CC4A0D"/>
    <w:rPr>
      <w:rFonts w:ascii="Arial" w:hAnsi="Arial" w:cs="Arial"/>
      <w:color w:val="0000FF"/>
      <w:sz w:val="16"/>
      <w:szCs w:val="16"/>
    </w:rPr>
  </w:style>
  <w:style w:type="paragraph" w:styleId="Zkladntext">
    <w:name w:val="Body Text"/>
    <w:basedOn w:val="Normln"/>
    <w:link w:val="ZkladntextChar"/>
    <w:rsid w:val="00CC4A0D"/>
    <w:pPr>
      <w:jc w:val="both"/>
    </w:pPr>
    <w:rPr>
      <w:sz w:val="24"/>
      <w:szCs w:val="24"/>
    </w:rPr>
  </w:style>
  <w:style w:type="character" w:customStyle="1" w:styleId="ZkladntextChar">
    <w:name w:val="Základní text Char"/>
    <w:basedOn w:val="Standardnpsmoodstavce"/>
    <w:link w:val="Zkladntext"/>
    <w:rsid w:val="00CC4A0D"/>
    <w:rPr>
      <w:sz w:val="24"/>
      <w:szCs w:val="24"/>
      <w:lang w:val="cs-CZ" w:eastAsia="cs-CZ" w:bidi="ar-SA"/>
    </w:rPr>
  </w:style>
  <w:style w:type="paragraph" w:styleId="Zkladntextodsazen2">
    <w:name w:val="Body Text Indent 2"/>
    <w:basedOn w:val="Normln"/>
    <w:rsid w:val="00CC4A0D"/>
    <w:pPr>
      <w:ind w:firstLine="360"/>
      <w:jc w:val="both"/>
    </w:pPr>
    <w:rPr>
      <w:sz w:val="24"/>
      <w:szCs w:val="24"/>
    </w:rPr>
  </w:style>
  <w:style w:type="paragraph" w:styleId="Zkladntext3">
    <w:name w:val="Body Text 3"/>
    <w:basedOn w:val="Normln"/>
    <w:rsid w:val="00CC4A0D"/>
    <w:rPr>
      <w:i/>
      <w:iCs/>
      <w:color w:val="FF0000"/>
    </w:rPr>
  </w:style>
  <w:style w:type="paragraph" w:styleId="Podtitul">
    <w:name w:val="Subtitle"/>
    <w:basedOn w:val="Normln"/>
    <w:qFormat/>
    <w:rsid w:val="00CC4A0D"/>
    <w:pPr>
      <w:widowControl w:val="0"/>
      <w:spacing w:after="60"/>
      <w:jc w:val="center"/>
    </w:pPr>
    <w:rPr>
      <w:rFonts w:ascii="Arial" w:hAnsi="Arial" w:cs="Arial"/>
      <w:i/>
      <w:iCs/>
      <w:sz w:val="24"/>
      <w:szCs w:val="24"/>
    </w:rPr>
  </w:style>
  <w:style w:type="paragraph" w:styleId="Zpat">
    <w:name w:val="footer"/>
    <w:basedOn w:val="Normln"/>
    <w:rsid w:val="00CC4A0D"/>
    <w:pPr>
      <w:tabs>
        <w:tab w:val="center" w:pos="4536"/>
        <w:tab w:val="right" w:pos="9072"/>
      </w:tabs>
    </w:pPr>
  </w:style>
  <w:style w:type="character" w:styleId="slostrnky">
    <w:name w:val="page number"/>
    <w:basedOn w:val="Standardnpsmoodstavce"/>
    <w:rsid w:val="00CC4A0D"/>
  </w:style>
  <w:style w:type="paragraph" w:styleId="Zkladntextodsazen3">
    <w:name w:val="Body Text Indent 3"/>
    <w:basedOn w:val="Normln"/>
    <w:rsid w:val="00CC4A0D"/>
    <w:pPr>
      <w:ind w:firstLine="708"/>
      <w:jc w:val="both"/>
    </w:pPr>
    <w:rPr>
      <w:sz w:val="24"/>
    </w:rPr>
  </w:style>
  <w:style w:type="paragraph" w:styleId="Seznamsodrkami2">
    <w:name w:val="List Bullet 2"/>
    <w:basedOn w:val="Normln"/>
    <w:autoRedefine/>
    <w:rsid w:val="00CC4A0D"/>
    <w:rPr>
      <w:b/>
      <w:bCs/>
      <w:sz w:val="16"/>
      <w:szCs w:val="16"/>
    </w:rPr>
  </w:style>
  <w:style w:type="paragraph" w:styleId="Seznamsodrkami">
    <w:name w:val="List Bullet"/>
    <w:basedOn w:val="Normln"/>
    <w:autoRedefine/>
    <w:rsid w:val="00CC4A0D"/>
    <w:pPr>
      <w:widowControl w:val="0"/>
      <w:ind w:left="283" w:hanging="283"/>
    </w:pPr>
  </w:style>
  <w:style w:type="paragraph" w:styleId="Pokraovnseznamu">
    <w:name w:val="List Continue"/>
    <w:basedOn w:val="Normln"/>
    <w:rsid w:val="00CC4A0D"/>
    <w:pPr>
      <w:widowControl w:val="0"/>
      <w:spacing w:after="120"/>
      <w:ind w:left="283"/>
    </w:pPr>
  </w:style>
  <w:style w:type="paragraph" w:styleId="Seznam">
    <w:name w:val="List"/>
    <w:basedOn w:val="Normln"/>
    <w:rsid w:val="00CC4A0D"/>
    <w:pPr>
      <w:widowControl w:val="0"/>
    </w:pPr>
  </w:style>
  <w:style w:type="paragraph" w:styleId="Seznam2">
    <w:name w:val="List 2"/>
    <w:basedOn w:val="Normln"/>
    <w:rsid w:val="00CC4A0D"/>
    <w:pPr>
      <w:widowControl w:val="0"/>
      <w:ind w:left="566" w:hanging="283"/>
    </w:pPr>
  </w:style>
  <w:style w:type="paragraph" w:styleId="Pokraovnseznamu2">
    <w:name w:val="List Continue 2"/>
    <w:basedOn w:val="Normln"/>
    <w:rsid w:val="00CC4A0D"/>
    <w:pPr>
      <w:widowControl w:val="0"/>
      <w:spacing w:after="120"/>
      <w:ind w:left="566"/>
    </w:pPr>
  </w:style>
  <w:style w:type="paragraph" w:styleId="Zkladntext2">
    <w:name w:val="Body Text 2"/>
    <w:basedOn w:val="Normln"/>
    <w:rsid w:val="00CC4A0D"/>
    <w:pPr>
      <w:jc w:val="both"/>
    </w:pPr>
    <w:rPr>
      <w:b/>
      <w:bCs/>
      <w:i/>
      <w:iCs/>
      <w:sz w:val="24"/>
      <w:szCs w:val="24"/>
    </w:rPr>
  </w:style>
  <w:style w:type="paragraph" w:styleId="Zhlav">
    <w:name w:val="header"/>
    <w:basedOn w:val="Normln"/>
    <w:rsid w:val="00CC4A0D"/>
    <w:pPr>
      <w:tabs>
        <w:tab w:val="center" w:pos="4536"/>
        <w:tab w:val="right" w:pos="9072"/>
      </w:tabs>
    </w:pPr>
  </w:style>
  <w:style w:type="paragraph" w:customStyle="1" w:styleId="Textbodu">
    <w:name w:val="Text bodu"/>
    <w:basedOn w:val="Normln"/>
    <w:rsid w:val="00CC4A0D"/>
    <w:pPr>
      <w:numPr>
        <w:ilvl w:val="2"/>
        <w:numId w:val="2"/>
      </w:numPr>
      <w:autoSpaceDE/>
      <w:autoSpaceDN/>
      <w:jc w:val="both"/>
      <w:outlineLvl w:val="8"/>
    </w:pPr>
    <w:rPr>
      <w:sz w:val="24"/>
    </w:rPr>
  </w:style>
  <w:style w:type="paragraph" w:customStyle="1" w:styleId="Textpsmene">
    <w:name w:val="Text písmene"/>
    <w:basedOn w:val="Normln"/>
    <w:rsid w:val="00CC4A0D"/>
    <w:pPr>
      <w:numPr>
        <w:ilvl w:val="1"/>
        <w:numId w:val="2"/>
      </w:numPr>
      <w:autoSpaceDE/>
      <w:autoSpaceDN/>
      <w:jc w:val="both"/>
      <w:outlineLvl w:val="7"/>
    </w:pPr>
    <w:rPr>
      <w:sz w:val="24"/>
    </w:rPr>
  </w:style>
  <w:style w:type="paragraph" w:customStyle="1" w:styleId="Textodstavce">
    <w:name w:val="Text odstavce"/>
    <w:basedOn w:val="Normln"/>
    <w:rsid w:val="00CC4A0D"/>
    <w:pPr>
      <w:tabs>
        <w:tab w:val="num" w:pos="785"/>
        <w:tab w:val="left" w:pos="851"/>
      </w:tabs>
      <w:autoSpaceDE/>
      <w:autoSpaceDN/>
      <w:spacing w:before="120" w:after="120"/>
      <w:ind w:firstLine="425"/>
      <w:jc w:val="both"/>
      <w:outlineLvl w:val="6"/>
    </w:pPr>
    <w:rPr>
      <w:sz w:val="24"/>
    </w:rPr>
  </w:style>
  <w:style w:type="character" w:styleId="Hypertextovodkaz">
    <w:name w:val="Hyperlink"/>
    <w:basedOn w:val="Standardnpsmoodstavce"/>
    <w:uiPriority w:val="99"/>
    <w:rsid w:val="00CC4A0D"/>
    <w:rPr>
      <w:color w:val="0000FF"/>
      <w:u w:val="single"/>
    </w:rPr>
  </w:style>
  <w:style w:type="paragraph" w:customStyle="1" w:styleId="Seznamsodrkami1">
    <w:name w:val="Seznam s odrážkami1"/>
    <w:basedOn w:val="Normln"/>
    <w:rsid w:val="00CC4A0D"/>
    <w:pPr>
      <w:widowControl w:val="0"/>
      <w:suppressAutoHyphens/>
      <w:autoSpaceDN/>
    </w:pPr>
    <w:rPr>
      <w:b/>
      <w:bCs/>
      <w:sz w:val="24"/>
      <w:szCs w:val="24"/>
    </w:rPr>
  </w:style>
  <w:style w:type="paragraph" w:styleId="Obsah1">
    <w:name w:val="toc 1"/>
    <w:basedOn w:val="Normln"/>
    <w:next w:val="Normln"/>
    <w:autoRedefine/>
    <w:uiPriority w:val="39"/>
    <w:rsid w:val="00CC705E"/>
    <w:pPr>
      <w:tabs>
        <w:tab w:val="right" w:leader="dot" w:pos="9060"/>
      </w:tabs>
    </w:pPr>
    <w:rPr>
      <w:noProof/>
      <w:sz w:val="24"/>
    </w:rPr>
  </w:style>
  <w:style w:type="paragraph" w:styleId="Obsah3">
    <w:name w:val="toc 3"/>
    <w:basedOn w:val="Normln"/>
    <w:next w:val="Normln"/>
    <w:autoRedefine/>
    <w:uiPriority w:val="39"/>
    <w:rsid w:val="00CC705E"/>
    <w:pPr>
      <w:tabs>
        <w:tab w:val="right" w:leader="dot" w:pos="9060"/>
      </w:tabs>
      <w:ind w:left="400"/>
    </w:pPr>
    <w:rPr>
      <w:noProof/>
      <w:sz w:val="22"/>
    </w:rPr>
  </w:style>
  <w:style w:type="paragraph" w:styleId="Obsah2">
    <w:name w:val="toc 2"/>
    <w:basedOn w:val="Normln"/>
    <w:next w:val="Normln"/>
    <w:autoRedefine/>
    <w:uiPriority w:val="39"/>
    <w:rsid w:val="00CC705E"/>
    <w:pPr>
      <w:tabs>
        <w:tab w:val="right" w:leader="dot" w:pos="9060"/>
      </w:tabs>
      <w:ind w:left="200"/>
    </w:pPr>
    <w:rPr>
      <w:noProof/>
      <w:sz w:val="22"/>
      <w:szCs w:val="24"/>
    </w:rPr>
  </w:style>
  <w:style w:type="paragraph" w:customStyle="1" w:styleId="Nadpis10">
    <w:name w:val="Nadpis 10"/>
    <w:basedOn w:val="Seznam2"/>
    <w:rsid w:val="00CC4A0D"/>
    <w:pPr>
      <w:ind w:left="0" w:firstLine="0"/>
      <w:jc w:val="both"/>
    </w:pPr>
    <w:rPr>
      <w:b/>
      <w:bCs/>
      <w:sz w:val="24"/>
    </w:rPr>
  </w:style>
  <w:style w:type="paragraph" w:customStyle="1" w:styleId="Nadpis11">
    <w:name w:val="Nadpis 11"/>
    <w:next w:val="Normln"/>
    <w:rsid w:val="00CC4A0D"/>
    <w:rPr>
      <w:b/>
      <w:sz w:val="32"/>
    </w:rPr>
  </w:style>
  <w:style w:type="paragraph" w:customStyle="1" w:styleId="Nadpis12">
    <w:name w:val="Nadpis 12"/>
    <w:basedOn w:val="Normln"/>
    <w:rsid w:val="00CC4A0D"/>
    <w:rPr>
      <w:b/>
      <w:sz w:val="24"/>
    </w:rPr>
  </w:style>
  <w:style w:type="character" w:styleId="Zvraznn">
    <w:name w:val="Emphasis"/>
    <w:basedOn w:val="Standardnpsmoodstavce"/>
    <w:qFormat/>
    <w:rsid w:val="00CC4A0D"/>
    <w:rPr>
      <w:i/>
      <w:iCs/>
    </w:rPr>
  </w:style>
  <w:style w:type="paragraph" w:styleId="Textbubliny">
    <w:name w:val="Balloon Text"/>
    <w:basedOn w:val="Normln"/>
    <w:semiHidden/>
    <w:rsid w:val="00355572"/>
    <w:rPr>
      <w:rFonts w:ascii="Tahoma" w:hAnsi="Tahoma" w:cs="Tahoma"/>
      <w:sz w:val="16"/>
      <w:szCs w:val="16"/>
    </w:rPr>
  </w:style>
  <w:style w:type="paragraph" w:styleId="Nadpisobsahu">
    <w:name w:val="TOC Heading"/>
    <w:basedOn w:val="Nadpis1"/>
    <w:next w:val="Normln"/>
    <w:uiPriority w:val="39"/>
    <w:unhideWhenUsed/>
    <w:qFormat/>
    <w:rsid w:val="00EC6DD4"/>
    <w:pPr>
      <w:keepNext/>
      <w:keepLines/>
      <w:spacing w:before="480" w:line="276" w:lineRule="auto"/>
      <w:outlineLvl w:val="9"/>
    </w:pPr>
    <w:rPr>
      <w:rFonts w:asciiTheme="majorHAnsi" w:eastAsiaTheme="majorEastAsia" w:hAnsiTheme="majorHAnsi" w:cstheme="majorBidi"/>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6873A-70DA-4014-ACE1-5059C5BEE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12114</Words>
  <Characters>71473</Characters>
  <Application>Microsoft Office Word</Application>
  <DocSecurity>0</DocSecurity>
  <Lines>595</Lines>
  <Paragraphs>166</Paragraphs>
  <ScaleCrop>false</ScaleCrop>
  <HeadingPairs>
    <vt:vector size="2" baseType="variant">
      <vt:variant>
        <vt:lpstr>Název</vt:lpstr>
      </vt:variant>
      <vt:variant>
        <vt:i4>1</vt:i4>
      </vt:variant>
    </vt:vector>
  </HeadingPairs>
  <TitlesOfParts>
    <vt:vector size="1" baseType="lpstr">
      <vt:lpstr>Plán péče</vt:lpstr>
    </vt:vector>
  </TitlesOfParts>
  <Company>Správa CHKO Blaník</Company>
  <LinksUpToDate>false</LinksUpToDate>
  <CharactersWithSpaces>83421</CharactersWithSpaces>
  <SharedDoc>false</SharedDoc>
  <HLinks>
    <vt:vector size="234" baseType="variant">
      <vt:variant>
        <vt:i4>1966131</vt:i4>
      </vt:variant>
      <vt:variant>
        <vt:i4>230</vt:i4>
      </vt:variant>
      <vt:variant>
        <vt:i4>0</vt:i4>
      </vt:variant>
      <vt:variant>
        <vt:i4>5</vt:i4>
      </vt:variant>
      <vt:variant>
        <vt:lpwstr/>
      </vt:variant>
      <vt:variant>
        <vt:lpwstr>_Toc325228713</vt:lpwstr>
      </vt:variant>
      <vt:variant>
        <vt:i4>1966131</vt:i4>
      </vt:variant>
      <vt:variant>
        <vt:i4>224</vt:i4>
      </vt:variant>
      <vt:variant>
        <vt:i4>0</vt:i4>
      </vt:variant>
      <vt:variant>
        <vt:i4>5</vt:i4>
      </vt:variant>
      <vt:variant>
        <vt:lpwstr/>
      </vt:variant>
      <vt:variant>
        <vt:lpwstr>_Toc325228712</vt:lpwstr>
      </vt:variant>
      <vt:variant>
        <vt:i4>1966131</vt:i4>
      </vt:variant>
      <vt:variant>
        <vt:i4>218</vt:i4>
      </vt:variant>
      <vt:variant>
        <vt:i4>0</vt:i4>
      </vt:variant>
      <vt:variant>
        <vt:i4>5</vt:i4>
      </vt:variant>
      <vt:variant>
        <vt:lpwstr/>
      </vt:variant>
      <vt:variant>
        <vt:lpwstr>_Toc325228711</vt:lpwstr>
      </vt:variant>
      <vt:variant>
        <vt:i4>1966131</vt:i4>
      </vt:variant>
      <vt:variant>
        <vt:i4>212</vt:i4>
      </vt:variant>
      <vt:variant>
        <vt:i4>0</vt:i4>
      </vt:variant>
      <vt:variant>
        <vt:i4>5</vt:i4>
      </vt:variant>
      <vt:variant>
        <vt:lpwstr/>
      </vt:variant>
      <vt:variant>
        <vt:lpwstr>_Toc325228710</vt:lpwstr>
      </vt:variant>
      <vt:variant>
        <vt:i4>2031667</vt:i4>
      </vt:variant>
      <vt:variant>
        <vt:i4>206</vt:i4>
      </vt:variant>
      <vt:variant>
        <vt:i4>0</vt:i4>
      </vt:variant>
      <vt:variant>
        <vt:i4>5</vt:i4>
      </vt:variant>
      <vt:variant>
        <vt:lpwstr/>
      </vt:variant>
      <vt:variant>
        <vt:lpwstr>_Toc325228709</vt:lpwstr>
      </vt:variant>
      <vt:variant>
        <vt:i4>2031667</vt:i4>
      </vt:variant>
      <vt:variant>
        <vt:i4>200</vt:i4>
      </vt:variant>
      <vt:variant>
        <vt:i4>0</vt:i4>
      </vt:variant>
      <vt:variant>
        <vt:i4>5</vt:i4>
      </vt:variant>
      <vt:variant>
        <vt:lpwstr/>
      </vt:variant>
      <vt:variant>
        <vt:lpwstr>_Toc325228708</vt:lpwstr>
      </vt:variant>
      <vt:variant>
        <vt:i4>2031667</vt:i4>
      </vt:variant>
      <vt:variant>
        <vt:i4>194</vt:i4>
      </vt:variant>
      <vt:variant>
        <vt:i4>0</vt:i4>
      </vt:variant>
      <vt:variant>
        <vt:i4>5</vt:i4>
      </vt:variant>
      <vt:variant>
        <vt:lpwstr/>
      </vt:variant>
      <vt:variant>
        <vt:lpwstr>_Toc325228707</vt:lpwstr>
      </vt:variant>
      <vt:variant>
        <vt:i4>2031667</vt:i4>
      </vt:variant>
      <vt:variant>
        <vt:i4>188</vt:i4>
      </vt:variant>
      <vt:variant>
        <vt:i4>0</vt:i4>
      </vt:variant>
      <vt:variant>
        <vt:i4>5</vt:i4>
      </vt:variant>
      <vt:variant>
        <vt:lpwstr/>
      </vt:variant>
      <vt:variant>
        <vt:lpwstr>_Toc325228706</vt:lpwstr>
      </vt:variant>
      <vt:variant>
        <vt:i4>2031667</vt:i4>
      </vt:variant>
      <vt:variant>
        <vt:i4>182</vt:i4>
      </vt:variant>
      <vt:variant>
        <vt:i4>0</vt:i4>
      </vt:variant>
      <vt:variant>
        <vt:i4>5</vt:i4>
      </vt:variant>
      <vt:variant>
        <vt:lpwstr/>
      </vt:variant>
      <vt:variant>
        <vt:lpwstr>_Toc325228705</vt:lpwstr>
      </vt:variant>
      <vt:variant>
        <vt:i4>2031667</vt:i4>
      </vt:variant>
      <vt:variant>
        <vt:i4>176</vt:i4>
      </vt:variant>
      <vt:variant>
        <vt:i4>0</vt:i4>
      </vt:variant>
      <vt:variant>
        <vt:i4>5</vt:i4>
      </vt:variant>
      <vt:variant>
        <vt:lpwstr/>
      </vt:variant>
      <vt:variant>
        <vt:lpwstr>_Toc325228704</vt:lpwstr>
      </vt:variant>
      <vt:variant>
        <vt:i4>2031667</vt:i4>
      </vt:variant>
      <vt:variant>
        <vt:i4>170</vt:i4>
      </vt:variant>
      <vt:variant>
        <vt:i4>0</vt:i4>
      </vt:variant>
      <vt:variant>
        <vt:i4>5</vt:i4>
      </vt:variant>
      <vt:variant>
        <vt:lpwstr/>
      </vt:variant>
      <vt:variant>
        <vt:lpwstr>_Toc325228703</vt:lpwstr>
      </vt:variant>
      <vt:variant>
        <vt:i4>2031667</vt:i4>
      </vt:variant>
      <vt:variant>
        <vt:i4>164</vt:i4>
      </vt:variant>
      <vt:variant>
        <vt:i4>0</vt:i4>
      </vt:variant>
      <vt:variant>
        <vt:i4>5</vt:i4>
      </vt:variant>
      <vt:variant>
        <vt:lpwstr/>
      </vt:variant>
      <vt:variant>
        <vt:lpwstr>_Toc325228702</vt:lpwstr>
      </vt:variant>
      <vt:variant>
        <vt:i4>2031667</vt:i4>
      </vt:variant>
      <vt:variant>
        <vt:i4>158</vt:i4>
      </vt:variant>
      <vt:variant>
        <vt:i4>0</vt:i4>
      </vt:variant>
      <vt:variant>
        <vt:i4>5</vt:i4>
      </vt:variant>
      <vt:variant>
        <vt:lpwstr/>
      </vt:variant>
      <vt:variant>
        <vt:lpwstr>_Toc325228701</vt:lpwstr>
      </vt:variant>
      <vt:variant>
        <vt:i4>2031667</vt:i4>
      </vt:variant>
      <vt:variant>
        <vt:i4>152</vt:i4>
      </vt:variant>
      <vt:variant>
        <vt:i4>0</vt:i4>
      </vt:variant>
      <vt:variant>
        <vt:i4>5</vt:i4>
      </vt:variant>
      <vt:variant>
        <vt:lpwstr/>
      </vt:variant>
      <vt:variant>
        <vt:lpwstr>_Toc325228700</vt:lpwstr>
      </vt:variant>
      <vt:variant>
        <vt:i4>1441842</vt:i4>
      </vt:variant>
      <vt:variant>
        <vt:i4>146</vt:i4>
      </vt:variant>
      <vt:variant>
        <vt:i4>0</vt:i4>
      </vt:variant>
      <vt:variant>
        <vt:i4>5</vt:i4>
      </vt:variant>
      <vt:variant>
        <vt:lpwstr/>
      </vt:variant>
      <vt:variant>
        <vt:lpwstr>_Toc325228699</vt:lpwstr>
      </vt:variant>
      <vt:variant>
        <vt:i4>1441842</vt:i4>
      </vt:variant>
      <vt:variant>
        <vt:i4>140</vt:i4>
      </vt:variant>
      <vt:variant>
        <vt:i4>0</vt:i4>
      </vt:variant>
      <vt:variant>
        <vt:i4>5</vt:i4>
      </vt:variant>
      <vt:variant>
        <vt:lpwstr/>
      </vt:variant>
      <vt:variant>
        <vt:lpwstr>_Toc325228698</vt:lpwstr>
      </vt:variant>
      <vt:variant>
        <vt:i4>1441842</vt:i4>
      </vt:variant>
      <vt:variant>
        <vt:i4>134</vt:i4>
      </vt:variant>
      <vt:variant>
        <vt:i4>0</vt:i4>
      </vt:variant>
      <vt:variant>
        <vt:i4>5</vt:i4>
      </vt:variant>
      <vt:variant>
        <vt:lpwstr/>
      </vt:variant>
      <vt:variant>
        <vt:lpwstr>_Toc325228697</vt:lpwstr>
      </vt:variant>
      <vt:variant>
        <vt:i4>1441842</vt:i4>
      </vt:variant>
      <vt:variant>
        <vt:i4>128</vt:i4>
      </vt:variant>
      <vt:variant>
        <vt:i4>0</vt:i4>
      </vt:variant>
      <vt:variant>
        <vt:i4>5</vt:i4>
      </vt:variant>
      <vt:variant>
        <vt:lpwstr/>
      </vt:variant>
      <vt:variant>
        <vt:lpwstr>_Toc325228696</vt:lpwstr>
      </vt:variant>
      <vt:variant>
        <vt:i4>1441842</vt:i4>
      </vt:variant>
      <vt:variant>
        <vt:i4>122</vt:i4>
      </vt:variant>
      <vt:variant>
        <vt:i4>0</vt:i4>
      </vt:variant>
      <vt:variant>
        <vt:i4>5</vt:i4>
      </vt:variant>
      <vt:variant>
        <vt:lpwstr/>
      </vt:variant>
      <vt:variant>
        <vt:lpwstr>_Toc325228695</vt:lpwstr>
      </vt:variant>
      <vt:variant>
        <vt:i4>1441842</vt:i4>
      </vt:variant>
      <vt:variant>
        <vt:i4>116</vt:i4>
      </vt:variant>
      <vt:variant>
        <vt:i4>0</vt:i4>
      </vt:variant>
      <vt:variant>
        <vt:i4>5</vt:i4>
      </vt:variant>
      <vt:variant>
        <vt:lpwstr/>
      </vt:variant>
      <vt:variant>
        <vt:lpwstr>_Toc325228694</vt:lpwstr>
      </vt:variant>
      <vt:variant>
        <vt:i4>1441842</vt:i4>
      </vt:variant>
      <vt:variant>
        <vt:i4>110</vt:i4>
      </vt:variant>
      <vt:variant>
        <vt:i4>0</vt:i4>
      </vt:variant>
      <vt:variant>
        <vt:i4>5</vt:i4>
      </vt:variant>
      <vt:variant>
        <vt:lpwstr/>
      </vt:variant>
      <vt:variant>
        <vt:lpwstr>_Toc325228693</vt:lpwstr>
      </vt:variant>
      <vt:variant>
        <vt:i4>1441842</vt:i4>
      </vt:variant>
      <vt:variant>
        <vt:i4>104</vt:i4>
      </vt:variant>
      <vt:variant>
        <vt:i4>0</vt:i4>
      </vt:variant>
      <vt:variant>
        <vt:i4>5</vt:i4>
      </vt:variant>
      <vt:variant>
        <vt:lpwstr/>
      </vt:variant>
      <vt:variant>
        <vt:lpwstr>_Toc325228692</vt:lpwstr>
      </vt:variant>
      <vt:variant>
        <vt:i4>1441842</vt:i4>
      </vt:variant>
      <vt:variant>
        <vt:i4>98</vt:i4>
      </vt:variant>
      <vt:variant>
        <vt:i4>0</vt:i4>
      </vt:variant>
      <vt:variant>
        <vt:i4>5</vt:i4>
      </vt:variant>
      <vt:variant>
        <vt:lpwstr/>
      </vt:variant>
      <vt:variant>
        <vt:lpwstr>_Toc325228691</vt:lpwstr>
      </vt:variant>
      <vt:variant>
        <vt:i4>1441842</vt:i4>
      </vt:variant>
      <vt:variant>
        <vt:i4>92</vt:i4>
      </vt:variant>
      <vt:variant>
        <vt:i4>0</vt:i4>
      </vt:variant>
      <vt:variant>
        <vt:i4>5</vt:i4>
      </vt:variant>
      <vt:variant>
        <vt:lpwstr/>
      </vt:variant>
      <vt:variant>
        <vt:lpwstr>_Toc325228690</vt:lpwstr>
      </vt:variant>
      <vt:variant>
        <vt:i4>1507378</vt:i4>
      </vt:variant>
      <vt:variant>
        <vt:i4>86</vt:i4>
      </vt:variant>
      <vt:variant>
        <vt:i4>0</vt:i4>
      </vt:variant>
      <vt:variant>
        <vt:i4>5</vt:i4>
      </vt:variant>
      <vt:variant>
        <vt:lpwstr/>
      </vt:variant>
      <vt:variant>
        <vt:lpwstr>_Toc325228689</vt:lpwstr>
      </vt:variant>
      <vt:variant>
        <vt:i4>1507378</vt:i4>
      </vt:variant>
      <vt:variant>
        <vt:i4>80</vt:i4>
      </vt:variant>
      <vt:variant>
        <vt:i4>0</vt:i4>
      </vt:variant>
      <vt:variant>
        <vt:i4>5</vt:i4>
      </vt:variant>
      <vt:variant>
        <vt:lpwstr/>
      </vt:variant>
      <vt:variant>
        <vt:lpwstr>_Toc325228688</vt:lpwstr>
      </vt:variant>
      <vt:variant>
        <vt:i4>1507378</vt:i4>
      </vt:variant>
      <vt:variant>
        <vt:i4>74</vt:i4>
      </vt:variant>
      <vt:variant>
        <vt:i4>0</vt:i4>
      </vt:variant>
      <vt:variant>
        <vt:i4>5</vt:i4>
      </vt:variant>
      <vt:variant>
        <vt:lpwstr/>
      </vt:variant>
      <vt:variant>
        <vt:lpwstr>_Toc325228687</vt:lpwstr>
      </vt:variant>
      <vt:variant>
        <vt:i4>1507378</vt:i4>
      </vt:variant>
      <vt:variant>
        <vt:i4>68</vt:i4>
      </vt:variant>
      <vt:variant>
        <vt:i4>0</vt:i4>
      </vt:variant>
      <vt:variant>
        <vt:i4>5</vt:i4>
      </vt:variant>
      <vt:variant>
        <vt:lpwstr/>
      </vt:variant>
      <vt:variant>
        <vt:lpwstr>_Toc325228686</vt:lpwstr>
      </vt:variant>
      <vt:variant>
        <vt:i4>1507378</vt:i4>
      </vt:variant>
      <vt:variant>
        <vt:i4>62</vt:i4>
      </vt:variant>
      <vt:variant>
        <vt:i4>0</vt:i4>
      </vt:variant>
      <vt:variant>
        <vt:i4>5</vt:i4>
      </vt:variant>
      <vt:variant>
        <vt:lpwstr/>
      </vt:variant>
      <vt:variant>
        <vt:lpwstr>_Toc325228685</vt:lpwstr>
      </vt:variant>
      <vt:variant>
        <vt:i4>1507378</vt:i4>
      </vt:variant>
      <vt:variant>
        <vt:i4>56</vt:i4>
      </vt:variant>
      <vt:variant>
        <vt:i4>0</vt:i4>
      </vt:variant>
      <vt:variant>
        <vt:i4>5</vt:i4>
      </vt:variant>
      <vt:variant>
        <vt:lpwstr/>
      </vt:variant>
      <vt:variant>
        <vt:lpwstr>_Toc325228684</vt:lpwstr>
      </vt:variant>
      <vt:variant>
        <vt:i4>1507378</vt:i4>
      </vt:variant>
      <vt:variant>
        <vt:i4>50</vt:i4>
      </vt:variant>
      <vt:variant>
        <vt:i4>0</vt:i4>
      </vt:variant>
      <vt:variant>
        <vt:i4>5</vt:i4>
      </vt:variant>
      <vt:variant>
        <vt:lpwstr/>
      </vt:variant>
      <vt:variant>
        <vt:lpwstr>_Toc325228683</vt:lpwstr>
      </vt:variant>
      <vt:variant>
        <vt:i4>1507378</vt:i4>
      </vt:variant>
      <vt:variant>
        <vt:i4>44</vt:i4>
      </vt:variant>
      <vt:variant>
        <vt:i4>0</vt:i4>
      </vt:variant>
      <vt:variant>
        <vt:i4>5</vt:i4>
      </vt:variant>
      <vt:variant>
        <vt:lpwstr/>
      </vt:variant>
      <vt:variant>
        <vt:lpwstr>_Toc325228682</vt:lpwstr>
      </vt:variant>
      <vt:variant>
        <vt:i4>1507378</vt:i4>
      </vt:variant>
      <vt:variant>
        <vt:i4>38</vt:i4>
      </vt:variant>
      <vt:variant>
        <vt:i4>0</vt:i4>
      </vt:variant>
      <vt:variant>
        <vt:i4>5</vt:i4>
      </vt:variant>
      <vt:variant>
        <vt:lpwstr/>
      </vt:variant>
      <vt:variant>
        <vt:lpwstr>_Toc325228681</vt:lpwstr>
      </vt:variant>
      <vt:variant>
        <vt:i4>1507378</vt:i4>
      </vt:variant>
      <vt:variant>
        <vt:i4>32</vt:i4>
      </vt:variant>
      <vt:variant>
        <vt:i4>0</vt:i4>
      </vt:variant>
      <vt:variant>
        <vt:i4>5</vt:i4>
      </vt:variant>
      <vt:variant>
        <vt:lpwstr/>
      </vt:variant>
      <vt:variant>
        <vt:lpwstr>_Toc325228680</vt:lpwstr>
      </vt:variant>
      <vt:variant>
        <vt:i4>1572914</vt:i4>
      </vt:variant>
      <vt:variant>
        <vt:i4>26</vt:i4>
      </vt:variant>
      <vt:variant>
        <vt:i4>0</vt:i4>
      </vt:variant>
      <vt:variant>
        <vt:i4>5</vt:i4>
      </vt:variant>
      <vt:variant>
        <vt:lpwstr/>
      </vt:variant>
      <vt:variant>
        <vt:lpwstr>_Toc325228679</vt:lpwstr>
      </vt:variant>
      <vt:variant>
        <vt:i4>1572914</vt:i4>
      </vt:variant>
      <vt:variant>
        <vt:i4>20</vt:i4>
      </vt:variant>
      <vt:variant>
        <vt:i4>0</vt:i4>
      </vt:variant>
      <vt:variant>
        <vt:i4>5</vt:i4>
      </vt:variant>
      <vt:variant>
        <vt:lpwstr/>
      </vt:variant>
      <vt:variant>
        <vt:lpwstr>_Toc325228678</vt:lpwstr>
      </vt:variant>
      <vt:variant>
        <vt:i4>1572914</vt:i4>
      </vt:variant>
      <vt:variant>
        <vt:i4>14</vt:i4>
      </vt:variant>
      <vt:variant>
        <vt:i4>0</vt:i4>
      </vt:variant>
      <vt:variant>
        <vt:i4>5</vt:i4>
      </vt:variant>
      <vt:variant>
        <vt:lpwstr/>
      </vt:variant>
      <vt:variant>
        <vt:lpwstr>_Toc325228677</vt:lpwstr>
      </vt:variant>
      <vt:variant>
        <vt:i4>1572914</vt:i4>
      </vt:variant>
      <vt:variant>
        <vt:i4>8</vt:i4>
      </vt:variant>
      <vt:variant>
        <vt:i4>0</vt:i4>
      </vt:variant>
      <vt:variant>
        <vt:i4>5</vt:i4>
      </vt:variant>
      <vt:variant>
        <vt:lpwstr/>
      </vt:variant>
      <vt:variant>
        <vt:lpwstr>_Toc325228676</vt:lpwstr>
      </vt:variant>
      <vt:variant>
        <vt:i4>1572914</vt:i4>
      </vt:variant>
      <vt:variant>
        <vt:i4>2</vt:i4>
      </vt:variant>
      <vt:variant>
        <vt:i4>0</vt:i4>
      </vt:variant>
      <vt:variant>
        <vt:i4>5</vt:i4>
      </vt:variant>
      <vt:variant>
        <vt:lpwstr/>
      </vt:variant>
      <vt:variant>
        <vt:lpwstr>_Toc325228675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péče</dc:title>
  <dc:creator>Klaudys</dc:creator>
  <cp:lastModifiedBy>user</cp:lastModifiedBy>
  <cp:revision>4</cp:revision>
  <cp:lastPrinted>2012-11-12T08:24:00Z</cp:lastPrinted>
  <dcterms:created xsi:type="dcterms:W3CDTF">2012-11-02T09:06:00Z</dcterms:created>
  <dcterms:modified xsi:type="dcterms:W3CDTF">2012-11-12T08:24:00Z</dcterms:modified>
</cp:coreProperties>
</file>